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B66" w:rsidRPr="00E13B66" w:rsidRDefault="00E13B66" w:rsidP="00E13B66">
      <w:pPr>
        <w:spacing w:line="360" w:lineRule="auto"/>
        <w:jc w:val="center"/>
        <w:rPr>
          <w:rFonts w:ascii="Calibri" w:hAnsi="Calibri" w:cs="Calibri"/>
          <w:b/>
        </w:rPr>
      </w:pPr>
      <w:bookmarkStart w:id="0" w:name="_GoBack"/>
      <w:bookmarkEnd w:id="0"/>
    </w:p>
    <w:p w:rsidR="00E13B66" w:rsidRPr="00E13B66" w:rsidRDefault="00E13B66" w:rsidP="00E13B66">
      <w:pPr>
        <w:spacing w:line="360" w:lineRule="auto"/>
        <w:jc w:val="center"/>
        <w:rPr>
          <w:rFonts w:ascii="Calibri" w:hAnsi="Calibri" w:cs="Calibri"/>
          <w:b/>
        </w:rPr>
      </w:pPr>
    </w:p>
    <w:p w:rsidR="00E13B66" w:rsidRPr="00E13B66" w:rsidRDefault="00E13B66" w:rsidP="00E13B66">
      <w:pPr>
        <w:spacing w:line="360" w:lineRule="auto"/>
        <w:jc w:val="center"/>
        <w:rPr>
          <w:rFonts w:ascii="Calibri" w:hAnsi="Calibri" w:cs="Calibri"/>
          <w:b/>
        </w:rPr>
      </w:pPr>
    </w:p>
    <w:p w:rsidR="00E13B66" w:rsidRPr="00E13B66" w:rsidRDefault="00E13B66" w:rsidP="00E13B66">
      <w:pPr>
        <w:spacing w:line="360" w:lineRule="auto"/>
        <w:jc w:val="center"/>
        <w:rPr>
          <w:rFonts w:ascii="Calibri" w:hAnsi="Calibri" w:cs="Calibri"/>
          <w:b/>
        </w:rPr>
      </w:pPr>
    </w:p>
    <w:p w:rsidR="00E13B66" w:rsidRPr="00E13B66" w:rsidRDefault="00E13B66" w:rsidP="00E13B66">
      <w:pPr>
        <w:spacing w:line="360" w:lineRule="auto"/>
        <w:jc w:val="center"/>
        <w:rPr>
          <w:rFonts w:ascii="Calibri" w:hAnsi="Calibri" w:cs="Calibri"/>
          <w:b/>
        </w:rPr>
      </w:pPr>
    </w:p>
    <w:p w:rsidR="00E13B66" w:rsidRPr="00E13B66" w:rsidRDefault="00E13B66" w:rsidP="00E13B66">
      <w:pPr>
        <w:spacing w:line="360" w:lineRule="auto"/>
        <w:jc w:val="center"/>
        <w:rPr>
          <w:rFonts w:ascii="Calibri" w:hAnsi="Calibri" w:cs="Calibri"/>
          <w:b/>
        </w:rPr>
      </w:pPr>
    </w:p>
    <w:p w:rsidR="00E13B66" w:rsidRPr="00E13B66" w:rsidRDefault="00E13B66" w:rsidP="00E13B66">
      <w:pPr>
        <w:spacing w:line="360" w:lineRule="auto"/>
        <w:jc w:val="center"/>
        <w:rPr>
          <w:rFonts w:ascii="Calibri" w:hAnsi="Calibri" w:cs="Calibri"/>
          <w:b/>
          <w:sz w:val="32"/>
          <w:szCs w:val="32"/>
        </w:rPr>
      </w:pPr>
      <w:r w:rsidRPr="00E13B66">
        <w:rPr>
          <w:rFonts w:ascii="Calibri" w:hAnsi="Calibri" w:cs="Calibri"/>
          <w:b/>
          <w:sz w:val="32"/>
          <w:szCs w:val="32"/>
        </w:rPr>
        <w:t>Consumer Quality Index Spoedeisende hulpafdeling (CQI SEH)</w:t>
      </w:r>
    </w:p>
    <w:p w:rsidR="00E13B66" w:rsidRPr="00E13B66" w:rsidRDefault="00C908DC" w:rsidP="00E13B66">
      <w:pPr>
        <w:spacing w:line="360" w:lineRule="auto"/>
        <w:jc w:val="center"/>
        <w:rPr>
          <w:rFonts w:ascii="Calibri" w:hAnsi="Calibri" w:cs="Calibri"/>
          <w:sz w:val="28"/>
          <w:szCs w:val="28"/>
        </w:rPr>
      </w:pPr>
      <w:r>
        <w:rPr>
          <w:rFonts w:ascii="Calibri" w:hAnsi="Calibri" w:cs="Calibri"/>
          <w:sz w:val="28"/>
          <w:szCs w:val="28"/>
        </w:rPr>
        <w:t>Bepalen</w:t>
      </w:r>
      <w:r w:rsidR="00E13B66" w:rsidRPr="00E13B66">
        <w:rPr>
          <w:rFonts w:ascii="Calibri" w:hAnsi="Calibri" w:cs="Calibri"/>
          <w:sz w:val="28"/>
          <w:szCs w:val="28"/>
        </w:rPr>
        <w:t xml:space="preserve"> van het discriminerend vermogen</w:t>
      </w:r>
    </w:p>
    <w:p w:rsidR="00E13B66" w:rsidRPr="00E13B66" w:rsidRDefault="00E13B66" w:rsidP="00E13B66">
      <w:pPr>
        <w:spacing w:line="360" w:lineRule="auto"/>
        <w:rPr>
          <w:rFonts w:ascii="Calibri" w:hAnsi="Calibri" w:cs="Calibri"/>
          <w:b/>
        </w:rPr>
      </w:pPr>
      <w:r w:rsidRPr="00E13B66">
        <w:rPr>
          <w:rFonts w:ascii="Calibri" w:hAnsi="Calibri" w:cs="Calibri"/>
          <w:b/>
        </w:rPr>
        <w:tab/>
      </w:r>
      <w:r w:rsidRPr="00E13B66">
        <w:rPr>
          <w:rFonts w:ascii="Calibri" w:hAnsi="Calibri" w:cs="Calibri"/>
          <w:b/>
        </w:rPr>
        <w:tab/>
      </w:r>
    </w:p>
    <w:p w:rsidR="00E13B66" w:rsidRPr="00E13B66" w:rsidRDefault="00E13B66" w:rsidP="00E13B66">
      <w:pPr>
        <w:spacing w:line="360" w:lineRule="auto"/>
        <w:jc w:val="center"/>
        <w:rPr>
          <w:rFonts w:ascii="Calibri" w:hAnsi="Calibri" w:cs="Calibri"/>
          <w:lang w:val="de-DE"/>
        </w:rPr>
      </w:pPr>
    </w:p>
    <w:p w:rsidR="00E13B66" w:rsidRPr="00E13B66" w:rsidRDefault="00E13B66" w:rsidP="00E13B66">
      <w:pPr>
        <w:spacing w:line="360" w:lineRule="auto"/>
        <w:jc w:val="center"/>
        <w:rPr>
          <w:rFonts w:ascii="Calibri" w:hAnsi="Calibri" w:cs="Calibri"/>
          <w:lang w:val="de-DE"/>
        </w:rPr>
      </w:pPr>
    </w:p>
    <w:p w:rsidR="00E13B66" w:rsidRPr="00E13B66" w:rsidRDefault="00502967" w:rsidP="00E13B66">
      <w:pPr>
        <w:spacing w:line="360" w:lineRule="auto"/>
        <w:jc w:val="center"/>
        <w:rPr>
          <w:rFonts w:ascii="Calibri" w:hAnsi="Calibri" w:cs="Calibri"/>
          <w:lang w:val="de-DE"/>
        </w:rPr>
      </w:pPr>
      <w:r>
        <w:rPr>
          <w:rFonts w:ascii="Calibri" w:hAnsi="Calibri" w:cs="Calibri"/>
          <w:lang w:val="de-DE"/>
        </w:rPr>
        <w:t xml:space="preserve">Dr. </w:t>
      </w:r>
      <w:r w:rsidR="00E13B66" w:rsidRPr="00E13B66">
        <w:rPr>
          <w:rFonts w:ascii="Calibri" w:hAnsi="Calibri" w:cs="Calibri"/>
          <w:lang w:val="de-DE"/>
        </w:rPr>
        <w:t>N. Bos</w:t>
      </w:r>
    </w:p>
    <w:p w:rsidR="00E13B66" w:rsidRDefault="00502967" w:rsidP="00E13B66">
      <w:pPr>
        <w:spacing w:line="360" w:lineRule="auto"/>
        <w:jc w:val="center"/>
        <w:rPr>
          <w:rFonts w:ascii="Calibri" w:hAnsi="Calibri" w:cs="Calibri"/>
        </w:rPr>
      </w:pPr>
      <w:r>
        <w:rPr>
          <w:rFonts w:ascii="Calibri" w:hAnsi="Calibri" w:cs="Calibri"/>
        </w:rPr>
        <w:t xml:space="preserve">Dr. </w:t>
      </w:r>
      <w:r w:rsidR="00E13B66" w:rsidRPr="00E13B66">
        <w:rPr>
          <w:rFonts w:ascii="Calibri" w:hAnsi="Calibri" w:cs="Calibri"/>
        </w:rPr>
        <w:t>H.F. van Stel</w:t>
      </w:r>
    </w:p>
    <w:p w:rsidR="005F7513" w:rsidRDefault="005F7513" w:rsidP="00E13B66">
      <w:pPr>
        <w:spacing w:line="360" w:lineRule="auto"/>
        <w:jc w:val="center"/>
        <w:rPr>
          <w:rFonts w:ascii="Calibri" w:hAnsi="Calibri" w:cs="Calibri"/>
        </w:rPr>
      </w:pPr>
    </w:p>
    <w:p w:rsidR="005F7513" w:rsidRDefault="005F7513" w:rsidP="00E13B66">
      <w:pPr>
        <w:spacing w:line="360" w:lineRule="auto"/>
        <w:jc w:val="center"/>
        <w:rPr>
          <w:rFonts w:ascii="Calibri" w:hAnsi="Calibri" w:cs="Calibri"/>
        </w:rPr>
      </w:pPr>
    </w:p>
    <w:p w:rsidR="005F7513" w:rsidRPr="00E13B66" w:rsidRDefault="005F7513" w:rsidP="00E13B66">
      <w:pPr>
        <w:spacing w:line="360" w:lineRule="auto"/>
        <w:jc w:val="center"/>
        <w:rPr>
          <w:rFonts w:ascii="Calibri" w:hAnsi="Calibri" w:cs="Calibri"/>
          <w:lang w:val="de-DE"/>
        </w:rPr>
      </w:pPr>
    </w:p>
    <w:p w:rsidR="00BB1EB3" w:rsidRPr="00E13B66" w:rsidRDefault="00635B83" w:rsidP="005F7513">
      <w:pPr>
        <w:spacing w:line="360" w:lineRule="auto"/>
        <w:jc w:val="center"/>
        <w:outlineLvl w:val="0"/>
        <w:rPr>
          <w:rFonts w:ascii="Calibri" w:hAnsi="Calibri" w:cs="Calibri"/>
          <w:b/>
          <w:lang w:val="de-DE"/>
        </w:rPr>
      </w:pPr>
      <w:bookmarkStart w:id="1" w:name="_Toc361825747"/>
      <w:bookmarkStart w:id="2" w:name="_Toc376533733"/>
      <w:r>
        <w:rPr>
          <w:rFonts w:ascii="Calibri" w:hAnsi="Calibri" w:cs="Calibri"/>
          <w:b/>
          <w:noProof/>
        </w:rPr>
        <w:drawing>
          <wp:inline distT="0" distB="0" distL="0" distR="0">
            <wp:extent cx="3267075" cy="1162050"/>
            <wp:effectExtent l="0" t="0" r="0" b="0"/>
            <wp:docPr id="26" name="Afbeelding 1" descr="UMCU_logo_liggend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CU_logo_liggend_RG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67075" cy="1162050"/>
                    </a:xfrm>
                    <a:prstGeom prst="rect">
                      <a:avLst/>
                    </a:prstGeom>
                    <a:noFill/>
                    <a:ln>
                      <a:noFill/>
                    </a:ln>
                  </pic:spPr>
                </pic:pic>
              </a:graphicData>
            </a:graphic>
          </wp:inline>
        </w:drawing>
      </w:r>
      <w:bookmarkEnd w:id="1"/>
      <w:bookmarkEnd w:id="2"/>
    </w:p>
    <w:p w:rsidR="007F0D00" w:rsidRPr="00E13B66" w:rsidRDefault="00FC2E4D" w:rsidP="00FF1CDB">
      <w:pPr>
        <w:spacing w:line="360" w:lineRule="auto"/>
        <w:outlineLvl w:val="0"/>
        <w:rPr>
          <w:rFonts w:ascii="Calibri" w:hAnsi="Calibri" w:cs="Calibri"/>
          <w:b/>
        </w:rPr>
      </w:pPr>
      <w:r w:rsidRPr="00E13B66">
        <w:rPr>
          <w:rFonts w:ascii="Calibri" w:hAnsi="Calibri" w:cs="Calibri"/>
          <w:b/>
        </w:rPr>
        <w:fldChar w:fldCharType="begin"/>
      </w:r>
      <w:r w:rsidRPr="00E13B66">
        <w:rPr>
          <w:rFonts w:ascii="Calibri" w:hAnsi="Calibri" w:cs="Calibri"/>
          <w:b/>
        </w:rPr>
        <w:instrText xml:space="preserve">  </w:instrText>
      </w:r>
      <w:r w:rsidRPr="00E13B66">
        <w:rPr>
          <w:rFonts w:ascii="Calibri" w:hAnsi="Calibri" w:cs="Calibri"/>
          <w:b/>
        </w:rPr>
        <w:fldChar w:fldCharType="end"/>
      </w:r>
    </w:p>
    <w:p w:rsidR="007F0D00" w:rsidRPr="00E13B66" w:rsidRDefault="007F0D00" w:rsidP="00416DAE">
      <w:pPr>
        <w:spacing w:line="360" w:lineRule="auto"/>
        <w:jc w:val="center"/>
        <w:rPr>
          <w:rFonts w:ascii="Calibri" w:hAnsi="Calibri" w:cs="Calibri"/>
          <w:b/>
        </w:rPr>
      </w:pPr>
    </w:p>
    <w:p w:rsidR="007F0D00" w:rsidRPr="00E13B66" w:rsidRDefault="00635B83" w:rsidP="00AA2D4F">
      <w:pPr>
        <w:spacing w:line="360" w:lineRule="auto"/>
        <w:jc w:val="center"/>
        <w:rPr>
          <w:rFonts w:ascii="Calibri" w:hAnsi="Calibri" w:cs="Calibri"/>
          <w:b/>
        </w:rPr>
      </w:pPr>
      <w:r w:rsidRPr="00E13B66">
        <w:rPr>
          <w:rFonts w:ascii="Calibri" w:hAnsi="Calibri" w:cs="Calibri"/>
          <w:b/>
          <w:noProof/>
        </w:rPr>
        <w:drawing>
          <wp:inline distT="0" distB="0" distL="0" distR="0">
            <wp:extent cx="3333750" cy="504825"/>
            <wp:effectExtent l="0" t="0" r="0" b="0"/>
            <wp:docPr id="25" name="Afbeelding 2" descr="StichtingMiletu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ichtingMiletus-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33750" cy="504825"/>
                    </a:xfrm>
                    <a:prstGeom prst="rect">
                      <a:avLst/>
                    </a:prstGeom>
                    <a:noFill/>
                    <a:ln>
                      <a:noFill/>
                    </a:ln>
                  </pic:spPr>
                </pic:pic>
              </a:graphicData>
            </a:graphic>
          </wp:inline>
        </w:drawing>
      </w:r>
    </w:p>
    <w:p w:rsidR="007F0D00" w:rsidRPr="00E13B66" w:rsidRDefault="007F0D00" w:rsidP="007F0D00">
      <w:pPr>
        <w:spacing w:line="360" w:lineRule="auto"/>
        <w:rPr>
          <w:rFonts w:ascii="Calibri" w:hAnsi="Calibri" w:cs="Calibri"/>
          <w:b/>
        </w:rPr>
      </w:pPr>
    </w:p>
    <w:p w:rsidR="007F0D00" w:rsidRPr="00E13B66" w:rsidRDefault="007F0D00" w:rsidP="007F0D00">
      <w:pPr>
        <w:spacing w:line="360" w:lineRule="auto"/>
        <w:rPr>
          <w:rFonts w:ascii="Calibri" w:hAnsi="Calibri" w:cs="Calibri"/>
          <w:b/>
        </w:rPr>
      </w:pPr>
    </w:p>
    <w:p w:rsidR="007F0D00" w:rsidRPr="00E13B66" w:rsidRDefault="007F0D00" w:rsidP="007F0D00">
      <w:pPr>
        <w:spacing w:line="360" w:lineRule="auto"/>
        <w:rPr>
          <w:rFonts w:ascii="Calibri" w:hAnsi="Calibri" w:cs="Calibri"/>
          <w:b/>
        </w:rPr>
      </w:pPr>
    </w:p>
    <w:p w:rsidR="00D2224F" w:rsidRPr="00E13B66" w:rsidRDefault="00D2224F" w:rsidP="007F0D00">
      <w:pPr>
        <w:spacing w:line="360" w:lineRule="auto"/>
        <w:ind w:left="708"/>
        <w:rPr>
          <w:rFonts w:ascii="Calibri" w:hAnsi="Calibri" w:cs="Calibri"/>
        </w:rPr>
      </w:pPr>
    </w:p>
    <w:p w:rsidR="00442480" w:rsidRPr="00E13B66" w:rsidRDefault="00442480" w:rsidP="007F0D00">
      <w:pPr>
        <w:spacing w:line="360" w:lineRule="auto"/>
        <w:ind w:left="708"/>
        <w:rPr>
          <w:rFonts w:ascii="Calibri" w:hAnsi="Calibri" w:cs="Calibri"/>
        </w:rPr>
      </w:pPr>
    </w:p>
    <w:p w:rsidR="00442480" w:rsidRPr="00E13B66" w:rsidRDefault="00442480" w:rsidP="007F0D00">
      <w:pPr>
        <w:spacing w:line="360" w:lineRule="auto"/>
        <w:ind w:left="708"/>
        <w:rPr>
          <w:rFonts w:ascii="Calibri" w:hAnsi="Calibri" w:cs="Calibri"/>
        </w:rPr>
      </w:pPr>
    </w:p>
    <w:p w:rsidR="00B96CE7" w:rsidRPr="00E13B66" w:rsidRDefault="008C5938" w:rsidP="001664F8">
      <w:pPr>
        <w:rPr>
          <w:rFonts w:ascii="Calibri" w:hAnsi="Calibri" w:cs="Calibri"/>
          <w:lang w:val="de-DE"/>
        </w:rPr>
      </w:pPr>
      <w:r w:rsidRPr="00E13B66">
        <w:rPr>
          <w:rFonts w:ascii="Calibri" w:hAnsi="Calibri" w:cs="Calibri"/>
        </w:rPr>
        <w:br w:type="page"/>
      </w: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E13B66" w:rsidRPr="00E13B66" w:rsidRDefault="00E13B66"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E13B66" w:rsidRDefault="001664F8" w:rsidP="001C0E23">
      <w:pPr>
        <w:spacing w:line="360" w:lineRule="auto"/>
        <w:rPr>
          <w:rFonts w:ascii="Calibri" w:hAnsi="Calibri" w:cs="Calibri"/>
          <w:lang w:val="de-DE"/>
        </w:rPr>
      </w:pPr>
    </w:p>
    <w:p w:rsidR="001664F8" w:rsidRPr="00C849BE" w:rsidRDefault="001664F8" w:rsidP="00C849BE">
      <w:pPr>
        <w:spacing w:line="360" w:lineRule="auto"/>
        <w:rPr>
          <w:rFonts w:ascii="Calibri" w:hAnsi="Calibri" w:cs="Calibri"/>
        </w:rPr>
      </w:pPr>
      <w:r w:rsidRPr="00C849BE">
        <w:rPr>
          <w:rFonts w:ascii="Calibri" w:hAnsi="Calibri" w:cs="Calibri"/>
        </w:rPr>
        <w:t>© 2013 Julius Centrum voor Gezondheidswetenschappen en Eerstelijns Geneeskunde, UMC Utrecht, Postbus 85500, 3508 GA Utrecht</w:t>
      </w:r>
    </w:p>
    <w:p w:rsidR="001664F8" w:rsidRPr="00C849BE" w:rsidRDefault="001664F8" w:rsidP="00C849BE">
      <w:pPr>
        <w:spacing w:line="360" w:lineRule="auto"/>
        <w:rPr>
          <w:rFonts w:ascii="Calibri" w:hAnsi="Calibri" w:cs="Calibri"/>
        </w:rPr>
      </w:pPr>
    </w:p>
    <w:p w:rsidR="001664F8" w:rsidRPr="00C849BE" w:rsidRDefault="001664F8" w:rsidP="00C849BE">
      <w:pPr>
        <w:spacing w:line="360" w:lineRule="auto"/>
        <w:rPr>
          <w:rFonts w:ascii="Calibri" w:hAnsi="Calibri" w:cs="Calibri"/>
        </w:rPr>
      </w:pPr>
      <w:r w:rsidRPr="00C849BE">
        <w:rPr>
          <w:rFonts w:ascii="Calibri" w:hAnsi="Calibri" w:cs="Calibri"/>
        </w:rPr>
        <w:t>Stichting Mil</w:t>
      </w:r>
      <w:r w:rsidR="00E62798" w:rsidRPr="00C849BE">
        <w:rPr>
          <w:rFonts w:ascii="Calibri" w:hAnsi="Calibri" w:cs="Calibri"/>
        </w:rPr>
        <w:t>etus heeft de totstandkoming van he</w:t>
      </w:r>
      <w:r w:rsidR="00FE37F1">
        <w:rPr>
          <w:rFonts w:ascii="Calibri" w:hAnsi="Calibri" w:cs="Calibri"/>
        </w:rPr>
        <w:t>t rapport financieel ondersteund</w:t>
      </w:r>
      <w:r w:rsidR="006432C2" w:rsidRPr="00C849BE">
        <w:rPr>
          <w:rFonts w:ascii="Calibri" w:hAnsi="Calibri" w:cs="Calibri"/>
        </w:rPr>
        <w:t>.</w:t>
      </w:r>
      <w:r w:rsidR="00E62798" w:rsidRPr="00C849BE">
        <w:rPr>
          <w:rFonts w:ascii="Calibri" w:hAnsi="Calibri" w:cs="Calibri"/>
        </w:rPr>
        <w:t xml:space="preserve"> </w:t>
      </w:r>
    </w:p>
    <w:p w:rsidR="006432C2" w:rsidRPr="00E13B66" w:rsidRDefault="006432C2" w:rsidP="001664F8">
      <w:pPr>
        <w:spacing w:line="360" w:lineRule="auto"/>
        <w:rPr>
          <w:rFonts w:ascii="Calibri" w:hAnsi="Calibri" w:cs="Calibri"/>
          <w:lang w:val="de-DE"/>
        </w:rPr>
        <w:sectPr w:rsidR="006432C2" w:rsidRPr="00E13B66" w:rsidSect="00CF3636">
          <w:headerReference w:type="even" r:id="rId15"/>
          <w:headerReference w:type="default" r:id="rId16"/>
          <w:footerReference w:type="even" r:id="rId17"/>
          <w:footerReference w:type="default" r:id="rId18"/>
          <w:headerReference w:type="first" r:id="rId19"/>
          <w:footerReference w:type="first" r:id="rId20"/>
          <w:pgSz w:w="11906" w:h="16838"/>
          <w:pgMar w:top="1258" w:right="1417" w:bottom="1417" w:left="1417" w:header="708" w:footer="708" w:gutter="0"/>
          <w:cols w:space="708"/>
          <w:titlePg/>
          <w:docGrid w:linePitch="360"/>
        </w:sectPr>
      </w:pPr>
    </w:p>
    <w:p w:rsidR="001C0E23" w:rsidRPr="00E13B66" w:rsidRDefault="001C0E23" w:rsidP="001C0E23">
      <w:pPr>
        <w:spacing w:line="360" w:lineRule="auto"/>
        <w:rPr>
          <w:rFonts w:ascii="Calibri" w:hAnsi="Calibri" w:cs="Calibri"/>
          <w:b/>
        </w:rPr>
      </w:pPr>
      <w:r w:rsidRPr="00E13B66">
        <w:rPr>
          <w:rFonts w:ascii="Calibri" w:hAnsi="Calibri" w:cs="Calibri"/>
          <w:b/>
        </w:rPr>
        <w:lastRenderedPageBreak/>
        <w:t>Voorwoord</w:t>
      </w:r>
    </w:p>
    <w:p w:rsidR="001C0E23" w:rsidRPr="00E13B66" w:rsidRDefault="001C0E23" w:rsidP="001C0E23">
      <w:pPr>
        <w:spacing w:line="360" w:lineRule="auto"/>
        <w:rPr>
          <w:rFonts w:ascii="Calibri" w:hAnsi="Calibri" w:cs="Calibri"/>
        </w:rPr>
      </w:pPr>
    </w:p>
    <w:p w:rsidR="00705F82" w:rsidRPr="00E13B66" w:rsidRDefault="001C0E23" w:rsidP="00705F82">
      <w:pPr>
        <w:spacing w:line="360" w:lineRule="auto"/>
        <w:rPr>
          <w:rFonts w:ascii="Calibri" w:hAnsi="Calibri" w:cs="Calibri"/>
        </w:rPr>
      </w:pPr>
      <w:r w:rsidRPr="00E13B66">
        <w:rPr>
          <w:rFonts w:ascii="Calibri" w:hAnsi="Calibri" w:cs="Calibri"/>
        </w:rPr>
        <w:t>In dit rapport wordt verslag gedaan van de ontw</w:t>
      </w:r>
      <w:r w:rsidR="00442480" w:rsidRPr="00E13B66">
        <w:rPr>
          <w:rFonts w:ascii="Calibri" w:hAnsi="Calibri" w:cs="Calibri"/>
        </w:rPr>
        <w:t>i</w:t>
      </w:r>
      <w:r w:rsidR="009C0BBC">
        <w:rPr>
          <w:rFonts w:ascii="Calibri" w:hAnsi="Calibri" w:cs="Calibri"/>
        </w:rPr>
        <w:t>kkeling van een meetinstrument de Consumer Quality Index voor de Spoedeisende Hulpafdeling (CQI SEH). De CQI SEH vraagt naar de ervaringen van patiënten die behandeld zijn op de Spoedeisende Hulpafdeling (SEH) om vanuit het perspectief van de patiënt de</w:t>
      </w:r>
      <w:r w:rsidRPr="00E13B66">
        <w:rPr>
          <w:rFonts w:ascii="Calibri" w:hAnsi="Calibri" w:cs="Calibri"/>
        </w:rPr>
        <w:t xml:space="preserve"> kwaliteit van de </w:t>
      </w:r>
      <w:r w:rsidR="003E2877" w:rsidRPr="00E13B66">
        <w:rPr>
          <w:rFonts w:ascii="Calibri" w:hAnsi="Calibri" w:cs="Calibri"/>
        </w:rPr>
        <w:t xml:space="preserve">verleende zorg op de </w:t>
      </w:r>
      <w:r w:rsidR="00705F82" w:rsidRPr="00E13B66">
        <w:rPr>
          <w:rFonts w:ascii="Calibri" w:hAnsi="Calibri" w:cs="Calibri"/>
        </w:rPr>
        <w:t>Spoedeisende H</w:t>
      </w:r>
      <w:r w:rsidR="003E2877" w:rsidRPr="00E13B66">
        <w:rPr>
          <w:rFonts w:ascii="Calibri" w:hAnsi="Calibri" w:cs="Calibri"/>
        </w:rPr>
        <w:t>ulpafdeling (SEH)</w:t>
      </w:r>
      <w:r w:rsidRPr="00E13B66">
        <w:rPr>
          <w:rFonts w:ascii="Calibri" w:hAnsi="Calibri" w:cs="Calibri"/>
        </w:rPr>
        <w:t xml:space="preserve"> </w:t>
      </w:r>
      <w:r w:rsidR="009C0BBC">
        <w:rPr>
          <w:rFonts w:ascii="Calibri" w:hAnsi="Calibri" w:cs="Calibri"/>
        </w:rPr>
        <w:t xml:space="preserve">in kaart te brengen. </w:t>
      </w:r>
      <w:r w:rsidR="00705F82" w:rsidRPr="00E13B66">
        <w:rPr>
          <w:rFonts w:ascii="Calibri" w:hAnsi="Calibri" w:cs="Calibri"/>
        </w:rPr>
        <w:t>Het rapport is een vervolgrapport op het eerder verschenen rapport, getiteld Consumer Quality Index Spoedeisende hulpafdeling (CQI SEH)</w:t>
      </w:r>
      <w:r w:rsidR="00285D1E" w:rsidRPr="00E13B66">
        <w:rPr>
          <w:rFonts w:ascii="Calibri" w:hAnsi="Calibri" w:cs="Calibri"/>
        </w:rPr>
        <w:t>; m</w:t>
      </w:r>
      <w:r w:rsidR="00705F82" w:rsidRPr="00E13B66">
        <w:rPr>
          <w:rFonts w:ascii="Calibri" w:hAnsi="Calibri" w:cs="Calibri"/>
        </w:rPr>
        <w:t>eetinstrument in ontwikkeling</w:t>
      </w:r>
      <w:r w:rsidR="00285D1E" w:rsidRPr="00E13B66">
        <w:rPr>
          <w:rFonts w:ascii="Calibri" w:hAnsi="Calibri" w:cs="Calibri"/>
        </w:rPr>
        <w:t>,</w:t>
      </w:r>
      <w:r w:rsidR="00285D1E" w:rsidRPr="00E13B66">
        <w:rPr>
          <w:rFonts w:ascii="Calibri" w:hAnsi="Calibri" w:cs="Calibri"/>
        </w:rPr>
        <w:fldChar w:fldCharType="begin"/>
      </w:r>
      <w:r w:rsidR="006C6A39">
        <w:rPr>
          <w:rFonts w:ascii="Calibri" w:hAnsi="Calibri" w:cs="Calibri"/>
        </w:rPr>
        <w:instrText xml:space="preserve"> ADDIN REFMGR.CITE &lt;Refman&gt;&lt;Cite&gt;&lt;Author&gt;Bos&lt;/Author&gt;&lt;Year&gt;2010&lt;/Year&gt;&lt;RecNum&gt;1&lt;/RecNum&gt;&lt;IDText&gt;De Consumer Quality Index voor de Spoedeisende hulpafdeling (CQI SEH); een meetinstrument in ontwikkeling&lt;/IDText&gt;&lt;MDL Ref_Type="Report"&gt;&lt;Ref_Type&gt;Report&lt;/Ref_Type&gt;&lt;Ref_ID&gt;1&lt;/Ref_ID&gt;&lt;Title_Primary&gt;De Consumer Quality Index voor de Spoedeisende hulpafdeling (CQI SEH); een meetinstrument in ontwikkeling&lt;/Title_Primary&gt;&lt;Authors_Primary&gt;Bos,N&lt;/Authors_Primary&gt;&lt;Authors_Primary&gt;Sturms,LM&lt;/Authors_Primary&gt;&lt;Authors_Primary&gt;van Stel,HF&lt;/Authors_Primary&gt;&lt;Authors_Primary&gt;Schrijvers,AJP&lt;/Authors_Primary&gt;&lt;Date_Primary&gt;2010&lt;/Date_Primary&gt;&lt;Reprint&gt;Not in File&lt;/Reprint&gt;&lt;Pub_Place&gt;Utrecht&lt;/Pub_Place&gt;&lt;Publisher&gt;Julius Centrum voor Gezondheidswetenschappen en Eerstelijns Geneeskunde, UMC Utrecht&lt;/Publisher&gt;&lt;ZZ_WorkformID&gt;24&lt;/ZZ_WorkformID&gt;&lt;/MDL&gt;&lt;/Cite&gt;&lt;/Refman&gt;</w:instrText>
      </w:r>
      <w:r w:rsidR="00285D1E" w:rsidRPr="00E13B66">
        <w:rPr>
          <w:rFonts w:ascii="Calibri" w:hAnsi="Calibri" w:cs="Calibri"/>
        </w:rPr>
        <w:fldChar w:fldCharType="separate"/>
      </w:r>
      <w:r w:rsidR="00285D1E" w:rsidRPr="00E13B66">
        <w:rPr>
          <w:rFonts w:ascii="Calibri" w:hAnsi="Calibri" w:cs="Calibri"/>
          <w:vertAlign w:val="superscript"/>
        </w:rPr>
        <w:t>1</w:t>
      </w:r>
      <w:r w:rsidR="00285D1E" w:rsidRPr="00E13B66">
        <w:rPr>
          <w:rFonts w:ascii="Calibri" w:hAnsi="Calibri" w:cs="Calibri"/>
        </w:rPr>
        <w:fldChar w:fldCharType="end"/>
      </w:r>
      <w:r w:rsidR="00285D1E" w:rsidRPr="00E13B66">
        <w:rPr>
          <w:rFonts w:ascii="Calibri" w:hAnsi="Calibri" w:cs="Calibri"/>
        </w:rPr>
        <w:t xml:space="preserve"> waarin de eerste fase van de ontwikkeling van het meetinstrument staat beschreven. De eerste fase van de ontwikkeling heeft betrekking op het kwalitatieve onderzoek dat is uitgevoerd voorafgaand aan de constructie van de vragenlijst en de psychometrische eigenschappen van de vragenlijst.  </w:t>
      </w:r>
      <w:r w:rsidR="00705F82" w:rsidRPr="00E13B66">
        <w:rPr>
          <w:rFonts w:ascii="Calibri" w:hAnsi="Calibri" w:cs="Calibri"/>
        </w:rPr>
        <w:t xml:space="preserve"> </w:t>
      </w:r>
    </w:p>
    <w:p w:rsidR="00552EBB" w:rsidRPr="00E13B66" w:rsidRDefault="00285D1E" w:rsidP="00705F82">
      <w:pPr>
        <w:spacing w:line="360" w:lineRule="auto"/>
        <w:rPr>
          <w:rFonts w:ascii="Calibri" w:hAnsi="Calibri" w:cs="Calibri"/>
        </w:rPr>
      </w:pPr>
      <w:r w:rsidRPr="00E13B66">
        <w:rPr>
          <w:rFonts w:ascii="Calibri" w:hAnsi="Calibri" w:cs="Calibri"/>
        </w:rPr>
        <w:t>Dit</w:t>
      </w:r>
      <w:r w:rsidR="001C0E23" w:rsidRPr="00E13B66">
        <w:rPr>
          <w:rFonts w:ascii="Calibri" w:hAnsi="Calibri" w:cs="Calibri"/>
        </w:rPr>
        <w:t xml:space="preserve"> onderzoek is uitgevoerd </w:t>
      </w:r>
      <w:r w:rsidR="003E2877" w:rsidRPr="00E13B66">
        <w:rPr>
          <w:rFonts w:ascii="Calibri" w:hAnsi="Calibri" w:cs="Calibri"/>
        </w:rPr>
        <w:t xml:space="preserve">en gefinancierd </w:t>
      </w:r>
      <w:r w:rsidR="001C0E23" w:rsidRPr="00E13B66">
        <w:rPr>
          <w:rFonts w:ascii="Calibri" w:hAnsi="Calibri" w:cs="Calibri"/>
        </w:rPr>
        <w:t xml:space="preserve">door </w:t>
      </w:r>
      <w:r w:rsidR="00514393" w:rsidRPr="00E13B66">
        <w:rPr>
          <w:rFonts w:ascii="Calibri" w:hAnsi="Calibri" w:cs="Calibri"/>
        </w:rPr>
        <w:t xml:space="preserve">de divisie </w:t>
      </w:r>
      <w:r w:rsidR="001C0E23" w:rsidRPr="00E13B66">
        <w:rPr>
          <w:rFonts w:ascii="Calibri" w:hAnsi="Calibri" w:cs="Calibri"/>
        </w:rPr>
        <w:t>Julius Centrum</w:t>
      </w:r>
      <w:r w:rsidR="00520741" w:rsidRPr="00E13B66">
        <w:rPr>
          <w:rFonts w:ascii="Calibri" w:hAnsi="Calibri" w:cs="Calibri"/>
        </w:rPr>
        <w:t xml:space="preserve"> voor Gezondheidswetenschappen</w:t>
      </w:r>
      <w:r w:rsidR="009C0BBC">
        <w:rPr>
          <w:rFonts w:ascii="Calibri" w:hAnsi="Calibri" w:cs="Calibri"/>
        </w:rPr>
        <w:t xml:space="preserve"> </w:t>
      </w:r>
      <w:r w:rsidR="00520741" w:rsidRPr="00E13B66">
        <w:rPr>
          <w:rFonts w:ascii="Calibri" w:hAnsi="Calibri" w:cs="Calibri"/>
        </w:rPr>
        <w:t>en Eerstelijns geneeskunde</w:t>
      </w:r>
      <w:r w:rsidRPr="00E13B66">
        <w:rPr>
          <w:rFonts w:ascii="Calibri" w:hAnsi="Calibri" w:cs="Calibri"/>
        </w:rPr>
        <w:t xml:space="preserve"> van het Universitair Medisch Centrum Utrecht. De totstandkoming van het rapport is gefinancierd door Stichting Miletus</w:t>
      </w:r>
      <w:r w:rsidR="00520741" w:rsidRPr="00E13B66">
        <w:rPr>
          <w:rFonts w:ascii="Calibri" w:hAnsi="Calibri" w:cs="Calibri"/>
        </w:rPr>
        <w:t>.</w:t>
      </w:r>
      <w:r w:rsidRPr="00E13B66">
        <w:rPr>
          <w:rFonts w:ascii="Calibri" w:hAnsi="Calibri" w:cs="Calibri"/>
        </w:rPr>
        <w:t xml:space="preserve"> </w:t>
      </w:r>
      <w:r w:rsidR="00520741" w:rsidRPr="00E13B66">
        <w:rPr>
          <w:rFonts w:ascii="Calibri" w:hAnsi="Calibri" w:cs="Calibri"/>
        </w:rPr>
        <w:t xml:space="preserve"> </w:t>
      </w:r>
      <w:r w:rsidR="00552EBB" w:rsidRPr="00E13B66">
        <w:rPr>
          <w:rFonts w:ascii="Calibri" w:hAnsi="Calibri" w:cs="Calibri"/>
        </w:rPr>
        <w:t xml:space="preserve">Dit rapport biedt inzicht </w:t>
      </w:r>
      <w:r w:rsidR="00442480" w:rsidRPr="00E13B66">
        <w:rPr>
          <w:rFonts w:ascii="Calibri" w:hAnsi="Calibri" w:cs="Calibri"/>
        </w:rPr>
        <w:t xml:space="preserve">in </w:t>
      </w:r>
      <w:r w:rsidR="00520741" w:rsidRPr="00E13B66">
        <w:rPr>
          <w:rFonts w:ascii="Calibri" w:hAnsi="Calibri" w:cs="Calibri"/>
        </w:rPr>
        <w:t xml:space="preserve">het </w:t>
      </w:r>
      <w:r w:rsidRPr="00E13B66">
        <w:rPr>
          <w:rFonts w:ascii="Calibri" w:hAnsi="Calibri" w:cs="Calibri"/>
        </w:rPr>
        <w:t>discriminerend</w:t>
      </w:r>
      <w:r w:rsidR="009C0BBC">
        <w:rPr>
          <w:rFonts w:ascii="Calibri" w:hAnsi="Calibri" w:cs="Calibri"/>
        </w:rPr>
        <w:t xml:space="preserve"> (onderscheidend)</w:t>
      </w:r>
      <w:r w:rsidRPr="00E13B66">
        <w:rPr>
          <w:rFonts w:ascii="Calibri" w:hAnsi="Calibri" w:cs="Calibri"/>
        </w:rPr>
        <w:t xml:space="preserve"> vermogen </w:t>
      </w:r>
      <w:r w:rsidR="003E2877" w:rsidRPr="00E13B66">
        <w:rPr>
          <w:rFonts w:ascii="Calibri" w:hAnsi="Calibri" w:cs="Calibri"/>
        </w:rPr>
        <w:t>van</w:t>
      </w:r>
      <w:r w:rsidR="00B40277">
        <w:rPr>
          <w:rFonts w:ascii="Calibri" w:hAnsi="Calibri" w:cs="Calibri"/>
        </w:rPr>
        <w:t xml:space="preserve"> </w:t>
      </w:r>
      <w:r w:rsidRPr="00E13B66">
        <w:rPr>
          <w:rFonts w:ascii="Calibri" w:hAnsi="Calibri" w:cs="Calibri"/>
        </w:rPr>
        <w:t xml:space="preserve">de CQI </w:t>
      </w:r>
      <w:r w:rsidR="009C0BBC">
        <w:rPr>
          <w:rFonts w:ascii="Calibri" w:hAnsi="Calibri" w:cs="Calibri"/>
        </w:rPr>
        <w:t xml:space="preserve">SEH. </w:t>
      </w:r>
    </w:p>
    <w:p w:rsidR="001C0E23" w:rsidRPr="00E13B66" w:rsidRDefault="001C0E23" w:rsidP="001C0E23">
      <w:pPr>
        <w:autoSpaceDE w:val="0"/>
        <w:autoSpaceDN w:val="0"/>
        <w:adjustRightInd w:val="0"/>
        <w:spacing w:line="360" w:lineRule="auto"/>
        <w:rPr>
          <w:rFonts w:ascii="Calibri" w:hAnsi="Calibri" w:cs="Calibri"/>
        </w:rPr>
      </w:pPr>
    </w:p>
    <w:p w:rsidR="001C0E23" w:rsidRPr="00E13B66" w:rsidRDefault="001C0E23" w:rsidP="001C0E23">
      <w:pPr>
        <w:autoSpaceDE w:val="0"/>
        <w:autoSpaceDN w:val="0"/>
        <w:adjustRightInd w:val="0"/>
        <w:spacing w:line="360" w:lineRule="auto"/>
        <w:rPr>
          <w:rFonts w:ascii="Calibri" w:hAnsi="Calibri" w:cs="Calibri"/>
        </w:rPr>
      </w:pPr>
      <w:r w:rsidRPr="00E13B66">
        <w:rPr>
          <w:rFonts w:ascii="Calibri" w:hAnsi="Calibri" w:cs="Calibri"/>
          <w:lang w:val="es-ES"/>
        </w:rPr>
        <w:t>Utrecht</w:t>
      </w:r>
      <w:r w:rsidRPr="00E13B66">
        <w:rPr>
          <w:rFonts w:ascii="Calibri" w:hAnsi="Calibri" w:cs="Calibri"/>
        </w:rPr>
        <w:t xml:space="preserve">, </w:t>
      </w:r>
      <w:r w:rsidR="001C6414">
        <w:rPr>
          <w:rFonts w:ascii="Calibri" w:hAnsi="Calibri" w:cs="Calibri"/>
        </w:rPr>
        <w:t>december</w:t>
      </w:r>
      <w:r w:rsidR="00285D1E" w:rsidRPr="00E13B66">
        <w:rPr>
          <w:rFonts w:ascii="Calibri" w:hAnsi="Calibri" w:cs="Calibri"/>
        </w:rPr>
        <w:t xml:space="preserve"> 2013</w:t>
      </w:r>
    </w:p>
    <w:p w:rsidR="00E13B66" w:rsidRDefault="00E13B66" w:rsidP="001C0E23">
      <w:pPr>
        <w:autoSpaceDE w:val="0"/>
        <w:autoSpaceDN w:val="0"/>
        <w:adjustRightInd w:val="0"/>
        <w:spacing w:line="360" w:lineRule="auto"/>
        <w:rPr>
          <w:rFonts w:ascii="Calibri" w:hAnsi="Calibri" w:cs="Calibri"/>
        </w:rPr>
      </w:pPr>
    </w:p>
    <w:p w:rsidR="00041C21" w:rsidRDefault="00041C21" w:rsidP="001C0E23">
      <w:pPr>
        <w:autoSpaceDE w:val="0"/>
        <w:autoSpaceDN w:val="0"/>
        <w:adjustRightInd w:val="0"/>
        <w:spacing w:line="360" w:lineRule="auto"/>
        <w:rPr>
          <w:rFonts w:ascii="Calibri" w:hAnsi="Calibri" w:cs="Calibri"/>
        </w:rPr>
        <w:sectPr w:rsidR="00041C21" w:rsidSect="00CF3636">
          <w:type w:val="oddPage"/>
          <w:pgSz w:w="11906" w:h="16838"/>
          <w:pgMar w:top="1258" w:right="1417" w:bottom="1417" w:left="1417" w:header="708" w:footer="708" w:gutter="0"/>
          <w:cols w:space="708"/>
          <w:titlePg/>
          <w:docGrid w:linePitch="360"/>
        </w:sectPr>
      </w:pPr>
    </w:p>
    <w:p w:rsidR="00E12BF6" w:rsidRPr="000E0FE8" w:rsidRDefault="00CB7F44" w:rsidP="006D440B">
      <w:pPr>
        <w:spacing w:line="360" w:lineRule="auto"/>
        <w:outlineLvl w:val="0"/>
        <w:rPr>
          <w:rFonts w:ascii="Calibri" w:hAnsi="Calibri"/>
          <w:noProof/>
        </w:rPr>
      </w:pPr>
      <w:bookmarkStart w:id="3" w:name="_Toc260743649"/>
      <w:bookmarkStart w:id="4" w:name="_Toc266954517"/>
      <w:bookmarkStart w:id="5" w:name="_Toc266976110"/>
      <w:bookmarkStart w:id="6" w:name="_Toc267649774"/>
      <w:bookmarkStart w:id="7" w:name="_Toc267649847"/>
      <w:bookmarkStart w:id="8" w:name="_Toc355699464"/>
      <w:bookmarkStart w:id="9" w:name="_Toc358993707"/>
      <w:bookmarkStart w:id="10" w:name="_Toc361825748"/>
      <w:bookmarkStart w:id="11" w:name="_Toc376533734"/>
      <w:r w:rsidRPr="00E13B66">
        <w:rPr>
          <w:rFonts w:ascii="Calibri" w:hAnsi="Calibri" w:cs="Calibri"/>
          <w:b/>
        </w:rPr>
        <w:lastRenderedPageBreak/>
        <w:t>Inhoudsopgave</w:t>
      </w:r>
      <w:bookmarkEnd w:id="4"/>
      <w:bookmarkEnd w:id="5"/>
      <w:bookmarkEnd w:id="6"/>
      <w:bookmarkEnd w:id="7"/>
      <w:bookmarkEnd w:id="8"/>
      <w:bookmarkEnd w:id="9"/>
      <w:bookmarkEnd w:id="10"/>
      <w:bookmarkEnd w:id="11"/>
      <w:r w:rsidR="006D440B" w:rsidRPr="00743E8B">
        <w:rPr>
          <w:rFonts w:ascii="Calibri" w:hAnsi="Calibri" w:cs="Calibri"/>
        </w:rPr>
        <w:fldChar w:fldCharType="begin"/>
      </w:r>
      <w:r w:rsidR="006D440B" w:rsidRPr="00743E8B">
        <w:rPr>
          <w:rFonts w:ascii="Calibri" w:hAnsi="Calibri" w:cs="Calibri"/>
        </w:rPr>
        <w:instrText xml:space="preserve"> TOC \o "1-3" \h \z \u </w:instrText>
      </w:r>
      <w:r w:rsidR="006D440B" w:rsidRPr="00743E8B">
        <w:rPr>
          <w:rFonts w:ascii="Calibri" w:hAnsi="Calibri" w:cs="Calibri"/>
        </w:rPr>
        <w:fldChar w:fldCharType="separate"/>
      </w:r>
    </w:p>
    <w:p w:rsidR="00E12BF6" w:rsidRPr="000E0FE8" w:rsidRDefault="00E12BF6">
      <w:pPr>
        <w:pStyle w:val="Inhopg1"/>
        <w:rPr>
          <w:sz w:val="22"/>
          <w:szCs w:val="22"/>
        </w:rPr>
      </w:pPr>
    </w:p>
    <w:p w:rsidR="00E12BF6" w:rsidRPr="000E0FE8" w:rsidRDefault="00E12BF6">
      <w:pPr>
        <w:pStyle w:val="Inhopg1"/>
        <w:rPr>
          <w:sz w:val="22"/>
          <w:szCs w:val="22"/>
        </w:rPr>
      </w:pPr>
      <w:hyperlink w:anchor="_Toc376533735" w:history="1">
        <w:r w:rsidRPr="000E0FE8">
          <w:rPr>
            <w:rStyle w:val="Hyperlink"/>
          </w:rPr>
          <w:t>Samenvatting</w:t>
        </w:r>
        <w:r w:rsidRPr="000E0FE8">
          <w:rPr>
            <w:webHidden/>
          </w:rPr>
          <w:tab/>
        </w:r>
        <w:r w:rsidRPr="000E0FE8">
          <w:rPr>
            <w:webHidden/>
          </w:rPr>
          <w:fldChar w:fldCharType="begin"/>
        </w:r>
        <w:r w:rsidRPr="000E0FE8">
          <w:rPr>
            <w:webHidden/>
          </w:rPr>
          <w:instrText xml:space="preserve"> PAGEREF _Toc376533735 \h </w:instrText>
        </w:r>
        <w:r w:rsidRPr="000E0FE8">
          <w:rPr>
            <w:webHidden/>
          </w:rPr>
        </w:r>
        <w:r w:rsidRPr="000E0FE8">
          <w:rPr>
            <w:webHidden/>
          </w:rPr>
          <w:fldChar w:fldCharType="separate"/>
        </w:r>
        <w:r w:rsidRPr="000E0FE8">
          <w:rPr>
            <w:webHidden/>
          </w:rPr>
          <w:t>7</w:t>
        </w:r>
        <w:r w:rsidRPr="000E0FE8">
          <w:rPr>
            <w:webHidden/>
          </w:rPr>
          <w:fldChar w:fldCharType="end"/>
        </w:r>
      </w:hyperlink>
    </w:p>
    <w:p w:rsidR="00E12BF6" w:rsidRPr="000E0FE8" w:rsidRDefault="00E12BF6">
      <w:pPr>
        <w:pStyle w:val="Inhopg1"/>
        <w:rPr>
          <w:sz w:val="22"/>
          <w:szCs w:val="22"/>
        </w:rPr>
      </w:pPr>
      <w:hyperlink w:anchor="_Toc376533736" w:history="1">
        <w:r w:rsidRPr="000E0FE8">
          <w:rPr>
            <w:rStyle w:val="Hyperlink"/>
          </w:rPr>
          <w:t>1</w:t>
        </w:r>
        <w:r w:rsidRPr="000E0FE8">
          <w:rPr>
            <w:sz w:val="22"/>
            <w:szCs w:val="22"/>
          </w:rPr>
          <w:tab/>
        </w:r>
        <w:r w:rsidRPr="000E0FE8">
          <w:rPr>
            <w:rStyle w:val="Hyperlink"/>
          </w:rPr>
          <w:t>Inleiding</w:t>
        </w:r>
        <w:r w:rsidRPr="000E0FE8">
          <w:rPr>
            <w:webHidden/>
          </w:rPr>
          <w:tab/>
        </w:r>
        <w:r w:rsidRPr="000E0FE8">
          <w:rPr>
            <w:webHidden/>
          </w:rPr>
          <w:fldChar w:fldCharType="begin"/>
        </w:r>
        <w:r w:rsidRPr="000E0FE8">
          <w:rPr>
            <w:webHidden/>
          </w:rPr>
          <w:instrText xml:space="preserve"> PAGEREF _Toc376533736 \h </w:instrText>
        </w:r>
        <w:r w:rsidRPr="000E0FE8">
          <w:rPr>
            <w:webHidden/>
          </w:rPr>
        </w:r>
        <w:r w:rsidRPr="000E0FE8">
          <w:rPr>
            <w:webHidden/>
          </w:rPr>
          <w:fldChar w:fldCharType="separate"/>
        </w:r>
        <w:r w:rsidRPr="000E0FE8">
          <w:rPr>
            <w:webHidden/>
          </w:rPr>
          <w:t>11</w:t>
        </w:r>
        <w:r w:rsidRPr="000E0FE8">
          <w:rPr>
            <w:webHidden/>
          </w:rPr>
          <w:fldChar w:fldCharType="end"/>
        </w:r>
      </w:hyperlink>
    </w:p>
    <w:p w:rsidR="00E12BF6" w:rsidRPr="000E0FE8" w:rsidRDefault="00E12BF6">
      <w:pPr>
        <w:pStyle w:val="Inhopg2"/>
        <w:rPr>
          <w:rFonts w:ascii="Calibri" w:hAnsi="Calibri" w:cs="Times New Roman"/>
          <w:sz w:val="22"/>
          <w:szCs w:val="22"/>
        </w:rPr>
      </w:pPr>
      <w:hyperlink w:anchor="_Toc376533737" w:history="1">
        <w:r w:rsidRPr="000E0FE8">
          <w:rPr>
            <w:rStyle w:val="Hyperlink"/>
            <w:rFonts w:ascii="Calibri" w:hAnsi="Calibri"/>
          </w:rPr>
          <w:t>1.1</w:t>
        </w:r>
        <w:r w:rsidRPr="000E0FE8">
          <w:rPr>
            <w:rFonts w:ascii="Calibri" w:hAnsi="Calibri" w:cs="Times New Roman"/>
            <w:sz w:val="22"/>
            <w:szCs w:val="22"/>
          </w:rPr>
          <w:tab/>
        </w:r>
        <w:r w:rsidRPr="000E0FE8">
          <w:rPr>
            <w:rStyle w:val="Hyperlink"/>
            <w:rFonts w:ascii="Calibri" w:hAnsi="Calibri"/>
          </w:rPr>
          <w:t>Spoedeisende zorgverlening op de SEH</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_Toc376533737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12</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38" w:history="1">
        <w:r w:rsidRPr="000E0FE8">
          <w:rPr>
            <w:rStyle w:val="Hyperlink"/>
            <w:rFonts w:ascii="Calibri" w:hAnsi="Calibri" w:cs="Calibri"/>
          </w:rPr>
          <w:t>1.2</w:t>
        </w:r>
        <w:r w:rsidRPr="000E0FE8">
          <w:rPr>
            <w:rFonts w:ascii="Calibri" w:hAnsi="Calibri" w:cs="Times New Roman"/>
            <w:sz w:val="22"/>
            <w:szCs w:val="22"/>
          </w:rPr>
          <w:tab/>
        </w:r>
        <w:r w:rsidRPr="000E0FE8">
          <w:rPr>
            <w:rStyle w:val="Hyperlink"/>
            <w:rFonts w:ascii="Calibri" w:hAnsi="Calibri"/>
          </w:rPr>
          <w:t>Samenvatting van de eerste drie fases van de ontwikkeling van de CQI SEH</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_Toc376533738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12</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39" w:history="1">
        <w:r w:rsidRPr="000E0FE8">
          <w:rPr>
            <w:rStyle w:val="Hyperlink"/>
            <w:rFonts w:ascii="Calibri" w:hAnsi="Calibri"/>
          </w:rPr>
          <w:t>1.3</w:t>
        </w:r>
        <w:r w:rsidRPr="000E0FE8">
          <w:rPr>
            <w:rFonts w:ascii="Calibri" w:hAnsi="Calibri" w:cs="Times New Roman"/>
            <w:sz w:val="22"/>
            <w:szCs w:val="22"/>
          </w:rPr>
          <w:tab/>
        </w:r>
        <w:r w:rsidRPr="000E0FE8">
          <w:rPr>
            <w:rStyle w:val="Hyperlink"/>
            <w:rFonts w:ascii="Calibri" w:hAnsi="Calibri"/>
          </w:rPr>
          <w:t>Doelstellingen</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_Toc376533739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14</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40" w:history="1">
        <w:r w:rsidRPr="000E0FE8">
          <w:rPr>
            <w:rStyle w:val="Hyperlink"/>
            <w:rFonts w:ascii="Calibri" w:hAnsi="Calibri"/>
          </w:rPr>
          <w:t>1.4</w:t>
        </w:r>
        <w:r w:rsidRPr="000E0FE8">
          <w:rPr>
            <w:rFonts w:ascii="Calibri" w:hAnsi="Calibri" w:cs="Times New Roman"/>
            <w:sz w:val="22"/>
            <w:szCs w:val="22"/>
          </w:rPr>
          <w:tab/>
        </w:r>
        <w:r w:rsidRPr="000E0FE8">
          <w:rPr>
            <w:rStyle w:val="Hyperlink"/>
            <w:rFonts w:ascii="Calibri" w:hAnsi="Calibri"/>
          </w:rPr>
          <w:t>Opbouw van het rapport</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_Toc376533740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15</w:t>
        </w:r>
        <w:r w:rsidRPr="000E0FE8">
          <w:rPr>
            <w:rFonts w:ascii="Calibri" w:hAnsi="Calibri"/>
            <w:webHidden/>
          </w:rPr>
          <w:fldChar w:fldCharType="end"/>
        </w:r>
      </w:hyperlink>
    </w:p>
    <w:p w:rsidR="00E12BF6" w:rsidRPr="000E0FE8" w:rsidRDefault="00E12BF6">
      <w:pPr>
        <w:pStyle w:val="Inhopg1"/>
        <w:rPr>
          <w:sz w:val="22"/>
          <w:szCs w:val="22"/>
        </w:rPr>
      </w:pPr>
      <w:hyperlink w:anchor="_Toc376533741" w:history="1">
        <w:r w:rsidRPr="000E0FE8">
          <w:rPr>
            <w:rStyle w:val="Hyperlink"/>
          </w:rPr>
          <w:t>2</w:t>
        </w:r>
        <w:r w:rsidRPr="000E0FE8">
          <w:rPr>
            <w:sz w:val="22"/>
            <w:szCs w:val="22"/>
          </w:rPr>
          <w:tab/>
        </w:r>
        <w:r w:rsidRPr="000E0FE8">
          <w:rPr>
            <w:rStyle w:val="Hyperlink"/>
          </w:rPr>
          <w:t>Methoden</w:t>
        </w:r>
        <w:r w:rsidRPr="000E0FE8">
          <w:rPr>
            <w:webHidden/>
          </w:rPr>
          <w:tab/>
        </w:r>
        <w:r w:rsidRPr="000E0FE8">
          <w:rPr>
            <w:webHidden/>
          </w:rPr>
          <w:fldChar w:fldCharType="begin"/>
        </w:r>
        <w:r w:rsidRPr="000E0FE8">
          <w:rPr>
            <w:webHidden/>
          </w:rPr>
          <w:instrText xml:space="preserve"> PAGEREF _Toc376533741 \h </w:instrText>
        </w:r>
        <w:r w:rsidRPr="000E0FE8">
          <w:rPr>
            <w:webHidden/>
          </w:rPr>
        </w:r>
        <w:r w:rsidRPr="000E0FE8">
          <w:rPr>
            <w:webHidden/>
          </w:rPr>
          <w:fldChar w:fldCharType="separate"/>
        </w:r>
        <w:r w:rsidRPr="000E0FE8">
          <w:rPr>
            <w:webHidden/>
          </w:rPr>
          <w:t>17</w:t>
        </w:r>
        <w:r w:rsidRPr="000E0FE8">
          <w:rPr>
            <w:webHidden/>
          </w:rPr>
          <w:fldChar w:fldCharType="end"/>
        </w:r>
      </w:hyperlink>
    </w:p>
    <w:p w:rsidR="00E12BF6" w:rsidRPr="000E0FE8" w:rsidRDefault="00E12BF6">
      <w:pPr>
        <w:pStyle w:val="Inhopg2"/>
        <w:rPr>
          <w:rFonts w:ascii="Calibri" w:hAnsi="Calibri" w:cs="Times New Roman"/>
          <w:sz w:val="22"/>
          <w:szCs w:val="22"/>
        </w:rPr>
      </w:pPr>
      <w:hyperlink w:anchor="_Toc376533742" w:history="1">
        <w:r w:rsidRPr="000E0FE8">
          <w:rPr>
            <w:rStyle w:val="Hyperlink"/>
            <w:rFonts w:ascii="Calibri" w:hAnsi="Calibri"/>
          </w:rPr>
          <w:t>2.1</w:t>
        </w:r>
        <w:r w:rsidRPr="000E0FE8">
          <w:rPr>
            <w:rFonts w:ascii="Calibri" w:hAnsi="Calibri" w:cs="Times New Roman"/>
            <w:sz w:val="22"/>
            <w:szCs w:val="22"/>
          </w:rPr>
          <w:tab/>
        </w:r>
        <w:r w:rsidRPr="000E0FE8">
          <w:rPr>
            <w:rStyle w:val="Hyperlink"/>
            <w:rFonts w:ascii="Calibri" w:hAnsi="Calibri"/>
          </w:rPr>
          <w:t>Begeleidende werkgroep</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_Toc376533742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17</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43" w:history="1">
        <w:r w:rsidRPr="000E0FE8">
          <w:rPr>
            <w:rStyle w:val="Hyperlink"/>
            <w:rFonts w:ascii="Calibri" w:hAnsi="Calibri"/>
          </w:rPr>
          <w:t>2.2</w:t>
        </w:r>
        <w:r w:rsidRPr="000E0FE8">
          <w:rPr>
            <w:rFonts w:ascii="Calibri" w:hAnsi="Calibri" w:cs="Times New Roman"/>
            <w:sz w:val="22"/>
            <w:szCs w:val="22"/>
          </w:rPr>
          <w:tab/>
        </w:r>
        <w:r w:rsidRPr="000E0FE8">
          <w:rPr>
            <w:rStyle w:val="Hyperlink"/>
            <w:rFonts w:ascii="Calibri" w:hAnsi="Calibri"/>
          </w:rPr>
          <w:t>CQI SEH</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_Toc376533743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17</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44" w:history="1">
        <w:r w:rsidRPr="000E0FE8">
          <w:rPr>
            <w:rStyle w:val="Hyperlink"/>
            <w:rFonts w:ascii="Calibri" w:hAnsi="Calibri"/>
          </w:rPr>
          <w:t>2.3</w:t>
        </w:r>
        <w:r w:rsidRPr="000E0FE8">
          <w:rPr>
            <w:rFonts w:ascii="Calibri" w:hAnsi="Calibri" w:cs="Times New Roman"/>
            <w:sz w:val="22"/>
            <w:szCs w:val="22"/>
          </w:rPr>
          <w:tab/>
        </w:r>
        <w:r w:rsidRPr="000E0FE8">
          <w:rPr>
            <w:rStyle w:val="Hyperlink"/>
            <w:rFonts w:ascii="Calibri" w:hAnsi="Calibri"/>
          </w:rPr>
          <w:t>Onderzoekspopulatie</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_Toc376533744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17</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45" w:history="1">
        <w:r w:rsidRPr="000E0FE8">
          <w:rPr>
            <w:rStyle w:val="Hyperlink"/>
            <w:rFonts w:ascii="Calibri" w:hAnsi="Calibri"/>
          </w:rPr>
          <w:t>2.3.1</w:t>
        </w:r>
        <w:r w:rsidRPr="000E0FE8">
          <w:rPr>
            <w:rFonts w:ascii="Calibri" w:hAnsi="Calibri" w:cs="Times New Roman"/>
            <w:sz w:val="22"/>
            <w:szCs w:val="22"/>
          </w:rPr>
          <w:tab/>
        </w:r>
        <w:r w:rsidRPr="000E0FE8">
          <w:rPr>
            <w:rStyle w:val="Hyperlink"/>
            <w:rFonts w:ascii="Calibri" w:hAnsi="Calibri"/>
          </w:rPr>
          <w:t>Deelnemende ziekenhuizen</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_Toc376533745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17</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46" w:history="1">
        <w:r w:rsidRPr="000E0FE8">
          <w:rPr>
            <w:rStyle w:val="Hyperlink"/>
            <w:rFonts w:ascii="Calibri" w:hAnsi="Calibri"/>
          </w:rPr>
          <w:t>2.3.2</w:t>
        </w:r>
        <w:r w:rsidRPr="000E0FE8">
          <w:rPr>
            <w:rFonts w:ascii="Calibri" w:hAnsi="Calibri" w:cs="Times New Roman"/>
            <w:sz w:val="22"/>
            <w:szCs w:val="22"/>
          </w:rPr>
          <w:tab/>
        </w:r>
        <w:r w:rsidRPr="000E0FE8">
          <w:rPr>
            <w:rStyle w:val="Hyperlink"/>
            <w:rFonts w:ascii="Calibri" w:hAnsi="Calibri"/>
          </w:rPr>
          <w:t>Patiënten</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_Toc376533746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18</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47" w:history="1">
        <w:r w:rsidRPr="000E0FE8">
          <w:rPr>
            <w:rStyle w:val="Hyperlink"/>
            <w:rFonts w:ascii="Calibri" w:hAnsi="Calibri"/>
          </w:rPr>
          <w:t>2.4</w:t>
        </w:r>
        <w:r w:rsidRPr="000E0FE8">
          <w:rPr>
            <w:rFonts w:ascii="Calibri" w:hAnsi="Calibri" w:cs="Times New Roman"/>
            <w:sz w:val="22"/>
            <w:szCs w:val="22"/>
          </w:rPr>
          <w:tab/>
        </w:r>
        <w:r w:rsidRPr="000E0FE8">
          <w:rPr>
            <w:rStyle w:val="Hyperlink"/>
            <w:rFonts w:ascii="Calibri" w:hAnsi="Calibri"/>
          </w:rPr>
          <w:t>Dataverzameling</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_Toc376533747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19</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48" w:history="1">
        <w:r w:rsidRPr="000E0FE8">
          <w:rPr>
            <w:rStyle w:val="Hyperlink"/>
            <w:rFonts w:ascii="Calibri" w:hAnsi="Calibri" w:cs="Calibri"/>
          </w:rPr>
          <w:t>2.4.1</w:t>
        </w:r>
        <w:r w:rsidRPr="000E0FE8">
          <w:rPr>
            <w:rFonts w:ascii="Calibri" w:hAnsi="Calibri" w:cs="Times New Roman"/>
            <w:sz w:val="22"/>
            <w:szCs w:val="22"/>
          </w:rPr>
          <w:tab/>
        </w:r>
        <w:r w:rsidRPr="000E0FE8">
          <w:rPr>
            <w:rStyle w:val="Hyperlink"/>
            <w:rFonts w:ascii="Calibri" w:hAnsi="Calibri"/>
          </w:rPr>
          <w:t>Informed consent</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_Toc376533748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20</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49" w:history="1">
        <w:r w:rsidRPr="000E0FE8">
          <w:rPr>
            <w:rStyle w:val="Hyperlink"/>
            <w:rFonts w:ascii="Calibri" w:hAnsi="Calibri"/>
          </w:rPr>
          <w:t>2.5</w:t>
        </w:r>
        <w:r w:rsidRPr="000E0FE8">
          <w:rPr>
            <w:rFonts w:ascii="Calibri" w:hAnsi="Calibri" w:cs="Times New Roman"/>
            <w:sz w:val="22"/>
            <w:szCs w:val="22"/>
          </w:rPr>
          <w:tab/>
        </w:r>
        <w:r w:rsidRPr="000E0FE8">
          <w:rPr>
            <w:rStyle w:val="Hyperlink"/>
            <w:rFonts w:ascii="Calibri" w:hAnsi="Calibri"/>
          </w:rPr>
          <w:t>Opschonen databestand</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_Toc376533749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20</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50" w:history="1">
        <w:r w:rsidRPr="000E0FE8">
          <w:rPr>
            <w:rStyle w:val="Hyperlink"/>
            <w:rFonts w:ascii="Calibri" w:hAnsi="Calibri"/>
          </w:rPr>
          <w:t>2.6</w:t>
        </w:r>
        <w:r w:rsidRPr="000E0FE8">
          <w:rPr>
            <w:rFonts w:ascii="Calibri" w:hAnsi="Calibri" w:cs="Times New Roman"/>
            <w:sz w:val="22"/>
            <w:szCs w:val="22"/>
          </w:rPr>
          <w:tab/>
        </w:r>
        <w:r w:rsidRPr="000E0FE8">
          <w:rPr>
            <w:rStyle w:val="Hyperlink"/>
            <w:rFonts w:ascii="Calibri" w:hAnsi="Calibri"/>
          </w:rPr>
          <w:t>Data analyses</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_Toc376533750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22</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51" w:history="1">
        <w:r w:rsidRPr="000E0FE8">
          <w:rPr>
            <w:rStyle w:val="Hyperlink"/>
            <w:rFonts w:ascii="Calibri" w:hAnsi="Calibri"/>
          </w:rPr>
          <w:t>2.6.1</w:t>
        </w:r>
        <w:r w:rsidRPr="000E0FE8">
          <w:rPr>
            <w:rFonts w:ascii="Calibri" w:hAnsi="Calibri" w:cs="Times New Roman"/>
            <w:sz w:val="22"/>
            <w:szCs w:val="22"/>
          </w:rPr>
          <w:tab/>
        </w:r>
        <w:r w:rsidRPr="000E0FE8">
          <w:rPr>
            <w:rStyle w:val="Hyperlink"/>
            <w:rFonts w:ascii="Calibri" w:hAnsi="Calibri"/>
          </w:rPr>
          <w:t>Responsanalyse</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_Toc376533751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22</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52" w:history="1">
        <w:r w:rsidRPr="000E0FE8">
          <w:rPr>
            <w:rStyle w:val="Hyperlink"/>
            <w:rFonts w:ascii="Calibri" w:hAnsi="Calibri"/>
          </w:rPr>
          <w:t>2.6.2</w:t>
        </w:r>
        <w:r w:rsidRPr="000E0FE8">
          <w:rPr>
            <w:rFonts w:ascii="Calibri" w:hAnsi="Calibri" w:cs="Times New Roman"/>
            <w:sz w:val="22"/>
            <w:szCs w:val="22"/>
          </w:rPr>
          <w:tab/>
        </w:r>
        <w:r w:rsidRPr="000E0FE8">
          <w:rPr>
            <w:rStyle w:val="Hyperlink"/>
            <w:rFonts w:ascii="Calibri" w:hAnsi="Calibri"/>
          </w:rPr>
          <w:t>Controleren resultaten uit de psychometrische testfase</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_Toc376533752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23</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53" w:history="1">
        <w:r w:rsidRPr="000E0FE8">
          <w:rPr>
            <w:rStyle w:val="Hyperlink"/>
            <w:rFonts w:ascii="Calibri" w:hAnsi="Calibri"/>
          </w:rPr>
          <w:t>2.6.3</w:t>
        </w:r>
        <w:r w:rsidRPr="000E0FE8">
          <w:rPr>
            <w:rFonts w:ascii="Calibri" w:hAnsi="Calibri" w:cs="Times New Roman"/>
            <w:sz w:val="22"/>
            <w:szCs w:val="22"/>
          </w:rPr>
          <w:tab/>
        </w:r>
        <w:r w:rsidRPr="000E0FE8">
          <w:rPr>
            <w:rStyle w:val="Hyperlink"/>
            <w:rFonts w:ascii="Calibri" w:hAnsi="Calibri"/>
          </w:rPr>
          <w:t>Belangstudie</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_Toc376533753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23</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54" w:history="1">
        <w:r w:rsidRPr="000E0FE8">
          <w:rPr>
            <w:rStyle w:val="Hyperlink"/>
            <w:rFonts w:ascii="Calibri" w:hAnsi="Calibri"/>
          </w:rPr>
          <w:t>2.6.4</w:t>
        </w:r>
        <w:r w:rsidRPr="000E0FE8">
          <w:rPr>
            <w:rFonts w:ascii="Calibri" w:hAnsi="Calibri" w:cs="Times New Roman"/>
            <w:sz w:val="22"/>
            <w:szCs w:val="22"/>
          </w:rPr>
          <w:tab/>
        </w:r>
        <w:r w:rsidRPr="000E0FE8">
          <w:rPr>
            <w:rStyle w:val="Hyperlink"/>
            <w:rFonts w:ascii="Calibri" w:hAnsi="Calibri"/>
          </w:rPr>
          <w:t>Factor analyses</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_Toc376533754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23</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55" w:history="1">
        <w:r w:rsidRPr="000E0FE8">
          <w:rPr>
            <w:rStyle w:val="Hyperlink"/>
            <w:rFonts w:ascii="Calibri" w:hAnsi="Calibri"/>
          </w:rPr>
          <w:t>2.6.5</w:t>
        </w:r>
        <w:r w:rsidRPr="000E0FE8">
          <w:rPr>
            <w:rFonts w:ascii="Calibri" w:hAnsi="Calibri" w:cs="Times New Roman"/>
            <w:sz w:val="22"/>
            <w:szCs w:val="22"/>
          </w:rPr>
          <w:tab/>
        </w:r>
        <w:r w:rsidRPr="000E0FE8">
          <w:rPr>
            <w:rStyle w:val="Hyperlink"/>
            <w:rFonts w:ascii="Calibri" w:hAnsi="Calibri"/>
          </w:rPr>
          <w:t>Discriminerend vermogen</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_Toc376533755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25</w:t>
        </w:r>
        <w:r w:rsidRPr="000E0FE8">
          <w:rPr>
            <w:rFonts w:ascii="Calibri" w:hAnsi="Calibri"/>
            <w:webHidden/>
          </w:rPr>
          <w:fldChar w:fldCharType="end"/>
        </w:r>
      </w:hyperlink>
    </w:p>
    <w:p w:rsidR="00E12BF6" w:rsidRPr="000E0FE8" w:rsidRDefault="00E12BF6">
      <w:pPr>
        <w:pStyle w:val="Inhopg2"/>
        <w:tabs>
          <w:tab w:val="left" w:pos="1320"/>
        </w:tabs>
        <w:rPr>
          <w:rFonts w:ascii="Calibri" w:hAnsi="Calibri" w:cs="Times New Roman"/>
          <w:sz w:val="22"/>
          <w:szCs w:val="22"/>
        </w:rPr>
      </w:pPr>
      <w:hyperlink w:anchor="_Toc376533756" w:history="1">
        <w:r w:rsidRPr="000E0FE8">
          <w:rPr>
            <w:rStyle w:val="Hyperlink"/>
            <w:rFonts w:ascii="Calibri" w:hAnsi="Calibri"/>
          </w:rPr>
          <w:t>2.6.5.1</w:t>
        </w:r>
        <w:r w:rsidRPr="000E0FE8">
          <w:rPr>
            <w:rFonts w:ascii="Calibri" w:hAnsi="Calibri" w:cs="Times New Roman"/>
            <w:sz w:val="22"/>
            <w:szCs w:val="22"/>
          </w:rPr>
          <w:tab/>
        </w:r>
        <w:r w:rsidRPr="000E0FE8">
          <w:rPr>
            <w:rStyle w:val="Hyperlink"/>
            <w:rFonts w:ascii="Calibri" w:hAnsi="Calibri"/>
          </w:rPr>
          <w:t>Case-mix adjustment</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_Toc376533756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25</w:t>
        </w:r>
        <w:r w:rsidRPr="000E0FE8">
          <w:rPr>
            <w:rFonts w:ascii="Calibri" w:hAnsi="Calibri"/>
            <w:webHidden/>
          </w:rPr>
          <w:fldChar w:fldCharType="end"/>
        </w:r>
      </w:hyperlink>
    </w:p>
    <w:p w:rsidR="00E12BF6" w:rsidRPr="000E0FE8" w:rsidRDefault="00E12BF6">
      <w:pPr>
        <w:pStyle w:val="Inhopg2"/>
        <w:tabs>
          <w:tab w:val="left" w:pos="1320"/>
        </w:tabs>
        <w:rPr>
          <w:rFonts w:ascii="Calibri" w:hAnsi="Calibri" w:cs="Times New Roman"/>
          <w:sz w:val="22"/>
          <w:szCs w:val="22"/>
        </w:rPr>
      </w:pPr>
      <w:hyperlink w:anchor="_Toc376533757" w:history="1">
        <w:r w:rsidRPr="000E0FE8">
          <w:rPr>
            <w:rStyle w:val="Hyperlink"/>
            <w:rFonts w:ascii="Calibri" w:hAnsi="Calibri"/>
          </w:rPr>
          <w:t>2.6.5.2.</w:t>
        </w:r>
        <w:r w:rsidRPr="000E0FE8">
          <w:rPr>
            <w:rFonts w:ascii="Calibri" w:hAnsi="Calibri" w:cs="Times New Roman"/>
            <w:sz w:val="22"/>
            <w:szCs w:val="22"/>
          </w:rPr>
          <w:tab/>
        </w:r>
        <w:r w:rsidRPr="000E0FE8">
          <w:rPr>
            <w:rStyle w:val="Hyperlink"/>
            <w:rFonts w:ascii="Calibri" w:hAnsi="Calibri"/>
          </w:rPr>
          <w:t>Intraclass correlatie coëfficiënt</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_Toc376533757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26</w:t>
        </w:r>
        <w:r w:rsidRPr="000E0FE8">
          <w:rPr>
            <w:rFonts w:ascii="Calibri" w:hAnsi="Calibri"/>
            <w:webHidden/>
          </w:rPr>
          <w:fldChar w:fldCharType="end"/>
        </w:r>
      </w:hyperlink>
    </w:p>
    <w:p w:rsidR="00E12BF6" w:rsidRPr="000E0FE8" w:rsidRDefault="00E12BF6">
      <w:pPr>
        <w:pStyle w:val="Inhopg2"/>
        <w:tabs>
          <w:tab w:val="left" w:pos="1320"/>
        </w:tabs>
        <w:rPr>
          <w:rFonts w:ascii="Calibri" w:hAnsi="Calibri" w:cs="Times New Roman"/>
          <w:sz w:val="22"/>
          <w:szCs w:val="22"/>
        </w:rPr>
      </w:pPr>
      <w:hyperlink w:anchor="_Toc376533758" w:history="1">
        <w:r w:rsidRPr="000E0FE8">
          <w:rPr>
            <w:rStyle w:val="Hyperlink"/>
            <w:rFonts w:ascii="Calibri" w:hAnsi="Calibri"/>
          </w:rPr>
          <w:t>2.6.5.3.</w:t>
        </w:r>
        <w:r w:rsidRPr="000E0FE8">
          <w:rPr>
            <w:rFonts w:ascii="Calibri" w:hAnsi="Calibri" w:cs="Times New Roman"/>
            <w:sz w:val="22"/>
            <w:szCs w:val="22"/>
          </w:rPr>
          <w:tab/>
        </w:r>
        <w:r w:rsidRPr="000E0FE8">
          <w:rPr>
            <w:rStyle w:val="Hyperlink"/>
            <w:rFonts w:ascii="Calibri" w:hAnsi="Calibri"/>
          </w:rPr>
          <w:t>SEH betrouwbaarheid</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_Toc376533758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26</w:t>
        </w:r>
        <w:r w:rsidRPr="000E0FE8">
          <w:rPr>
            <w:rFonts w:ascii="Calibri" w:hAnsi="Calibri"/>
            <w:webHidden/>
          </w:rPr>
          <w:fldChar w:fldCharType="end"/>
        </w:r>
      </w:hyperlink>
    </w:p>
    <w:p w:rsidR="00E12BF6" w:rsidRPr="000E0FE8" w:rsidRDefault="00E12BF6">
      <w:pPr>
        <w:pStyle w:val="Inhopg1"/>
        <w:rPr>
          <w:sz w:val="22"/>
          <w:szCs w:val="22"/>
        </w:rPr>
      </w:pPr>
      <w:hyperlink w:anchor="_Toc376533759" w:history="1">
        <w:r w:rsidRPr="000E0FE8">
          <w:rPr>
            <w:rStyle w:val="Hyperlink"/>
          </w:rPr>
          <w:t>3.</w:t>
        </w:r>
        <w:r w:rsidRPr="000E0FE8">
          <w:rPr>
            <w:sz w:val="22"/>
            <w:szCs w:val="22"/>
          </w:rPr>
          <w:tab/>
        </w:r>
        <w:r w:rsidRPr="000E0FE8">
          <w:rPr>
            <w:rStyle w:val="Hyperlink"/>
          </w:rPr>
          <w:t>Resultaten</w:t>
        </w:r>
        <w:r w:rsidRPr="000E0FE8">
          <w:rPr>
            <w:webHidden/>
          </w:rPr>
          <w:tab/>
        </w:r>
        <w:r w:rsidRPr="000E0FE8">
          <w:rPr>
            <w:webHidden/>
          </w:rPr>
          <w:fldChar w:fldCharType="begin"/>
        </w:r>
        <w:r w:rsidRPr="000E0FE8">
          <w:rPr>
            <w:webHidden/>
          </w:rPr>
          <w:instrText xml:space="preserve"> PAGEREF _Toc376533759 \h </w:instrText>
        </w:r>
        <w:r w:rsidRPr="000E0FE8">
          <w:rPr>
            <w:webHidden/>
          </w:rPr>
        </w:r>
        <w:r w:rsidRPr="000E0FE8">
          <w:rPr>
            <w:webHidden/>
          </w:rPr>
          <w:fldChar w:fldCharType="separate"/>
        </w:r>
        <w:r w:rsidRPr="000E0FE8">
          <w:rPr>
            <w:webHidden/>
          </w:rPr>
          <w:t>29</w:t>
        </w:r>
        <w:r w:rsidRPr="000E0FE8">
          <w:rPr>
            <w:webHidden/>
          </w:rPr>
          <w:fldChar w:fldCharType="end"/>
        </w:r>
      </w:hyperlink>
    </w:p>
    <w:p w:rsidR="00E12BF6" w:rsidRPr="000E0FE8" w:rsidRDefault="00E12BF6">
      <w:pPr>
        <w:pStyle w:val="Inhopg2"/>
        <w:rPr>
          <w:rFonts w:ascii="Calibri" w:hAnsi="Calibri" w:cs="Times New Roman"/>
          <w:sz w:val="22"/>
          <w:szCs w:val="22"/>
        </w:rPr>
      </w:pPr>
      <w:hyperlink w:anchor="_Toc376533760" w:history="1">
        <w:r w:rsidRPr="000E0FE8">
          <w:rPr>
            <w:rStyle w:val="Hyperlink"/>
            <w:rFonts w:ascii="Calibri" w:hAnsi="Calibri"/>
          </w:rPr>
          <w:t>3.1.</w:t>
        </w:r>
        <w:r w:rsidRPr="000E0FE8">
          <w:rPr>
            <w:rFonts w:ascii="Calibri" w:hAnsi="Calibri" w:cs="Times New Roman"/>
            <w:sz w:val="22"/>
            <w:szCs w:val="22"/>
          </w:rPr>
          <w:tab/>
        </w:r>
        <w:r w:rsidRPr="000E0FE8">
          <w:rPr>
            <w:rStyle w:val="Hyperlink"/>
            <w:rFonts w:ascii="Calibri" w:hAnsi="Calibri"/>
          </w:rPr>
          <w:t>Responsanalyse</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_Toc376533760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29</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61" w:history="1">
        <w:r w:rsidRPr="000E0FE8">
          <w:rPr>
            <w:rStyle w:val="Hyperlink"/>
            <w:rFonts w:ascii="Calibri" w:hAnsi="Calibri"/>
          </w:rPr>
          <w:t>3.2.</w:t>
        </w:r>
        <w:r w:rsidRPr="000E0FE8">
          <w:rPr>
            <w:rFonts w:ascii="Calibri" w:hAnsi="Calibri" w:cs="Times New Roman"/>
            <w:sz w:val="22"/>
            <w:szCs w:val="22"/>
          </w:rPr>
          <w:tab/>
        </w:r>
        <w:r w:rsidRPr="000E0FE8">
          <w:rPr>
            <w:rStyle w:val="Hyperlink"/>
            <w:rFonts w:ascii="Calibri" w:hAnsi="Calibri"/>
          </w:rPr>
          <w:t>Psychometrische eigenschappen</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_Toc376533761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32</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62" w:history="1">
        <w:r w:rsidRPr="000E0FE8">
          <w:rPr>
            <w:rStyle w:val="Hyperlink"/>
            <w:rFonts w:ascii="Calibri" w:hAnsi="Calibri"/>
          </w:rPr>
          <w:t>3.3.</w:t>
        </w:r>
        <w:r w:rsidRPr="000E0FE8">
          <w:rPr>
            <w:rFonts w:ascii="Calibri" w:hAnsi="Calibri" w:cs="Times New Roman"/>
            <w:sz w:val="22"/>
            <w:szCs w:val="22"/>
          </w:rPr>
          <w:tab/>
        </w:r>
        <w:r w:rsidRPr="000E0FE8">
          <w:rPr>
            <w:rStyle w:val="Hyperlink"/>
            <w:rFonts w:ascii="Calibri" w:hAnsi="Calibri"/>
          </w:rPr>
          <w:t>Belangstudie</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_Toc376533762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32</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63" w:history="1">
        <w:r w:rsidRPr="000E0FE8">
          <w:rPr>
            <w:rStyle w:val="Hyperlink"/>
            <w:rFonts w:ascii="Calibri" w:hAnsi="Calibri" w:cs="Calibri"/>
          </w:rPr>
          <w:t>3.4.</w:t>
        </w:r>
        <w:r w:rsidRPr="000E0FE8">
          <w:rPr>
            <w:rFonts w:ascii="Calibri" w:hAnsi="Calibri" w:cs="Times New Roman"/>
            <w:sz w:val="22"/>
            <w:szCs w:val="22"/>
          </w:rPr>
          <w:tab/>
        </w:r>
        <w:r w:rsidRPr="000E0FE8">
          <w:rPr>
            <w:rStyle w:val="Hyperlink"/>
            <w:rFonts w:ascii="Calibri" w:hAnsi="Calibri"/>
          </w:rPr>
          <w:t>Factor analyse</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_Toc376533763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35</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64" w:history="1">
        <w:r w:rsidRPr="000E0FE8">
          <w:rPr>
            <w:rStyle w:val="Hyperlink"/>
            <w:rFonts w:ascii="Calibri" w:hAnsi="Calibri" w:cs="Calibri"/>
          </w:rPr>
          <w:t>3.5.</w:t>
        </w:r>
        <w:r w:rsidRPr="000E0FE8">
          <w:rPr>
            <w:rFonts w:ascii="Calibri" w:hAnsi="Calibri" w:cs="Times New Roman"/>
            <w:sz w:val="22"/>
            <w:szCs w:val="22"/>
          </w:rPr>
          <w:tab/>
        </w:r>
        <w:r w:rsidRPr="000E0FE8">
          <w:rPr>
            <w:rStyle w:val="Hyperlink"/>
            <w:rFonts w:ascii="Calibri" w:hAnsi="Calibri"/>
          </w:rPr>
          <w:t>Discriminerend vermogen</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_Toc376533764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38</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65" w:history="1">
        <w:r w:rsidRPr="000E0FE8">
          <w:rPr>
            <w:rStyle w:val="Hyperlink"/>
            <w:rFonts w:ascii="Calibri" w:hAnsi="Calibri" w:cs="Calibri"/>
          </w:rPr>
          <w:t>3.5.1.</w:t>
        </w:r>
        <w:r w:rsidRPr="000E0FE8">
          <w:rPr>
            <w:rFonts w:ascii="Calibri" w:hAnsi="Calibri" w:cs="Times New Roman"/>
            <w:sz w:val="22"/>
            <w:szCs w:val="22"/>
          </w:rPr>
          <w:tab/>
        </w:r>
        <w:r w:rsidRPr="000E0FE8">
          <w:rPr>
            <w:rStyle w:val="Hyperlink"/>
            <w:rFonts w:ascii="Calibri" w:hAnsi="Calibri"/>
          </w:rPr>
          <w:t>Casemix-adjustment</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_Toc376533765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38</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66" w:history="1">
        <w:r w:rsidRPr="000E0FE8">
          <w:rPr>
            <w:rStyle w:val="Hyperlink"/>
            <w:rFonts w:ascii="Calibri" w:hAnsi="Calibri" w:cs="Calibri"/>
          </w:rPr>
          <w:t>3.5.2.</w:t>
        </w:r>
        <w:r w:rsidRPr="000E0FE8">
          <w:rPr>
            <w:rFonts w:ascii="Calibri" w:hAnsi="Calibri" w:cs="Times New Roman"/>
            <w:sz w:val="22"/>
            <w:szCs w:val="22"/>
          </w:rPr>
          <w:tab/>
        </w:r>
        <w:r w:rsidRPr="000E0FE8">
          <w:rPr>
            <w:rStyle w:val="Hyperlink"/>
            <w:rFonts w:ascii="Calibri" w:hAnsi="Calibri"/>
          </w:rPr>
          <w:t>Intra-klasse  correlatie coëfficiënt</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_Toc376533766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40</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67" w:history="1">
        <w:r w:rsidRPr="000E0FE8">
          <w:rPr>
            <w:rStyle w:val="Hyperlink"/>
            <w:rFonts w:ascii="Calibri" w:hAnsi="Calibri" w:cs="Calibri"/>
          </w:rPr>
          <w:t>3.5.3.</w:t>
        </w:r>
        <w:r w:rsidRPr="000E0FE8">
          <w:rPr>
            <w:rFonts w:ascii="Calibri" w:hAnsi="Calibri" w:cs="Times New Roman"/>
            <w:sz w:val="22"/>
            <w:szCs w:val="22"/>
          </w:rPr>
          <w:tab/>
        </w:r>
        <w:r w:rsidRPr="000E0FE8">
          <w:rPr>
            <w:rStyle w:val="Hyperlink"/>
            <w:rFonts w:ascii="Calibri" w:hAnsi="Calibri"/>
          </w:rPr>
          <w:t>SEH betrouwbaarheid</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_Toc376533767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40</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68" w:history="1">
        <w:r w:rsidRPr="000E0FE8">
          <w:rPr>
            <w:rStyle w:val="Hyperlink"/>
            <w:rFonts w:ascii="Calibri" w:hAnsi="Calibri" w:cs="Calibri"/>
          </w:rPr>
          <w:t>3.5.4.</w:t>
        </w:r>
        <w:r w:rsidRPr="000E0FE8">
          <w:rPr>
            <w:rFonts w:ascii="Calibri" w:hAnsi="Calibri" w:cs="Times New Roman"/>
            <w:sz w:val="22"/>
            <w:szCs w:val="22"/>
          </w:rPr>
          <w:tab/>
        </w:r>
        <w:r w:rsidRPr="000E0FE8">
          <w:rPr>
            <w:rStyle w:val="Hyperlink"/>
            <w:rFonts w:ascii="Calibri" w:hAnsi="Calibri"/>
          </w:rPr>
          <w:t>Rupsfiguren</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_Toc376533768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44</w:t>
        </w:r>
        <w:r w:rsidRPr="000E0FE8">
          <w:rPr>
            <w:rFonts w:ascii="Calibri" w:hAnsi="Calibri"/>
            <w:webHidden/>
          </w:rPr>
          <w:fldChar w:fldCharType="end"/>
        </w:r>
      </w:hyperlink>
    </w:p>
    <w:p w:rsidR="00E12BF6" w:rsidRPr="000E0FE8" w:rsidRDefault="00E12BF6">
      <w:pPr>
        <w:pStyle w:val="Inhopg1"/>
        <w:rPr>
          <w:sz w:val="22"/>
          <w:szCs w:val="22"/>
        </w:rPr>
      </w:pPr>
      <w:hyperlink w:anchor="_Toc376533769" w:history="1">
        <w:r w:rsidRPr="000E0FE8">
          <w:rPr>
            <w:rStyle w:val="Hyperlink"/>
            <w:rFonts w:cs="Calibri"/>
          </w:rPr>
          <w:t>4.</w:t>
        </w:r>
        <w:r w:rsidRPr="000E0FE8">
          <w:rPr>
            <w:sz w:val="22"/>
            <w:szCs w:val="22"/>
          </w:rPr>
          <w:tab/>
        </w:r>
        <w:r w:rsidRPr="000E0FE8">
          <w:rPr>
            <w:rStyle w:val="Hyperlink"/>
            <w:rFonts w:cs="Calibri"/>
          </w:rPr>
          <w:t>Optimaliseren CQI SEH</w:t>
        </w:r>
        <w:r w:rsidRPr="000E0FE8">
          <w:rPr>
            <w:webHidden/>
          </w:rPr>
          <w:tab/>
        </w:r>
        <w:r w:rsidRPr="000E0FE8">
          <w:rPr>
            <w:webHidden/>
          </w:rPr>
          <w:fldChar w:fldCharType="begin"/>
        </w:r>
        <w:r w:rsidRPr="000E0FE8">
          <w:rPr>
            <w:webHidden/>
          </w:rPr>
          <w:instrText xml:space="preserve"> PAGEREF _Toc376533769 \h </w:instrText>
        </w:r>
        <w:r w:rsidRPr="000E0FE8">
          <w:rPr>
            <w:webHidden/>
          </w:rPr>
        </w:r>
        <w:r w:rsidRPr="000E0FE8">
          <w:rPr>
            <w:webHidden/>
          </w:rPr>
          <w:fldChar w:fldCharType="separate"/>
        </w:r>
        <w:r w:rsidRPr="000E0FE8">
          <w:rPr>
            <w:webHidden/>
          </w:rPr>
          <w:t>49</w:t>
        </w:r>
        <w:r w:rsidRPr="000E0FE8">
          <w:rPr>
            <w:webHidden/>
          </w:rPr>
          <w:fldChar w:fldCharType="end"/>
        </w:r>
      </w:hyperlink>
    </w:p>
    <w:p w:rsidR="00E12BF6" w:rsidRPr="000E0FE8" w:rsidRDefault="00E12BF6">
      <w:pPr>
        <w:pStyle w:val="Inhopg2"/>
        <w:rPr>
          <w:rFonts w:ascii="Calibri" w:hAnsi="Calibri" w:cs="Times New Roman"/>
          <w:sz w:val="22"/>
          <w:szCs w:val="22"/>
        </w:rPr>
      </w:pPr>
      <w:hyperlink w:anchor="_Toc376533770" w:history="1">
        <w:r w:rsidRPr="000E0FE8">
          <w:rPr>
            <w:rStyle w:val="Hyperlink"/>
            <w:rFonts w:ascii="Calibri" w:hAnsi="Calibri"/>
          </w:rPr>
          <w:t>4.1</w:t>
        </w:r>
        <w:r w:rsidRPr="000E0FE8">
          <w:rPr>
            <w:rFonts w:ascii="Calibri" w:hAnsi="Calibri" w:cs="Times New Roman"/>
            <w:sz w:val="22"/>
            <w:szCs w:val="22"/>
          </w:rPr>
          <w:tab/>
        </w:r>
        <w:r w:rsidRPr="000E0FE8">
          <w:rPr>
            <w:rStyle w:val="Hyperlink"/>
            <w:rFonts w:ascii="Calibri" w:hAnsi="Calibri"/>
          </w:rPr>
          <w:t>Wijzigingen CQI SEH</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_Toc376533770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49</w:t>
        </w:r>
        <w:r w:rsidRPr="000E0FE8">
          <w:rPr>
            <w:rFonts w:ascii="Calibri" w:hAnsi="Calibri"/>
            <w:webHidden/>
          </w:rPr>
          <w:fldChar w:fldCharType="end"/>
        </w:r>
      </w:hyperlink>
    </w:p>
    <w:p w:rsidR="00E12BF6" w:rsidRPr="000E0FE8" w:rsidRDefault="00E12BF6">
      <w:pPr>
        <w:pStyle w:val="Inhopg2"/>
        <w:rPr>
          <w:rFonts w:ascii="Calibri" w:hAnsi="Calibri" w:cs="Times New Roman"/>
          <w:sz w:val="22"/>
          <w:szCs w:val="22"/>
        </w:rPr>
      </w:pPr>
      <w:hyperlink w:anchor="_Toc376533771" w:history="1">
        <w:r w:rsidRPr="000E0FE8">
          <w:rPr>
            <w:rStyle w:val="Hyperlink"/>
            <w:rFonts w:ascii="Calibri" w:hAnsi="Calibri"/>
          </w:rPr>
          <w:t>4.2</w:t>
        </w:r>
        <w:r w:rsidRPr="000E0FE8">
          <w:rPr>
            <w:rFonts w:ascii="Calibri" w:hAnsi="Calibri" w:cs="Times New Roman"/>
            <w:sz w:val="22"/>
            <w:szCs w:val="22"/>
          </w:rPr>
          <w:tab/>
        </w:r>
        <w:r w:rsidRPr="000E0FE8">
          <w:rPr>
            <w:rStyle w:val="Hyperlink"/>
            <w:rFonts w:ascii="Calibri" w:hAnsi="Calibri"/>
          </w:rPr>
          <w:t>Afsluitende opmerkingen</w:t>
        </w:r>
        <w:r w:rsidRPr="000E0FE8">
          <w:rPr>
            <w:rFonts w:ascii="Calibri" w:hAnsi="Calibri"/>
            <w:webHidden/>
          </w:rPr>
          <w:tab/>
        </w:r>
        <w:r w:rsidRPr="000E0FE8">
          <w:rPr>
            <w:rFonts w:ascii="Calibri" w:hAnsi="Calibri"/>
            <w:webHidden/>
          </w:rPr>
          <w:fldChar w:fldCharType="begin"/>
        </w:r>
        <w:r w:rsidRPr="000E0FE8">
          <w:rPr>
            <w:rFonts w:ascii="Calibri" w:hAnsi="Calibri"/>
            <w:webHidden/>
          </w:rPr>
          <w:instrText xml:space="preserve"> PAGEREF _Toc376533771 \h </w:instrText>
        </w:r>
        <w:r w:rsidRPr="000E0FE8">
          <w:rPr>
            <w:rFonts w:ascii="Calibri" w:hAnsi="Calibri"/>
            <w:webHidden/>
          </w:rPr>
        </w:r>
        <w:r w:rsidRPr="000E0FE8">
          <w:rPr>
            <w:rFonts w:ascii="Calibri" w:hAnsi="Calibri"/>
            <w:webHidden/>
          </w:rPr>
          <w:fldChar w:fldCharType="separate"/>
        </w:r>
        <w:r w:rsidRPr="000E0FE8">
          <w:rPr>
            <w:rFonts w:ascii="Calibri" w:hAnsi="Calibri"/>
            <w:webHidden/>
          </w:rPr>
          <w:t>53</w:t>
        </w:r>
        <w:r w:rsidRPr="000E0FE8">
          <w:rPr>
            <w:rFonts w:ascii="Calibri" w:hAnsi="Calibri"/>
            <w:webHidden/>
          </w:rPr>
          <w:fldChar w:fldCharType="end"/>
        </w:r>
      </w:hyperlink>
    </w:p>
    <w:p w:rsidR="00E12BF6" w:rsidRPr="000E0FE8" w:rsidRDefault="00E12BF6">
      <w:pPr>
        <w:pStyle w:val="Inhopg1"/>
        <w:rPr>
          <w:sz w:val="22"/>
          <w:szCs w:val="22"/>
        </w:rPr>
      </w:pPr>
      <w:hyperlink w:anchor="_Toc376533772" w:history="1">
        <w:r w:rsidRPr="000E0FE8">
          <w:rPr>
            <w:rStyle w:val="Hyperlink"/>
            <w:rFonts w:cs="Calibri"/>
          </w:rPr>
          <w:t>Referenties</w:t>
        </w:r>
        <w:r w:rsidRPr="000E0FE8">
          <w:rPr>
            <w:webHidden/>
          </w:rPr>
          <w:tab/>
        </w:r>
        <w:r w:rsidRPr="000E0FE8">
          <w:rPr>
            <w:webHidden/>
          </w:rPr>
          <w:fldChar w:fldCharType="begin"/>
        </w:r>
        <w:r w:rsidRPr="000E0FE8">
          <w:rPr>
            <w:webHidden/>
          </w:rPr>
          <w:instrText xml:space="preserve"> PAGEREF _Toc376533772 \h </w:instrText>
        </w:r>
        <w:r w:rsidRPr="000E0FE8">
          <w:rPr>
            <w:webHidden/>
          </w:rPr>
        </w:r>
        <w:r w:rsidRPr="000E0FE8">
          <w:rPr>
            <w:webHidden/>
          </w:rPr>
          <w:fldChar w:fldCharType="separate"/>
        </w:r>
        <w:r w:rsidRPr="000E0FE8">
          <w:rPr>
            <w:webHidden/>
          </w:rPr>
          <w:t>55</w:t>
        </w:r>
        <w:r w:rsidRPr="000E0FE8">
          <w:rPr>
            <w:webHidden/>
          </w:rPr>
          <w:fldChar w:fldCharType="end"/>
        </w:r>
      </w:hyperlink>
    </w:p>
    <w:p w:rsidR="00E12BF6" w:rsidRPr="000E0FE8" w:rsidRDefault="00E12BF6">
      <w:pPr>
        <w:pStyle w:val="Inhopg1"/>
        <w:rPr>
          <w:sz w:val="22"/>
          <w:szCs w:val="22"/>
        </w:rPr>
      </w:pPr>
      <w:hyperlink w:anchor="_Toc376533773" w:history="1">
        <w:r w:rsidRPr="000E0FE8">
          <w:rPr>
            <w:rStyle w:val="Hyperlink"/>
          </w:rPr>
          <w:t>Bijlage 1 CQI SEH versie 4 discriminerende fase</w:t>
        </w:r>
        <w:r w:rsidRPr="000E0FE8">
          <w:rPr>
            <w:webHidden/>
          </w:rPr>
          <w:tab/>
        </w:r>
        <w:r w:rsidRPr="000E0FE8">
          <w:rPr>
            <w:webHidden/>
          </w:rPr>
          <w:fldChar w:fldCharType="begin"/>
        </w:r>
        <w:r w:rsidRPr="000E0FE8">
          <w:rPr>
            <w:webHidden/>
          </w:rPr>
          <w:instrText xml:space="preserve"> PAGEREF _Toc376533773 \h </w:instrText>
        </w:r>
        <w:r w:rsidRPr="000E0FE8">
          <w:rPr>
            <w:webHidden/>
          </w:rPr>
        </w:r>
        <w:r w:rsidRPr="000E0FE8">
          <w:rPr>
            <w:webHidden/>
          </w:rPr>
          <w:fldChar w:fldCharType="separate"/>
        </w:r>
        <w:r w:rsidRPr="000E0FE8">
          <w:rPr>
            <w:webHidden/>
          </w:rPr>
          <w:t>57</w:t>
        </w:r>
        <w:r w:rsidRPr="000E0FE8">
          <w:rPr>
            <w:webHidden/>
          </w:rPr>
          <w:fldChar w:fldCharType="end"/>
        </w:r>
      </w:hyperlink>
    </w:p>
    <w:p w:rsidR="00E12BF6" w:rsidRPr="000E0FE8" w:rsidRDefault="00E12BF6">
      <w:pPr>
        <w:pStyle w:val="Inhopg1"/>
        <w:rPr>
          <w:sz w:val="22"/>
          <w:szCs w:val="22"/>
        </w:rPr>
      </w:pPr>
      <w:hyperlink w:anchor="_Toc376533774" w:history="1">
        <w:r w:rsidRPr="000E0FE8">
          <w:rPr>
            <w:rStyle w:val="Hyperlink"/>
          </w:rPr>
          <w:t>Bijlage 2 CQI SEH versie 5</w:t>
        </w:r>
        <w:r w:rsidRPr="000E0FE8">
          <w:rPr>
            <w:webHidden/>
          </w:rPr>
          <w:tab/>
        </w:r>
        <w:r w:rsidRPr="000E0FE8">
          <w:rPr>
            <w:webHidden/>
          </w:rPr>
          <w:fldChar w:fldCharType="begin"/>
        </w:r>
        <w:r w:rsidRPr="000E0FE8">
          <w:rPr>
            <w:webHidden/>
          </w:rPr>
          <w:instrText xml:space="preserve"> PAGEREF _Toc376533774 \h </w:instrText>
        </w:r>
        <w:r w:rsidRPr="000E0FE8">
          <w:rPr>
            <w:webHidden/>
          </w:rPr>
        </w:r>
        <w:r w:rsidRPr="000E0FE8">
          <w:rPr>
            <w:webHidden/>
          </w:rPr>
          <w:fldChar w:fldCharType="separate"/>
        </w:r>
        <w:r w:rsidRPr="000E0FE8">
          <w:rPr>
            <w:webHidden/>
          </w:rPr>
          <w:t>77</w:t>
        </w:r>
        <w:r w:rsidRPr="000E0FE8">
          <w:rPr>
            <w:webHidden/>
          </w:rPr>
          <w:fldChar w:fldCharType="end"/>
        </w:r>
      </w:hyperlink>
    </w:p>
    <w:p w:rsidR="00D25E92" w:rsidRPr="00743E8B" w:rsidRDefault="006D440B" w:rsidP="006D440B">
      <w:pPr>
        <w:spacing w:line="360" w:lineRule="auto"/>
        <w:outlineLvl w:val="0"/>
        <w:rPr>
          <w:rFonts w:ascii="Calibri" w:hAnsi="Calibri" w:cs="Calibri"/>
          <w:b/>
        </w:rPr>
        <w:sectPr w:rsidR="00D25E92" w:rsidRPr="00743E8B" w:rsidSect="00CF3636">
          <w:type w:val="oddPage"/>
          <w:pgSz w:w="11906" w:h="16838"/>
          <w:pgMar w:top="1258" w:right="1417" w:bottom="1417" w:left="1417" w:header="708" w:footer="708" w:gutter="0"/>
          <w:cols w:space="708"/>
          <w:titlePg/>
          <w:docGrid w:linePitch="360"/>
        </w:sectPr>
      </w:pPr>
      <w:r w:rsidRPr="00743E8B">
        <w:rPr>
          <w:rFonts w:ascii="Calibri" w:hAnsi="Calibri" w:cs="Calibri"/>
        </w:rPr>
        <w:fldChar w:fldCharType="end"/>
      </w:r>
    </w:p>
    <w:p w:rsidR="00502967" w:rsidRDefault="004D040C" w:rsidP="00502967">
      <w:pPr>
        <w:pStyle w:val="Kop1"/>
      </w:pPr>
      <w:bookmarkStart w:id="12" w:name="_Toc266954518"/>
      <w:bookmarkStart w:id="13" w:name="_Toc358993708"/>
      <w:bookmarkStart w:id="14" w:name="_Toc376533735"/>
      <w:r>
        <w:lastRenderedPageBreak/>
        <w:t>Samenvattin</w:t>
      </w:r>
      <w:bookmarkEnd w:id="13"/>
      <w:r w:rsidR="00502967">
        <w:t>g</w:t>
      </w:r>
      <w:bookmarkEnd w:id="14"/>
    </w:p>
    <w:p w:rsidR="00502967" w:rsidRDefault="00502967" w:rsidP="00502967"/>
    <w:p w:rsidR="00920D6B" w:rsidRPr="008C4475" w:rsidRDefault="00920D6B" w:rsidP="00920D6B">
      <w:pPr>
        <w:spacing w:line="360" w:lineRule="auto"/>
        <w:rPr>
          <w:rFonts w:ascii="Calibri" w:hAnsi="Calibri" w:cs="Calibri"/>
        </w:rPr>
      </w:pPr>
      <w:r w:rsidRPr="008C4475">
        <w:rPr>
          <w:rFonts w:ascii="Calibri" w:hAnsi="Calibri" w:cs="Calibri"/>
        </w:rPr>
        <w:t xml:space="preserve">De Consumer Quality Index voor de Spoedeisende hulpafdeling (CQI SEH) is ontwikkeld volgens de Nederlandse standaard voor het meten van klantervaringen in de zorg. De toepasbaarheid van de CQI SEH als meetinstrument ter bevordering van de kwaliteit van de zorgverlening op de Spoedeisende hulpafdelingen vanuit het patiëntenperspectief, wordt vastgesteld aan de hand van bepaalde criteria waaraan de vragenlijst moet voldoen. De criteria zijn onderdeel van diverse fases tijdens het ontwikkelingsproces. Dit rapport beschrijft de laatste fase van het ontwikkelproces en betreft het vaststellen van het discriminerend (onderscheidend) vermogen. Het discriminerend vermogen van de CQI SEH is de mate waarin de gemeten patiëntenervaringen verschillen tussen SEH’s zichtbaar maakt en bepaald in hoeverre de kwaliteit van zorg vanuit het perspectief van de patiënt tussen SEH’s aantoonbaar verschilt. </w:t>
      </w:r>
    </w:p>
    <w:p w:rsidR="00920D6B" w:rsidRPr="008C4475" w:rsidRDefault="00920D6B" w:rsidP="00920D6B">
      <w:pPr>
        <w:spacing w:line="360" w:lineRule="auto"/>
        <w:rPr>
          <w:rFonts w:ascii="Calibri" w:hAnsi="Calibri"/>
        </w:rPr>
      </w:pPr>
      <w:r w:rsidRPr="008C4475">
        <w:rPr>
          <w:rFonts w:ascii="Calibri" w:hAnsi="Calibri" w:cs="Calibri"/>
        </w:rPr>
        <w:t>De CQI SEH bestaat uit 78 items en is uitgezet onder SEH-patiënten van 22 ziekenhuizen. Per ziekenhuis zijn 600-800 patiënten benaderd om de vragenlijst in te vuIlen. Na het toepassen van exclusiecriteria zijn in totaal</w:t>
      </w:r>
      <w:r w:rsidRPr="008C4475">
        <w:rPr>
          <w:rFonts w:ascii="Calibri" w:hAnsi="Calibri"/>
        </w:rPr>
        <w:t xml:space="preserve"> 12.531 patiënten geïncludeerd. Van deze groep hebben 5526 patiënten de vragenlijst geheel of gedeeltelijk ingevuld. 5141 vragenlijsten (netto respons 41%) zijn bruikbaar voor de analyses voor het bepalen van het discriminerend vermogen van de CQI SEH. De netto respons van de individuele ziekenhuizen varieerde van 22% tot 49%. </w:t>
      </w:r>
    </w:p>
    <w:p w:rsidR="00920D6B" w:rsidRPr="008C4475" w:rsidRDefault="00920D6B" w:rsidP="00920D6B">
      <w:pPr>
        <w:spacing w:line="360" w:lineRule="auto"/>
        <w:rPr>
          <w:rFonts w:ascii="Calibri" w:hAnsi="Calibri" w:cs="Calibri"/>
        </w:rPr>
      </w:pPr>
      <w:r w:rsidRPr="008C4475">
        <w:rPr>
          <w:rFonts w:ascii="Calibri" w:hAnsi="Calibri" w:cs="Calibri"/>
        </w:rPr>
        <w:t xml:space="preserve">De patiënten in de totale steekproef verschillen significant van de respondenten. Respondenten zijn gemiddeld vijf jaar ouder en vrouwen hebben vaker de vragenlijst geretourneerd. De patiënten die ’s avonds en ’s nachts zijn behandeld hebben minder vaak gereageerd dan de patiënten die overdag zijn behandeld. De patiënten met een oranje of gele triagecode zijn beter vertegenwoordigd onder de respondenten dan de patiënten met een rode, groene of blauwe triage code. </w:t>
      </w:r>
    </w:p>
    <w:p w:rsidR="00920D6B" w:rsidRPr="008C4475" w:rsidRDefault="00920D6B" w:rsidP="00920D6B">
      <w:pPr>
        <w:spacing w:line="360" w:lineRule="auto"/>
        <w:rPr>
          <w:rFonts w:ascii="Calibri" w:hAnsi="Calibri" w:cs="Calibri"/>
        </w:rPr>
      </w:pPr>
      <w:r w:rsidRPr="008C4475">
        <w:rPr>
          <w:rFonts w:ascii="Calibri" w:hAnsi="Calibri" w:cs="Calibri"/>
        </w:rPr>
        <w:t xml:space="preserve">De individuele items in de vragenlijst zijn beoordeeld op enkele psychometrische eigenschappen. Twee vragen (bewegwijzering en bereikbaarheid) waren extreem scheef verdeeld. Geen enkele vraag had een non-respons groter dan 10% en Spearman’s correlatie coëfficiënten waren lager dan de gestelde grens van 0,7. De belangstudie in twee SEH’s laat zien dat de belangscores van de beide patiëntenpopulaties vergelijkbaar zijn. De kwaliteitsaspecten worden met hoge belangscores gewaardeerd. </w:t>
      </w:r>
    </w:p>
    <w:p w:rsidR="00920D6B" w:rsidRPr="008C4475" w:rsidRDefault="00920D6B" w:rsidP="00920D6B">
      <w:pPr>
        <w:spacing w:line="360" w:lineRule="auto"/>
        <w:rPr>
          <w:rFonts w:ascii="Calibri" w:hAnsi="Calibri" w:cs="Calibri"/>
        </w:rPr>
      </w:pPr>
      <w:r w:rsidRPr="008C4475">
        <w:rPr>
          <w:rFonts w:ascii="Calibri" w:hAnsi="Calibri" w:cs="Calibri"/>
        </w:rPr>
        <w:lastRenderedPageBreak/>
        <w:t xml:space="preserve">De factor analyse uit de psychometrische fase heeft als uitgangspunt gediend voor de factor analyse in de discriminerende fase. Deze resulteert in vijf domeinen, die gezamenlijk 50% van de variantie verklaren. Om de interpretatie te verbeteren wordt één van de factoren opgesplitst in drie factoren. Tevens worden enkele vragen toegevoegd, waardoor uiteindelijk 23 ervaringsvragen opgenomen zijn in zeven betrouwbare factoren (Cronbach’s alpha </w:t>
      </w:r>
      <w:r w:rsidR="008D237C" w:rsidRPr="008C4475">
        <w:rPr>
          <w:rFonts w:ascii="Calibri" w:hAnsi="Calibri" w:cs="Calibri"/>
        </w:rPr>
        <w:t>coëfficiënt</w:t>
      </w:r>
      <w:r w:rsidRPr="008C4475">
        <w:rPr>
          <w:rFonts w:ascii="Calibri" w:hAnsi="Calibri" w:cs="Calibri"/>
        </w:rPr>
        <w:t xml:space="preserve"> 0,67-0,84). De domeinen zijn:</w:t>
      </w:r>
    </w:p>
    <w:p w:rsidR="00920D6B" w:rsidRPr="008C4475" w:rsidRDefault="00920D6B" w:rsidP="000E0FE8">
      <w:pPr>
        <w:numPr>
          <w:ilvl w:val="0"/>
          <w:numId w:val="46"/>
        </w:numPr>
        <w:spacing w:after="200" w:line="276" w:lineRule="auto"/>
        <w:rPr>
          <w:rFonts w:ascii="Calibri" w:hAnsi="Calibri" w:cs="Calibri"/>
        </w:rPr>
      </w:pPr>
      <w:r w:rsidRPr="008C4475">
        <w:rPr>
          <w:rFonts w:ascii="Calibri" w:hAnsi="Calibri" w:cs="Calibri"/>
        </w:rPr>
        <w:t>Informatieverstrekking voorafgaand aan de behandeling</w:t>
      </w:r>
    </w:p>
    <w:p w:rsidR="00920D6B" w:rsidRPr="008C4475" w:rsidRDefault="00920D6B" w:rsidP="000E0FE8">
      <w:pPr>
        <w:numPr>
          <w:ilvl w:val="0"/>
          <w:numId w:val="46"/>
        </w:numPr>
        <w:spacing w:after="200" w:line="276" w:lineRule="auto"/>
        <w:rPr>
          <w:rFonts w:ascii="Calibri" w:hAnsi="Calibri" w:cs="Calibri"/>
        </w:rPr>
      </w:pPr>
      <w:r w:rsidRPr="008C4475">
        <w:rPr>
          <w:rFonts w:ascii="Calibri" w:hAnsi="Calibri" w:cs="Calibri"/>
        </w:rPr>
        <w:t>Wachttijden en snelheid hulpverlening</w:t>
      </w:r>
    </w:p>
    <w:p w:rsidR="00920D6B" w:rsidRPr="008C4475" w:rsidRDefault="00920D6B" w:rsidP="000E0FE8">
      <w:pPr>
        <w:numPr>
          <w:ilvl w:val="0"/>
          <w:numId w:val="46"/>
        </w:numPr>
        <w:spacing w:after="200" w:line="276" w:lineRule="auto"/>
        <w:rPr>
          <w:rFonts w:ascii="Calibri" w:hAnsi="Calibri" w:cs="Calibri"/>
        </w:rPr>
      </w:pPr>
      <w:r w:rsidRPr="008C4475">
        <w:rPr>
          <w:rFonts w:ascii="Calibri" w:hAnsi="Calibri" w:cs="Calibri"/>
        </w:rPr>
        <w:t>Attitude zorgverleners</w:t>
      </w:r>
    </w:p>
    <w:p w:rsidR="00920D6B" w:rsidRPr="008C4475" w:rsidRDefault="00920D6B" w:rsidP="000E0FE8">
      <w:pPr>
        <w:numPr>
          <w:ilvl w:val="0"/>
          <w:numId w:val="46"/>
        </w:numPr>
        <w:spacing w:after="200" w:line="276" w:lineRule="auto"/>
        <w:rPr>
          <w:rFonts w:ascii="Calibri" w:hAnsi="Calibri" w:cs="Calibri"/>
        </w:rPr>
      </w:pPr>
      <w:r w:rsidRPr="008C4475">
        <w:rPr>
          <w:rFonts w:ascii="Calibri" w:hAnsi="Calibri" w:cs="Calibri"/>
        </w:rPr>
        <w:t>Behandeling door zorgverleners</w:t>
      </w:r>
    </w:p>
    <w:p w:rsidR="00920D6B" w:rsidRPr="008C4475" w:rsidRDefault="00920D6B" w:rsidP="000E0FE8">
      <w:pPr>
        <w:numPr>
          <w:ilvl w:val="0"/>
          <w:numId w:val="46"/>
        </w:numPr>
        <w:spacing w:after="200" w:line="276" w:lineRule="auto"/>
        <w:rPr>
          <w:rFonts w:ascii="Calibri" w:hAnsi="Calibri" w:cs="Calibri"/>
        </w:rPr>
      </w:pPr>
      <w:r w:rsidRPr="008C4475">
        <w:rPr>
          <w:rFonts w:ascii="Calibri" w:hAnsi="Calibri" w:cs="Calibri"/>
        </w:rPr>
        <w:t>Informatieverstrekking tijdens de behandeling</w:t>
      </w:r>
    </w:p>
    <w:p w:rsidR="00920D6B" w:rsidRPr="008C4475" w:rsidRDefault="00920D6B" w:rsidP="000E0FE8">
      <w:pPr>
        <w:numPr>
          <w:ilvl w:val="0"/>
          <w:numId w:val="46"/>
        </w:numPr>
        <w:spacing w:after="200" w:line="276" w:lineRule="auto"/>
        <w:rPr>
          <w:rFonts w:ascii="Calibri" w:hAnsi="Calibri" w:cs="Calibri"/>
        </w:rPr>
      </w:pPr>
      <w:r w:rsidRPr="008C4475">
        <w:rPr>
          <w:rFonts w:ascii="Calibri" w:hAnsi="Calibri" w:cs="Calibri"/>
        </w:rPr>
        <w:t>Omgeving en faciliteiten</w:t>
      </w:r>
    </w:p>
    <w:p w:rsidR="00920D6B" w:rsidRPr="008C4475" w:rsidRDefault="00920D6B" w:rsidP="000E0FE8">
      <w:pPr>
        <w:numPr>
          <w:ilvl w:val="0"/>
          <w:numId w:val="46"/>
        </w:numPr>
        <w:spacing w:after="200" w:line="276" w:lineRule="auto"/>
        <w:rPr>
          <w:rFonts w:ascii="Calibri" w:hAnsi="Calibri" w:cs="Calibri"/>
        </w:rPr>
      </w:pPr>
      <w:r w:rsidRPr="008C4475">
        <w:rPr>
          <w:rFonts w:ascii="Calibri" w:hAnsi="Calibri" w:cs="Calibri"/>
        </w:rPr>
        <w:t>Informatieverstrekking bij ontslag van de SEH</w:t>
      </w:r>
    </w:p>
    <w:p w:rsidR="00920D6B" w:rsidRPr="008C4475" w:rsidRDefault="00920D6B" w:rsidP="00920D6B">
      <w:pPr>
        <w:spacing w:line="360" w:lineRule="auto"/>
        <w:rPr>
          <w:rFonts w:ascii="Calibri" w:hAnsi="Calibri" w:cs="Calibri"/>
        </w:rPr>
      </w:pPr>
      <w:r w:rsidRPr="008C4475">
        <w:rPr>
          <w:rFonts w:ascii="Calibri" w:hAnsi="Calibri" w:cs="Calibri"/>
        </w:rPr>
        <w:t xml:space="preserve">Het aantal respondenten op het zevende domein is erg laag, daarom wordt een subschaal gecreëerd. Hiervoor zijn twee vragen met een lage respons verwijderd, waardoor de subschaal uit twee items bestaat met een goede respons. Deze subschaal wordt meegenomen in de verdere analyses en beoordeeld op het discriminerend vermogen.  </w:t>
      </w:r>
    </w:p>
    <w:p w:rsidR="00920D6B" w:rsidRPr="008C4475" w:rsidRDefault="00920D6B" w:rsidP="00920D6B">
      <w:pPr>
        <w:spacing w:line="360" w:lineRule="auto"/>
        <w:rPr>
          <w:rFonts w:ascii="Calibri" w:hAnsi="Calibri" w:cs="Calibri"/>
        </w:rPr>
      </w:pPr>
      <w:r w:rsidRPr="008C4475">
        <w:rPr>
          <w:rFonts w:ascii="Calibri" w:hAnsi="Calibri" w:cs="Calibri"/>
        </w:rPr>
        <w:t xml:space="preserve">Aan de hand van case-mix adjustment wordt bepaald dat  de variabelen leeftijd, geslacht en zelf-gerapporteerde gezondheid van invloed zijn op de domeinscores. In welke mate deze variabelen de patiëntenervaringen beïnvloeden wordt bepaald aan de hand van de proportional change of variance (PCV). De PCV varieert van 2,9% voor domein 4 ‘informatie over de behandeling’ tot 4,9% voor het eerste domein ‘informatieverstrekking voorafgaand aan de behandeling’. </w:t>
      </w:r>
    </w:p>
    <w:p w:rsidR="00920D6B" w:rsidRPr="008C4475" w:rsidRDefault="00920D6B" w:rsidP="00920D6B">
      <w:pPr>
        <w:spacing w:line="360" w:lineRule="auto"/>
        <w:rPr>
          <w:rFonts w:ascii="Calibri" w:hAnsi="Calibri" w:cs="Calibri"/>
        </w:rPr>
      </w:pPr>
      <w:r w:rsidRPr="008C4475">
        <w:rPr>
          <w:rFonts w:ascii="Calibri" w:hAnsi="Calibri" w:cs="Calibri"/>
        </w:rPr>
        <w:t xml:space="preserve">Het discriminerend vermogen van de domeinen wordt bepaald aan de hand van de intra-klasse correlatie coëfficiënt (ICC) . De ICC’s van het tweede tot en met zesde domein zijn significant. Op deze vijf domeinen zijn verschillen tussen de zorgverlening op de SEH’s aantoonbaar. Het eerste en het zevende domein zijn niet significant. Op deze domeinen zijn geen verschillen aan te tonen tussen SEH’s. Daarnaast is de ICC van het algemene waarderingscijfer significant.  </w:t>
      </w:r>
    </w:p>
    <w:p w:rsidR="00920D6B" w:rsidRPr="008C4475" w:rsidRDefault="00920D6B" w:rsidP="00920D6B">
      <w:pPr>
        <w:spacing w:line="360" w:lineRule="auto"/>
        <w:rPr>
          <w:rFonts w:ascii="Calibri" w:hAnsi="Calibri" w:cs="Calibri"/>
        </w:rPr>
      </w:pPr>
      <w:r w:rsidRPr="008C4475">
        <w:rPr>
          <w:rFonts w:ascii="Calibri" w:hAnsi="Calibri" w:cs="Calibri"/>
        </w:rPr>
        <w:t xml:space="preserve">Een volgende stap is het bepalen van de betrouwbaarheid van de domeinen gebaseerd op het aantal respondenten per SEH. </w:t>
      </w:r>
      <w:r w:rsidRPr="008C4475">
        <w:rPr>
          <w:rFonts w:ascii="Calibri" w:hAnsi="Calibri"/>
        </w:rPr>
        <w:t xml:space="preserve">De betrouwbaarheid wordt uitgedrukt in de G-coëfficiënt. </w:t>
      </w:r>
      <w:r w:rsidRPr="008C4475">
        <w:rPr>
          <w:rFonts w:ascii="Calibri" w:hAnsi="Calibri"/>
        </w:rPr>
        <w:lastRenderedPageBreak/>
        <w:t xml:space="preserve">De betrouwbaarheid voor vier domeinen en het algemene waarderingscijfer is voldoende (rond  0,7) tot goed (&gt;0,8). De betrouwbaarheid van drie domeinen ’informatieverstrekking voorafgaand aan de behandeling’, ‘informatieverstrekking tijdens de behandeling’ en ‘informatieverstrekking bij ontslag’ (originele schaal en subschaal) is onvoldoende. De oorzaak ligt deels in de routing van de vragenlijst (slechts en deel van de respondenten hoeft de vragen te beantwoorden) en deels in een lage(re) ICC. Voor voldoende betrouwbaarheid zijn bij toekomstige metingen respectievelijk </w:t>
      </w:r>
      <w:r w:rsidRPr="008C4475">
        <w:rPr>
          <w:rFonts w:ascii="Calibri" w:hAnsi="Calibri" w:cs="Calibri"/>
        </w:rPr>
        <w:t xml:space="preserve">226, 383 en 454/509 respondenten nodig. </w:t>
      </w:r>
    </w:p>
    <w:p w:rsidR="00920D6B" w:rsidRPr="008C4475" w:rsidRDefault="00920D6B" w:rsidP="00920D6B">
      <w:pPr>
        <w:spacing w:line="360" w:lineRule="auto"/>
        <w:rPr>
          <w:rFonts w:ascii="Calibri" w:hAnsi="Calibri"/>
        </w:rPr>
      </w:pPr>
      <w:r w:rsidRPr="008C4475">
        <w:rPr>
          <w:rFonts w:ascii="Calibri" w:hAnsi="Calibri"/>
        </w:rPr>
        <w:t>Patiënten zijn positief over de zorgverleners, de behandeling en de informatie tijdens de behandeling. De ervaringen over de omgeving en faciliteiten op de SEH en de tijdigheid van zorgverlening zijn iets minder positief. Het minst positief zijn patiënten over de informatie voorafgaand aan de behandeling en de ontslagprocedure.</w:t>
      </w:r>
    </w:p>
    <w:p w:rsidR="00920D6B" w:rsidRPr="008C4475" w:rsidRDefault="00920D6B" w:rsidP="00920D6B">
      <w:pPr>
        <w:spacing w:line="360" w:lineRule="auto"/>
        <w:rPr>
          <w:rFonts w:ascii="Calibri" w:hAnsi="Calibri"/>
        </w:rPr>
      </w:pPr>
      <w:r w:rsidRPr="008C4475">
        <w:rPr>
          <w:rFonts w:ascii="Calibri" w:hAnsi="Calibri"/>
        </w:rPr>
        <w:t xml:space="preserve">Na iedere meting leiden de resultaten tot aanpassingen in de vragenlijst. Om de CQI SEH te optimaliseren zijn naar aanleiding van de evaluatie van het onderzoek naar </w:t>
      </w:r>
      <w:r w:rsidR="00181781" w:rsidRPr="008C4475">
        <w:rPr>
          <w:rFonts w:ascii="Calibri" w:hAnsi="Calibri"/>
        </w:rPr>
        <w:t>patiënten</w:t>
      </w:r>
      <w:r w:rsidRPr="008C4475">
        <w:rPr>
          <w:rFonts w:ascii="Calibri" w:hAnsi="Calibri"/>
        </w:rPr>
        <w:t xml:space="preserve">ervaringen bij 22 ziekenhuizen enkele wijzigingen door te voeren in de CQI SEH. </w:t>
      </w:r>
      <w:r w:rsidR="00181781" w:rsidRPr="008C4475">
        <w:rPr>
          <w:rFonts w:ascii="Calibri" w:hAnsi="Calibri"/>
        </w:rPr>
        <w:t>In overeenstemming met de begeleidende werkgroep van het ontwikkeltraject is de vijfde versie van de CQI SEH opgesteld.</w:t>
      </w:r>
    </w:p>
    <w:p w:rsidR="00920D6B" w:rsidRPr="008C4475" w:rsidRDefault="00920D6B" w:rsidP="00920D6B">
      <w:pPr>
        <w:spacing w:before="100" w:beforeAutospacing="1" w:after="100" w:afterAutospacing="1" w:line="360" w:lineRule="auto"/>
        <w:jc w:val="both"/>
        <w:rPr>
          <w:rFonts w:ascii="Calibri" w:hAnsi="Calibri" w:cs="Calibri"/>
        </w:rPr>
      </w:pPr>
      <w:r w:rsidRPr="008C4475">
        <w:rPr>
          <w:rFonts w:ascii="Calibri" w:hAnsi="Calibri" w:cs="Calibri"/>
        </w:rPr>
        <w:t xml:space="preserve">Concluderend, de resultaten laten zien dat met het meten van de ervaringen van patiënten verschillen tussen kwaliteitsaspecten van de zorgverlening op de SEH te signaleren zijn. Vijf van de zeven domeinen zijn geschikt om </w:t>
      </w:r>
      <w:r w:rsidR="00181781" w:rsidRPr="008C4475">
        <w:rPr>
          <w:rFonts w:ascii="Calibri" w:hAnsi="Calibri" w:cs="Calibri"/>
        </w:rPr>
        <w:t>verschillen</w:t>
      </w:r>
      <w:r w:rsidRPr="008C4475">
        <w:rPr>
          <w:rFonts w:ascii="Calibri" w:hAnsi="Calibri" w:cs="Calibri"/>
        </w:rPr>
        <w:t xml:space="preserve"> aan te tonen tussen SEH’s en zijn daarmee geschikt om te benchmarken. Met het </w:t>
      </w:r>
      <w:r w:rsidR="00181781" w:rsidRPr="008C4475">
        <w:rPr>
          <w:rFonts w:ascii="Calibri" w:hAnsi="Calibri" w:cs="Calibri"/>
        </w:rPr>
        <w:t>beschikbaar</w:t>
      </w:r>
      <w:r w:rsidRPr="008C4475">
        <w:rPr>
          <w:rFonts w:ascii="Calibri" w:hAnsi="Calibri" w:cs="Calibri"/>
        </w:rPr>
        <w:t xml:space="preserve"> komen van de CQI SEH wordt de Nederlandse set van vragenlijsten met een CQI keurmerk uitgebreid. De CQI SEH biedt het werkveld een gevalideerd meetinstrument vanuit het </w:t>
      </w:r>
      <w:r w:rsidR="00181781" w:rsidRPr="008C4475">
        <w:rPr>
          <w:rFonts w:ascii="Calibri" w:hAnsi="Calibri" w:cs="Calibri"/>
        </w:rPr>
        <w:t>patiëntenperspectief</w:t>
      </w:r>
      <w:r w:rsidRPr="008C4475">
        <w:rPr>
          <w:rFonts w:ascii="Calibri" w:hAnsi="Calibri" w:cs="Calibri"/>
        </w:rPr>
        <w:t>. De resultaten van het onderzoek zijn aanleiding om de kwaliteit van de zorg op de SEH te verbeteren en meer tegemoet te laten komen aan de wensen van de patiënt en nodigen uit tot toekomstige (nationale) metingen met de CQI SEH.</w:t>
      </w:r>
    </w:p>
    <w:p w:rsidR="00E730D9" w:rsidRDefault="00E730D9" w:rsidP="00502967"/>
    <w:p w:rsidR="008C4475" w:rsidRDefault="008C4475" w:rsidP="00502967">
      <w:pPr>
        <w:sectPr w:rsidR="008C4475" w:rsidSect="00CF3636">
          <w:type w:val="oddPage"/>
          <w:pgSz w:w="11906" w:h="16838"/>
          <w:pgMar w:top="1258" w:right="1417" w:bottom="1417" w:left="1417" w:header="708" w:footer="708" w:gutter="0"/>
          <w:cols w:space="708"/>
          <w:titlePg/>
          <w:docGrid w:linePitch="360"/>
        </w:sectPr>
      </w:pPr>
    </w:p>
    <w:p w:rsidR="001D5BAA" w:rsidRDefault="00083904" w:rsidP="000E0FE8">
      <w:pPr>
        <w:pStyle w:val="Kop1"/>
        <w:numPr>
          <w:ilvl w:val="0"/>
          <w:numId w:val="40"/>
        </w:numPr>
      </w:pPr>
      <w:bookmarkStart w:id="15" w:name="_Toc376533736"/>
      <w:r w:rsidRPr="00E13B66">
        <w:lastRenderedPageBreak/>
        <w:t>Inleiding</w:t>
      </w:r>
      <w:bookmarkEnd w:id="3"/>
      <w:bookmarkEnd w:id="12"/>
      <w:bookmarkEnd w:id="15"/>
    </w:p>
    <w:p w:rsidR="00083904" w:rsidRPr="00E13B66" w:rsidRDefault="00083904" w:rsidP="006E736D">
      <w:pPr>
        <w:spacing w:line="360" w:lineRule="auto"/>
        <w:rPr>
          <w:rFonts w:ascii="Calibri" w:hAnsi="Calibri" w:cs="Calibri"/>
          <w:b/>
        </w:rPr>
      </w:pPr>
    </w:p>
    <w:p w:rsidR="0018181E" w:rsidRPr="00E13B66" w:rsidRDefault="00520741" w:rsidP="0018181E">
      <w:pPr>
        <w:pStyle w:val="Default"/>
        <w:spacing w:line="360" w:lineRule="auto"/>
        <w:rPr>
          <w:rFonts w:ascii="Calibri" w:hAnsi="Calibri" w:cs="Calibri"/>
        </w:rPr>
      </w:pPr>
      <w:r w:rsidRPr="00E13B66">
        <w:rPr>
          <w:rFonts w:ascii="Calibri" w:hAnsi="Calibri" w:cs="Calibri"/>
        </w:rPr>
        <w:t xml:space="preserve">Consumer Quality Indexen (CQ-indexen) zijn de Nederlandse standaard voor het meten van klantervaringen in de zorg. CQ-indexen zijn toepasbaar als meetinstrumenten </w:t>
      </w:r>
      <w:r w:rsidR="00B530F3" w:rsidRPr="00E13B66">
        <w:rPr>
          <w:rFonts w:ascii="Calibri" w:hAnsi="Calibri" w:cs="Calibri"/>
        </w:rPr>
        <w:t xml:space="preserve">ter bevordering van de </w:t>
      </w:r>
      <w:r w:rsidRPr="00E13B66">
        <w:rPr>
          <w:rFonts w:ascii="Calibri" w:hAnsi="Calibri" w:cs="Calibri"/>
        </w:rPr>
        <w:t xml:space="preserve">kwaliteit van </w:t>
      </w:r>
      <w:r w:rsidR="00B530F3" w:rsidRPr="00E13B66">
        <w:rPr>
          <w:rFonts w:ascii="Calibri" w:hAnsi="Calibri" w:cs="Calibri"/>
        </w:rPr>
        <w:t xml:space="preserve">de </w:t>
      </w:r>
      <w:r w:rsidRPr="00E13B66">
        <w:rPr>
          <w:rFonts w:ascii="Calibri" w:hAnsi="Calibri" w:cs="Calibri"/>
        </w:rPr>
        <w:t>zorg</w:t>
      </w:r>
      <w:r w:rsidR="00B530F3" w:rsidRPr="00E13B66">
        <w:rPr>
          <w:rFonts w:ascii="Calibri" w:hAnsi="Calibri" w:cs="Calibri"/>
        </w:rPr>
        <w:t>verlening van zorgaanbieders</w:t>
      </w:r>
      <w:r w:rsidR="00400843" w:rsidRPr="00E13B66">
        <w:rPr>
          <w:rFonts w:ascii="Calibri" w:hAnsi="Calibri" w:cs="Calibri"/>
        </w:rPr>
        <w:t>.</w:t>
      </w:r>
      <w:r w:rsidRPr="00E13B66">
        <w:rPr>
          <w:rFonts w:ascii="Calibri" w:hAnsi="Calibri" w:cs="Calibri"/>
        </w:rPr>
        <w:fldChar w:fldCharType="begin"/>
      </w:r>
      <w:r w:rsidR="006C6A39">
        <w:rPr>
          <w:rFonts w:ascii="Calibri" w:hAnsi="Calibri" w:cs="Calibri"/>
        </w:rPr>
        <w:instrText xml:space="preserve"> ADDIN REFMGR.CITE &lt;Refman&gt;&lt;Cite&gt;&lt;Author&gt;Berwick&lt;/Author&gt;&lt;Year&gt;2003&lt;/Year&gt;&lt;RecNum&gt;1&lt;/RecNum&gt;&lt;IDText&gt;Connections between quality measurement and improvement&lt;/IDText&gt;&lt;MDL Ref_Type="Journal"&gt;&lt;Ref_Type&gt;Journal&lt;/Ref_Type&gt;&lt;Ref_ID&gt;1&lt;/Ref_ID&gt;&lt;Title_Primary&gt;Connections between quality measurement and improvement&lt;/Title_Primary&gt;&lt;Authors_Primary&gt;Berwick,D.M.&lt;/Authors_Primary&gt;&lt;Authors_Primary&gt;James,B.&lt;/Authors_Primary&gt;&lt;Authors_Primary&gt;Coye,M.J.&lt;/Authors_Primary&gt;&lt;Date_Primary&gt;2003/1&lt;/Date_Primary&gt;&lt;Keywords&gt;Delivery of Health Care&lt;/Keywords&gt;&lt;Keywords&gt;Evidence-Based Medicine&lt;/Keywords&gt;&lt;Keywords&gt;Humans&lt;/Keywords&gt;&lt;Keywords&gt;Joint Commission on Accreditation of Healthcare Organizations&lt;/Keywords&gt;&lt;Keywords&gt;Leadership&lt;/Keywords&gt;&lt;Keywords&gt;Organizational Culture&lt;/Keywords&gt;&lt;Keywords&gt;Quality Assurance,Health Care&lt;/Keywords&gt;&lt;Keywords&gt;Quality Indicators,Health Care&lt;/Keywords&gt;&lt;Keywords&gt;Quality of Health Care&lt;/Keywords&gt;&lt;Keywords&gt;standards&lt;/Keywords&gt;&lt;Keywords&gt;Treatment Outcome&lt;/Keywords&gt;&lt;Keywords&gt;United States&lt;/Keywords&gt;&lt;Reprint&gt;Not in File&lt;/Reprint&gt;&lt;Start_Page&gt;I30&lt;/Start_Page&gt;&lt;End_Page&gt;I38&lt;/End_Page&gt;&lt;Periodical&gt;Med.Care&lt;/Periodical&gt;&lt;Volume&gt;41&lt;/Volume&gt;&lt;Issue&gt;1 Suppl&lt;/Issue&gt;&lt;Address&gt;Institute for Healthcare Improvement, Boston, Massachusetts 02215, USA. dberwick@ihi.org&lt;/Address&gt;&lt;Web_URL&gt;PM:12544814&lt;/Web_URL&gt;&lt;ZZ_JournalFull&gt;&lt;f name="System"&gt;Med.Care&lt;/f&gt;&lt;/ZZ_JournalFull&gt;&lt;ZZ_WorkformID&gt;1&lt;/ZZ_WorkformID&gt;&lt;/MDL&gt;&lt;/Cite&gt;&lt;Cite&gt;&lt;Author&gt;Fung&lt;/Author&gt;&lt;Year&gt;2008&lt;/Year&gt;&lt;RecNum&gt;10&lt;/RecNum&gt;&lt;IDText&gt;Systematic review: the evidence that publishing patient care performance data improves quality of care&lt;/IDText&gt;&lt;MDL Ref_Type="Journal"&gt;&lt;Ref_Type&gt;Journal&lt;/Ref_Type&gt;&lt;Ref_ID&gt;10&lt;/Ref_ID&gt;&lt;Title_Primary&gt;Systematic review: the evidence that publishing patient care performance data improves quality of care&lt;/Title_Primary&gt;&lt;Authors_Primary&gt;Fung,C.H.&lt;/Authors_Primary&gt;&lt;Authors_Primary&gt;Lim,Y.W.&lt;/Authors_Primary&gt;&lt;Authors_Primary&gt;Mattke,S.&lt;/Authors_Primary&gt;&lt;Authors_Primary&gt;Damberg,C.&lt;/Authors_Primary&gt;&lt;Authors_Primary&gt;Shekelle,P.G.&lt;/Authors_Primary&gt;&lt;Date_Primary&gt;2008/1/15&lt;/Date_Primary&gt;&lt;Keywords&gt;California&lt;/Keywords&gt;&lt;Keywords&gt;Competitive Medical Plans&lt;/Keywords&gt;&lt;Keywords&gt;Hospitals&lt;/Keywords&gt;&lt;Keywords&gt;Information Dissemination&lt;/Keywords&gt;&lt;Keywords&gt;Patient Care&lt;/Keywords&gt;&lt;Keywords&gt;Private Practice&lt;/Keywords&gt;&lt;Keywords&gt;Publishing&lt;/Keywords&gt;&lt;Keywords&gt;Quality Assurance,Health Care&lt;/Keywords&gt;&lt;Keywords&gt;standards&lt;/Keywords&gt;&lt;Keywords&gt;United States&lt;/Keywords&gt;&lt;Reprint&gt;Not in File&lt;/Reprint&gt;&lt;Start_Page&gt;111&lt;/Start_Page&gt;&lt;End_Page&gt;123&lt;/End_Page&gt;&lt;Periodical&gt;Ann.Intern.Med.&lt;/Periodical&gt;&lt;Volume&gt;148&lt;/Volume&gt;&lt;Issue&gt;2&lt;/Issue&gt;&lt;Address&gt;RAND, Santa Monica, California 90407-2138, USA&lt;/Address&gt;&lt;Web_URL&gt;PM:18195336&lt;/Web_URL&gt;&lt;ZZ_JournalFull&gt;&lt;f name="System"&gt;Ann.Intern.Med.&lt;/f&gt;&lt;/ZZ_JournalFull&gt;&lt;ZZ_WorkformID&gt;1&lt;/ZZ_WorkformID&gt;&lt;/MDL&gt;&lt;/Cite&gt;&lt;/Refman&gt;</w:instrText>
      </w:r>
      <w:r w:rsidRPr="00E13B66">
        <w:rPr>
          <w:rFonts w:ascii="Calibri" w:hAnsi="Calibri" w:cs="Calibri"/>
        </w:rPr>
        <w:fldChar w:fldCharType="separate"/>
      </w:r>
      <w:r w:rsidR="00E13B66" w:rsidRPr="00E13B66">
        <w:rPr>
          <w:rFonts w:ascii="Calibri" w:hAnsi="Calibri" w:cs="Calibri"/>
          <w:vertAlign w:val="superscript"/>
        </w:rPr>
        <w:t>2, 3</w:t>
      </w:r>
      <w:r w:rsidRPr="00E13B66">
        <w:rPr>
          <w:rFonts w:ascii="Calibri" w:hAnsi="Calibri" w:cs="Calibri"/>
        </w:rPr>
        <w:fldChar w:fldCharType="end"/>
      </w:r>
      <w:r w:rsidR="00B530F3" w:rsidRPr="00E13B66">
        <w:rPr>
          <w:rFonts w:ascii="Calibri" w:hAnsi="Calibri" w:cs="Calibri"/>
        </w:rPr>
        <w:t xml:space="preserve"> </w:t>
      </w:r>
      <w:r w:rsidR="0018181E" w:rsidRPr="00E13B66">
        <w:rPr>
          <w:rFonts w:ascii="Calibri" w:hAnsi="Calibri" w:cs="Calibri"/>
          <w:bCs/>
        </w:rPr>
        <w:t xml:space="preserve">De introductie van de CQI als meetstandaard is een reactie </w:t>
      </w:r>
      <w:r w:rsidR="0018181E">
        <w:rPr>
          <w:rFonts w:ascii="Calibri" w:hAnsi="Calibri" w:cs="Calibri"/>
          <w:bCs/>
        </w:rPr>
        <w:t xml:space="preserve">geweest </w:t>
      </w:r>
      <w:r w:rsidR="0018181E" w:rsidRPr="00E13B66">
        <w:rPr>
          <w:rFonts w:ascii="Calibri" w:hAnsi="Calibri" w:cs="Calibri"/>
          <w:bCs/>
        </w:rPr>
        <w:t xml:space="preserve">op de onvergelijkbaarheid van bestaande vragenlijsten en methoden voor het meten van klantervaringen in de Nederlandse gezondheidszorg. </w:t>
      </w:r>
      <w:r w:rsidR="0018181E" w:rsidRPr="00E13B66">
        <w:rPr>
          <w:rFonts w:ascii="Calibri" w:hAnsi="Calibri" w:cs="Calibri"/>
        </w:rPr>
        <w:t xml:space="preserve">CQ-indexen zijn toepasbaar als sturende meetinstrumenten voor verbeteringen van kwaliteit van zorg.  De CQ-index vragenlijsten zijn geschikt voor meerdere doeleinden en resulteren in informatie </w:t>
      </w:r>
      <w:r w:rsidR="0018181E">
        <w:rPr>
          <w:rFonts w:ascii="Calibri" w:hAnsi="Calibri" w:cs="Calibri"/>
        </w:rPr>
        <w:t>voor</w:t>
      </w:r>
      <w:r w:rsidR="0018181E" w:rsidRPr="00E13B66">
        <w:rPr>
          <w:rFonts w:ascii="Calibri" w:hAnsi="Calibri" w:cs="Calibri"/>
        </w:rPr>
        <w:t xml:space="preserve"> verschillende niveaus en voor verschillende partijen, zoals:</w:t>
      </w:r>
    </w:p>
    <w:p w:rsidR="0018181E" w:rsidRPr="00E13B66" w:rsidRDefault="0018181E" w:rsidP="0018181E">
      <w:pPr>
        <w:spacing w:line="360" w:lineRule="auto"/>
        <w:rPr>
          <w:rFonts w:ascii="Calibri" w:hAnsi="Calibri" w:cs="Calibri"/>
        </w:rPr>
      </w:pPr>
      <w:r w:rsidRPr="00E13B66">
        <w:rPr>
          <w:rFonts w:ascii="Calibri" w:hAnsi="Calibri" w:cs="Calibri"/>
        </w:rPr>
        <w:t xml:space="preserve">- </w:t>
      </w:r>
      <w:r w:rsidRPr="00E13B66">
        <w:rPr>
          <w:rFonts w:ascii="Calibri" w:hAnsi="Calibri" w:cs="Calibri"/>
        </w:rPr>
        <w:tab/>
        <w:t>kwaliteit- en verbeterinformatie</w:t>
      </w:r>
      <w:r>
        <w:rPr>
          <w:rFonts w:ascii="Calibri" w:hAnsi="Calibri" w:cs="Calibri"/>
        </w:rPr>
        <w:t xml:space="preserve"> voor </w:t>
      </w:r>
      <w:r w:rsidRPr="00E13B66">
        <w:rPr>
          <w:rFonts w:ascii="Calibri" w:hAnsi="Calibri" w:cs="Calibri"/>
        </w:rPr>
        <w:t>professionals in de zorg</w:t>
      </w:r>
    </w:p>
    <w:p w:rsidR="0018181E" w:rsidRPr="00E13B66" w:rsidRDefault="0018181E" w:rsidP="0018181E">
      <w:pPr>
        <w:spacing w:line="360" w:lineRule="auto"/>
        <w:rPr>
          <w:rFonts w:ascii="Calibri" w:hAnsi="Calibri" w:cs="Calibri"/>
        </w:rPr>
      </w:pPr>
      <w:r>
        <w:rPr>
          <w:rFonts w:ascii="Calibri" w:hAnsi="Calibri" w:cs="Calibri"/>
        </w:rPr>
        <w:t>-</w:t>
      </w:r>
      <w:r>
        <w:rPr>
          <w:rFonts w:ascii="Calibri" w:hAnsi="Calibri" w:cs="Calibri"/>
        </w:rPr>
        <w:tab/>
      </w:r>
      <w:r w:rsidRPr="00E13B66">
        <w:rPr>
          <w:rFonts w:ascii="Calibri" w:hAnsi="Calibri" w:cs="Calibri"/>
        </w:rPr>
        <w:t>keuze-informatie</w:t>
      </w:r>
      <w:r>
        <w:rPr>
          <w:rFonts w:ascii="Calibri" w:hAnsi="Calibri" w:cs="Calibri"/>
        </w:rPr>
        <w:t xml:space="preserve"> voor zorgconsumenten</w:t>
      </w:r>
    </w:p>
    <w:p w:rsidR="0018181E" w:rsidRPr="00E13B66" w:rsidRDefault="0018181E" w:rsidP="0018181E">
      <w:pPr>
        <w:spacing w:line="360" w:lineRule="auto"/>
        <w:rPr>
          <w:rFonts w:ascii="Calibri" w:hAnsi="Calibri" w:cs="Calibri"/>
        </w:rPr>
      </w:pPr>
      <w:r w:rsidRPr="00E13B66">
        <w:rPr>
          <w:rFonts w:ascii="Calibri" w:hAnsi="Calibri" w:cs="Calibri"/>
        </w:rPr>
        <w:t>-</w:t>
      </w:r>
      <w:r w:rsidRPr="00E13B66">
        <w:rPr>
          <w:rFonts w:ascii="Calibri" w:hAnsi="Calibri" w:cs="Calibri"/>
        </w:rPr>
        <w:tab/>
        <w:t>belangenbehartiginginformatie</w:t>
      </w:r>
      <w:r>
        <w:rPr>
          <w:rFonts w:ascii="Calibri" w:hAnsi="Calibri" w:cs="Calibri"/>
        </w:rPr>
        <w:t xml:space="preserve"> voor </w:t>
      </w:r>
      <w:r w:rsidRPr="00E13B66">
        <w:rPr>
          <w:rFonts w:ascii="Calibri" w:hAnsi="Calibri" w:cs="Calibri"/>
        </w:rPr>
        <w:t>pat</w:t>
      </w:r>
      <w:r>
        <w:rPr>
          <w:rFonts w:ascii="Calibri" w:hAnsi="Calibri" w:cs="Calibri"/>
        </w:rPr>
        <w:t>iënten- en cliëntenorganisaties</w:t>
      </w:r>
    </w:p>
    <w:p w:rsidR="0018181E" w:rsidRPr="00E13B66" w:rsidRDefault="0018181E" w:rsidP="0018181E">
      <w:pPr>
        <w:spacing w:line="360" w:lineRule="auto"/>
        <w:rPr>
          <w:rFonts w:ascii="Calibri" w:hAnsi="Calibri" w:cs="Calibri"/>
        </w:rPr>
      </w:pPr>
      <w:r w:rsidRPr="00E13B66">
        <w:rPr>
          <w:rFonts w:ascii="Calibri" w:hAnsi="Calibri" w:cs="Calibri"/>
        </w:rPr>
        <w:t>-</w:t>
      </w:r>
      <w:r w:rsidRPr="00E13B66">
        <w:rPr>
          <w:rFonts w:ascii="Calibri" w:hAnsi="Calibri" w:cs="Calibri"/>
        </w:rPr>
        <w:tab/>
        <w:t xml:space="preserve">zorginkoopinformatie </w:t>
      </w:r>
      <w:r>
        <w:rPr>
          <w:rFonts w:ascii="Calibri" w:hAnsi="Calibri" w:cs="Calibri"/>
        </w:rPr>
        <w:t xml:space="preserve">voor </w:t>
      </w:r>
      <w:r w:rsidRPr="00E13B66">
        <w:rPr>
          <w:rFonts w:ascii="Calibri" w:hAnsi="Calibri" w:cs="Calibri"/>
        </w:rPr>
        <w:t xml:space="preserve">zorgverzekeraars </w:t>
      </w:r>
    </w:p>
    <w:p w:rsidR="0018181E" w:rsidRPr="00E13B66" w:rsidRDefault="0018181E" w:rsidP="0018181E">
      <w:pPr>
        <w:spacing w:line="360" w:lineRule="auto"/>
        <w:rPr>
          <w:rFonts w:ascii="Calibri" w:hAnsi="Calibri" w:cs="Calibri"/>
        </w:rPr>
      </w:pPr>
      <w:r>
        <w:rPr>
          <w:rFonts w:ascii="Calibri" w:hAnsi="Calibri" w:cs="Calibri"/>
        </w:rPr>
        <w:t>-</w:t>
      </w:r>
      <w:r>
        <w:rPr>
          <w:rFonts w:ascii="Calibri" w:hAnsi="Calibri" w:cs="Calibri"/>
        </w:rPr>
        <w:tab/>
      </w:r>
      <w:r w:rsidRPr="00E13B66">
        <w:rPr>
          <w:rFonts w:ascii="Calibri" w:hAnsi="Calibri" w:cs="Calibri"/>
        </w:rPr>
        <w:t>monitorinformatie</w:t>
      </w:r>
      <w:r>
        <w:rPr>
          <w:rFonts w:ascii="Calibri" w:hAnsi="Calibri" w:cs="Calibri"/>
        </w:rPr>
        <w:t xml:space="preserve"> voor de overheid/beleidsorganisaties</w:t>
      </w:r>
      <w:r w:rsidRPr="00E13B66">
        <w:rPr>
          <w:rFonts w:ascii="Calibri" w:hAnsi="Calibri" w:cs="Calibri"/>
        </w:rPr>
        <w:t xml:space="preserve"> </w:t>
      </w:r>
    </w:p>
    <w:p w:rsidR="0018181E" w:rsidRPr="00E13B66" w:rsidRDefault="0018181E" w:rsidP="0018181E">
      <w:pPr>
        <w:spacing w:line="360" w:lineRule="auto"/>
        <w:rPr>
          <w:rFonts w:ascii="Calibri" w:hAnsi="Calibri" w:cs="Calibri"/>
        </w:rPr>
      </w:pPr>
      <w:r w:rsidRPr="00E13B66">
        <w:rPr>
          <w:rFonts w:ascii="Calibri" w:hAnsi="Calibri" w:cs="Calibri"/>
        </w:rPr>
        <w:t>-</w:t>
      </w:r>
      <w:r w:rsidRPr="00E13B66">
        <w:rPr>
          <w:rFonts w:ascii="Calibri" w:hAnsi="Calibri" w:cs="Calibri"/>
        </w:rPr>
        <w:tab/>
        <w:t xml:space="preserve">toezichtinformatie </w:t>
      </w:r>
      <w:r>
        <w:rPr>
          <w:rFonts w:ascii="Calibri" w:hAnsi="Calibri" w:cs="Calibri"/>
        </w:rPr>
        <w:t xml:space="preserve">voor de </w:t>
      </w:r>
      <w:r w:rsidRPr="00E13B66">
        <w:rPr>
          <w:rFonts w:ascii="Calibri" w:hAnsi="Calibri" w:cs="Calibri"/>
        </w:rPr>
        <w:t xml:space="preserve">inspectie </w:t>
      </w:r>
    </w:p>
    <w:p w:rsidR="004C2857" w:rsidRDefault="00DC11DB" w:rsidP="00784213">
      <w:pPr>
        <w:spacing w:line="360" w:lineRule="auto"/>
        <w:rPr>
          <w:rFonts w:ascii="Calibri" w:hAnsi="Calibri" w:cs="Calibri"/>
        </w:rPr>
      </w:pPr>
      <w:r>
        <w:rPr>
          <w:rFonts w:ascii="Calibri" w:hAnsi="Calibri" w:cs="Calibri"/>
        </w:rPr>
        <w:t xml:space="preserve">Het ontwikkelen van een nieuwe CQ-index werd gecontroleerd en bewaakt door de Wetenschappelijke Advies Raad (WAR) van het Centrum Klantervaringen Zorg (CKZ). Per 1 januari 2013 is het CKZ ondergebracht bij het nieuw opgerichte Kwaliteitsinstituut </w:t>
      </w:r>
      <w:r w:rsidR="00A87FF9">
        <w:rPr>
          <w:rFonts w:ascii="Calibri" w:hAnsi="Calibri" w:cs="Calibri"/>
        </w:rPr>
        <w:t xml:space="preserve">dat op </w:t>
      </w:r>
      <w:r w:rsidR="00D85926">
        <w:rPr>
          <w:rFonts w:ascii="Calibri" w:hAnsi="Calibri" w:cs="Calibri"/>
        </w:rPr>
        <w:t>haar</w:t>
      </w:r>
      <w:r w:rsidR="00A87FF9">
        <w:rPr>
          <w:rFonts w:ascii="Calibri" w:hAnsi="Calibri" w:cs="Calibri"/>
        </w:rPr>
        <w:t xml:space="preserve"> beurt is </w:t>
      </w:r>
      <w:r w:rsidR="0018181E">
        <w:rPr>
          <w:rFonts w:ascii="Calibri" w:hAnsi="Calibri" w:cs="Calibri"/>
        </w:rPr>
        <w:t xml:space="preserve">ondergebracht bij </w:t>
      </w:r>
      <w:r>
        <w:rPr>
          <w:rFonts w:ascii="Calibri" w:hAnsi="Calibri" w:cs="Calibri"/>
        </w:rPr>
        <w:t xml:space="preserve">het College voor </w:t>
      </w:r>
      <w:r w:rsidR="0018181E">
        <w:rPr>
          <w:rFonts w:ascii="Calibri" w:hAnsi="Calibri" w:cs="Calibri"/>
        </w:rPr>
        <w:t>z</w:t>
      </w:r>
      <w:r>
        <w:rPr>
          <w:rFonts w:ascii="Calibri" w:hAnsi="Calibri" w:cs="Calibri"/>
        </w:rPr>
        <w:t>orgverzekeringen (C</w:t>
      </w:r>
      <w:r w:rsidR="0018181E">
        <w:rPr>
          <w:rFonts w:ascii="Calibri" w:hAnsi="Calibri" w:cs="Calibri"/>
        </w:rPr>
        <w:t>V</w:t>
      </w:r>
      <w:r>
        <w:rPr>
          <w:rFonts w:ascii="Calibri" w:hAnsi="Calibri" w:cs="Calibri"/>
        </w:rPr>
        <w:t xml:space="preserve">Z). </w:t>
      </w:r>
    </w:p>
    <w:p w:rsidR="004C2857" w:rsidRDefault="004C2857" w:rsidP="004C2857">
      <w:pPr>
        <w:spacing w:line="360" w:lineRule="auto"/>
        <w:rPr>
          <w:rFonts w:ascii="Calibri" w:hAnsi="Calibri" w:cs="Calibri"/>
          <w:bCs/>
        </w:rPr>
      </w:pPr>
      <w:r w:rsidRPr="00E13B66">
        <w:rPr>
          <w:rFonts w:ascii="Calibri" w:hAnsi="Calibri" w:cs="Calibri"/>
          <w:bCs/>
        </w:rPr>
        <w:t>Tot op heden ontbreekt het aan een Nederlands</w:t>
      </w:r>
      <w:r w:rsidR="00F968CD">
        <w:rPr>
          <w:rFonts w:ascii="Calibri" w:hAnsi="Calibri" w:cs="Calibri"/>
          <w:bCs/>
        </w:rPr>
        <w:t>e</w:t>
      </w:r>
      <w:r w:rsidRPr="00E13B66">
        <w:rPr>
          <w:rFonts w:ascii="Calibri" w:hAnsi="Calibri" w:cs="Calibri"/>
          <w:bCs/>
        </w:rPr>
        <w:t xml:space="preserve"> gevalideerde vragenlijst naar de ervaringen van patiënten met de </w:t>
      </w:r>
      <w:r w:rsidR="00F968CD">
        <w:rPr>
          <w:rFonts w:ascii="Calibri" w:hAnsi="Calibri" w:cs="Calibri"/>
          <w:bCs/>
        </w:rPr>
        <w:t>spoedeisende hulp (</w:t>
      </w:r>
      <w:r w:rsidRPr="00E13B66">
        <w:rPr>
          <w:rFonts w:ascii="Calibri" w:hAnsi="Calibri" w:cs="Calibri"/>
          <w:bCs/>
        </w:rPr>
        <w:t>SEH</w:t>
      </w:r>
      <w:r w:rsidR="00F968CD">
        <w:rPr>
          <w:rFonts w:ascii="Calibri" w:hAnsi="Calibri" w:cs="Calibri"/>
          <w:bCs/>
        </w:rPr>
        <w:t>)</w:t>
      </w:r>
      <w:r w:rsidRPr="00E13B66">
        <w:rPr>
          <w:rFonts w:ascii="Calibri" w:hAnsi="Calibri" w:cs="Calibri"/>
          <w:bCs/>
        </w:rPr>
        <w:t xml:space="preserve">. Het Julius Centrum </w:t>
      </w:r>
      <w:r>
        <w:rPr>
          <w:rFonts w:ascii="Calibri" w:hAnsi="Calibri" w:cs="Calibri"/>
          <w:bCs/>
        </w:rPr>
        <w:t xml:space="preserve">voor Gezondheidswetenschappen en Eerstelijns Geneeskunde </w:t>
      </w:r>
      <w:r w:rsidRPr="00E13B66">
        <w:rPr>
          <w:rFonts w:ascii="Calibri" w:hAnsi="Calibri" w:cs="Calibri"/>
          <w:bCs/>
        </w:rPr>
        <w:t xml:space="preserve">heeft het initiatief genomen om een </w:t>
      </w:r>
      <w:r>
        <w:rPr>
          <w:rFonts w:ascii="Calibri" w:hAnsi="Calibri" w:cs="Calibri"/>
          <w:bCs/>
        </w:rPr>
        <w:t>vragenlijst voor de SEH volgens de CQI methodiek te ontwikkelen o</w:t>
      </w:r>
      <w:r w:rsidRPr="00E13B66">
        <w:rPr>
          <w:rFonts w:ascii="Calibri" w:hAnsi="Calibri" w:cs="Calibri"/>
          <w:bCs/>
        </w:rPr>
        <w:t>m na te gaan in hoeverre de zorg patiëntgericht is en om aanknopingspunten te vinden voor verbeteringen</w:t>
      </w:r>
      <w:r>
        <w:rPr>
          <w:rFonts w:ascii="Calibri" w:hAnsi="Calibri" w:cs="Calibri"/>
          <w:bCs/>
        </w:rPr>
        <w:t>. Daarnaast is het meten van de ervaringen van patiënten een potenti</w:t>
      </w:r>
      <w:r w:rsidR="00F968CD">
        <w:rPr>
          <w:rFonts w:ascii="Calibri" w:hAnsi="Calibri" w:cs="Calibri"/>
          <w:bCs/>
        </w:rPr>
        <w:t>ë</w:t>
      </w:r>
      <w:r>
        <w:rPr>
          <w:rFonts w:ascii="Calibri" w:hAnsi="Calibri" w:cs="Calibri"/>
          <w:bCs/>
        </w:rPr>
        <w:t>le indicator om standaardisatie en professionalisering van (inter-) nationale spoedeisende zorg te bewerkstellingen.</w:t>
      </w:r>
      <w:r w:rsidRPr="00E13B66">
        <w:rPr>
          <w:rFonts w:ascii="Calibri" w:hAnsi="Calibri" w:cs="Calibri"/>
          <w:bCs/>
        </w:rPr>
        <w:t xml:space="preserve"> </w:t>
      </w:r>
    </w:p>
    <w:p w:rsidR="004C2857" w:rsidRDefault="004C2857" w:rsidP="00784213">
      <w:pPr>
        <w:spacing w:line="360" w:lineRule="auto"/>
        <w:rPr>
          <w:rFonts w:ascii="Calibri" w:hAnsi="Calibri" w:cs="Calibri"/>
        </w:rPr>
      </w:pPr>
    </w:p>
    <w:p w:rsidR="004C2857" w:rsidRDefault="004C2857" w:rsidP="00784213">
      <w:pPr>
        <w:spacing w:line="360" w:lineRule="auto"/>
        <w:rPr>
          <w:rFonts w:ascii="Calibri" w:hAnsi="Calibri" w:cs="Calibri"/>
        </w:rPr>
      </w:pPr>
    </w:p>
    <w:p w:rsidR="00784213" w:rsidRPr="00E13B66" w:rsidRDefault="00B530F3" w:rsidP="00784213">
      <w:pPr>
        <w:spacing w:line="360" w:lineRule="auto"/>
        <w:rPr>
          <w:rFonts w:ascii="Calibri" w:hAnsi="Calibri" w:cs="Calibri"/>
        </w:rPr>
      </w:pPr>
      <w:r w:rsidRPr="00E13B66">
        <w:rPr>
          <w:rFonts w:ascii="Calibri" w:hAnsi="Calibri" w:cs="Calibri"/>
        </w:rPr>
        <w:lastRenderedPageBreak/>
        <w:t>In deze studie wordt het discriminerend (onderscheidend) vermogen</w:t>
      </w:r>
      <w:r w:rsidR="00400843" w:rsidRPr="00E13B66">
        <w:rPr>
          <w:rFonts w:ascii="Calibri" w:hAnsi="Calibri" w:cs="Calibri"/>
        </w:rPr>
        <w:t xml:space="preserve"> van de </w:t>
      </w:r>
      <w:r w:rsidRPr="00E13B66">
        <w:rPr>
          <w:rFonts w:ascii="Calibri" w:hAnsi="Calibri" w:cs="Calibri"/>
        </w:rPr>
        <w:t>Consumer Quality Index voor de Spoedeisende Hulpafdeling (</w:t>
      </w:r>
      <w:r w:rsidR="00400843" w:rsidRPr="00E13B66">
        <w:rPr>
          <w:rFonts w:ascii="Calibri" w:hAnsi="Calibri" w:cs="Calibri"/>
        </w:rPr>
        <w:t>CQI SEH</w:t>
      </w:r>
      <w:r w:rsidRPr="00E13B66">
        <w:rPr>
          <w:rFonts w:ascii="Calibri" w:hAnsi="Calibri" w:cs="Calibri"/>
        </w:rPr>
        <w:t xml:space="preserve">) bepaald. Met de CQI SEH worden de ervaringen van de patiënten met </w:t>
      </w:r>
      <w:r w:rsidR="008E678E" w:rsidRPr="00E13B66">
        <w:rPr>
          <w:rFonts w:ascii="Calibri" w:hAnsi="Calibri" w:cs="Calibri"/>
        </w:rPr>
        <w:t>de zorg</w:t>
      </w:r>
      <w:r w:rsidR="00425A35" w:rsidRPr="00E13B66">
        <w:rPr>
          <w:rFonts w:ascii="Calibri" w:hAnsi="Calibri" w:cs="Calibri"/>
        </w:rPr>
        <w:t>verlening</w:t>
      </w:r>
      <w:r w:rsidR="00784213" w:rsidRPr="00E13B66">
        <w:rPr>
          <w:rFonts w:ascii="Calibri" w:hAnsi="Calibri" w:cs="Calibri"/>
        </w:rPr>
        <w:t xml:space="preserve"> </w:t>
      </w:r>
      <w:r w:rsidR="006432C2" w:rsidRPr="00E13B66">
        <w:rPr>
          <w:rFonts w:ascii="Calibri" w:hAnsi="Calibri" w:cs="Calibri"/>
        </w:rPr>
        <w:t xml:space="preserve">op de SEH </w:t>
      </w:r>
      <w:r w:rsidRPr="00E13B66">
        <w:rPr>
          <w:rFonts w:ascii="Calibri" w:hAnsi="Calibri" w:cs="Calibri"/>
        </w:rPr>
        <w:t xml:space="preserve">gemeten. Het discriminerend vermogen van de CQI SEH </w:t>
      </w:r>
      <w:r w:rsidR="0018181E">
        <w:rPr>
          <w:rFonts w:ascii="Calibri" w:hAnsi="Calibri" w:cs="Calibri"/>
        </w:rPr>
        <w:t xml:space="preserve">is de mate waarin </w:t>
      </w:r>
      <w:r w:rsidR="006432C2" w:rsidRPr="00E13B66">
        <w:rPr>
          <w:rFonts w:ascii="Calibri" w:hAnsi="Calibri" w:cs="Calibri"/>
        </w:rPr>
        <w:t xml:space="preserve">patiëntenervaringen tussen </w:t>
      </w:r>
      <w:r w:rsidRPr="00E13B66">
        <w:rPr>
          <w:rFonts w:ascii="Calibri" w:hAnsi="Calibri" w:cs="Calibri"/>
        </w:rPr>
        <w:t>SEH</w:t>
      </w:r>
      <w:r w:rsidR="006432C2" w:rsidRPr="00E13B66">
        <w:rPr>
          <w:rFonts w:ascii="Calibri" w:hAnsi="Calibri" w:cs="Calibri"/>
        </w:rPr>
        <w:t>’</w:t>
      </w:r>
      <w:r w:rsidRPr="00E13B66">
        <w:rPr>
          <w:rFonts w:ascii="Calibri" w:hAnsi="Calibri" w:cs="Calibri"/>
        </w:rPr>
        <w:t>s</w:t>
      </w:r>
      <w:r w:rsidR="006432C2" w:rsidRPr="00E13B66">
        <w:rPr>
          <w:rFonts w:ascii="Calibri" w:hAnsi="Calibri" w:cs="Calibri"/>
        </w:rPr>
        <w:t xml:space="preserve"> verschillen en </w:t>
      </w:r>
      <w:r w:rsidR="0018181E">
        <w:rPr>
          <w:rFonts w:ascii="Calibri" w:hAnsi="Calibri" w:cs="Calibri"/>
        </w:rPr>
        <w:t xml:space="preserve">bepaald in hoeverre </w:t>
      </w:r>
      <w:r w:rsidR="006432C2" w:rsidRPr="00E13B66">
        <w:rPr>
          <w:rFonts w:ascii="Calibri" w:hAnsi="Calibri" w:cs="Calibri"/>
        </w:rPr>
        <w:t xml:space="preserve">de kwaliteit van zorg </w:t>
      </w:r>
      <w:r w:rsidR="0018181E">
        <w:rPr>
          <w:rFonts w:ascii="Calibri" w:hAnsi="Calibri" w:cs="Calibri"/>
        </w:rPr>
        <w:t xml:space="preserve">vanuit het perspectief van de </w:t>
      </w:r>
      <w:r w:rsidR="005779B5">
        <w:rPr>
          <w:rFonts w:ascii="Calibri" w:hAnsi="Calibri" w:cs="Calibri"/>
        </w:rPr>
        <w:t>patiënt</w:t>
      </w:r>
      <w:r w:rsidR="0018181E">
        <w:rPr>
          <w:rFonts w:ascii="Calibri" w:hAnsi="Calibri" w:cs="Calibri"/>
        </w:rPr>
        <w:t xml:space="preserve"> </w:t>
      </w:r>
      <w:r w:rsidR="006432C2" w:rsidRPr="00E13B66">
        <w:rPr>
          <w:rFonts w:ascii="Calibri" w:hAnsi="Calibri" w:cs="Calibri"/>
        </w:rPr>
        <w:t>tuss</w:t>
      </w:r>
      <w:r w:rsidR="00F92EA4">
        <w:rPr>
          <w:rFonts w:ascii="Calibri" w:hAnsi="Calibri" w:cs="Calibri"/>
        </w:rPr>
        <w:t>en SEH’s aantoonbaar verschilt. Het</w:t>
      </w:r>
      <w:r w:rsidR="00784213" w:rsidRPr="00E13B66">
        <w:rPr>
          <w:rFonts w:ascii="Calibri" w:hAnsi="Calibri" w:cs="Calibri"/>
        </w:rPr>
        <w:t xml:space="preserve"> inleidende hoofdstuk </w:t>
      </w:r>
      <w:r w:rsidR="00F92EA4">
        <w:rPr>
          <w:rFonts w:ascii="Calibri" w:hAnsi="Calibri" w:cs="Calibri"/>
        </w:rPr>
        <w:t xml:space="preserve">start met </w:t>
      </w:r>
      <w:r w:rsidR="00DC37FD">
        <w:rPr>
          <w:rFonts w:ascii="Calibri" w:hAnsi="Calibri" w:cs="Calibri"/>
        </w:rPr>
        <w:t xml:space="preserve">een </w:t>
      </w:r>
      <w:r w:rsidR="00F92EA4">
        <w:rPr>
          <w:rFonts w:ascii="Calibri" w:hAnsi="Calibri" w:cs="Calibri"/>
        </w:rPr>
        <w:t xml:space="preserve">beknopte </w:t>
      </w:r>
      <w:r w:rsidR="00DC37FD">
        <w:rPr>
          <w:rFonts w:ascii="Calibri" w:hAnsi="Calibri" w:cs="Calibri"/>
        </w:rPr>
        <w:t xml:space="preserve">beschrijving van de </w:t>
      </w:r>
      <w:r w:rsidR="00F92EA4">
        <w:rPr>
          <w:rFonts w:ascii="Calibri" w:hAnsi="Calibri" w:cs="Calibri"/>
        </w:rPr>
        <w:t>omvang en organisatie</w:t>
      </w:r>
      <w:r w:rsidR="00A87FF9">
        <w:rPr>
          <w:rFonts w:ascii="Calibri" w:hAnsi="Calibri" w:cs="Calibri"/>
        </w:rPr>
        <w:t xml:space="preserve"> van</w:t>
      </w:r>
      <w:r w:rsidR="00F92EA4">
        <w:rPr>
          <w:rFonts w:ascii="Calibri" w:hAnsi="Calibri" w:cs="Calibri"/>
        </w:rPr>
        <w:t xml:space="preserve"> </w:t>
      </w:r>
      <w:r w:rsidR="00DC37FD">
        <w:rPr>
          <w:rFonts w:ascii="Calibri" w:hAnsi="Calibri" w:cs="Calibri"/>
        </w:rPr>
        <w:t>spoedzorgverlening</w:t>
      </w:r>
      <w:r w:rsidR="00F92EA4">
        <w:rPr>
          <w:rFonts w:ascii="Calibri" w:hAnsi="Calibri" w:cs="Calibri"/>
        </w:rPr>
        <w:t xml:space="preserve"> op de SEH. In de tweede paragraaf </w:t>
      </w:r>
      <w:r w:rsidR="00F92EA4" w:rsidRPr="00E13B66">
        <w:rPr>
          <w:rFonts w:ascii="Calibri" w:hAnsi="Calibri" w:cs="Calibri"/>
        </w:rPr>
        <w:t xml:space="preserve">wordt een samenvatting gegeven van de resultaten van de eerste fase van het onderzoek </w:t>
      </w:r>
      <w:r w:rsidR="00F92EA4">
        <w:rPr>
          <w:rFonts w:ascii="Calibri" w:hAnsi="Calibri" w:cs="Calibri"/>
        </w:rPr>
        <w:t>over</w:t>
      </w:r>
      <w:r w:rsidR="00F92EA4" w:rsidRPr="00E13B66">
        <w:rPr>
          <w:rFonts w:ascii="Calibri" w:hAnsi="Calibri" w:cs="Calibri"/>
        </w:rPr>
        <w:t xml:space="preserve"> de ontwikkeling van de CQI SEH. </w:t>
      </w:r>
      <w:r w:rsidR="006432C2" w:rsidRPr="00E13B66">
        <w:rPr>
          <w:rFonts w:ascii="Calibri" w:hAnsi="Calibri" w:cs="Calibri"/>
        </w:rPr>
        <w:t>Vervolgen</w:t>
      </w:r>
      <w:r w:rsidR="00E13B66" w:rsidRPr="00E13B66">
        <w:rPr>
          <w:rFonts w:ascii="Calibri" w:hAnsi="Calibri" w:cs="Calibri"/>
        </w:rPr>
        <w:t>s</w:t>
      </w:r>
      <w:r w:rsidR="006432C2" w:rsidRPr="00E13B66">
        <w:rPr>
          <w:rFonts w:ascii="Calibri" w:hAnsi="Calibri" w:cs="Calibri"/>
        </w:rPr>
        <w:t xml:space="preserve"> worden de</w:t>
      </w:r>
      <w:r w:rsidR="00784213" w:rsidRPr="00E13B66">
        <w:rPr>
          <w:rFonts w:ascii="Calibri" w:hAnsi="Calibri" w:cs="Calibri"/>
        </w:rPr>
        <w:t xml:space="preserve"> doelstellingen </w:t>
      </w:r>
      <w:r w:rsidR="008E678E" w:rsidRPr="00E13B66">
        <w:rPr>
          <w:rFonts w:ascii="Calibri" w:hAnsi="Calibri" w:cs="Calibri"/>
        </w:rPr>
        <w:t xml:space="preserve">van </w:t>
      </w:r>
      <w:r w:rsidR="0018181E">
        <w:rPr>
          <w:rFonts w:ascii="Calibri" w:hAnsi="Calibri" w:cs="Calibri"/>
        </w:rPr>
        <w:t xml:space="preserve">het verdere </w:t>
      </w:r>
      <w:r w:rsidR="008E678E" w:rsidRPr="00E13B66">
        <w:rPr>
          <w:rFonts w:ascii="Calibri" w:hAnsi="Calibri" w:cs="Calibri"/>
        </w:rPr>
        <w:t xml:space="preserve">ontwikkeltraject </w:t>
      </w:r>
      <w:r w:rsidR="0018181E">
        <w:rPr>
          <w:rFonts w:ascii="Calibri" w:hAnsi="Calibri" w:cs="Calibri"/>
        </w:rPr>
        <w:t xml:space="preserve">van de CQI SEH beschreven. De laatste paragraaf geeft </w:t>
      </w:r>
      <w:r w:rsidR="00784213" w:rsidRPr="00E13B66">
        <w:rPr>
          <w:rFonts w:ascii="Calibri" w:hAnsi="Calibri" w:cs="Calibri"/>
        </w:rPr>
        <w:t>de opbouw van het rapport</w:t>
      </w:r>
      <w:r w:rsidR="006432C2" w:rsidRPr="00E13B66">
        <w:rPr>
          <w:rFonts w:ascii="Calibri" w:hAnsi="Calibri" w:cs="Calibri"/>
        </w:rPr>
        <w:t xml:space="preserve"> </w:t>
      </w:r>
      <w:r w:rsidR="0018181E">
        <w:rPr>
          <w:rFonts w:ascii="Calibri" w:hAnsi="Calibri" w:cs="Calibri"/>
        </w:rPr>
        <w:t>weer</w:t>
      </w:r>
      <w:r w:rsidR="00784213" w:rsidRPr="00E13B66">
        <w:rPr>
          <w:rFonts w:ascii="Calibri" w:hAnsi="Calibri" w:cs="Calibri"/>
        </w:rPr>
        <w:t>.</w:t>
      </w:r>
    </w:p>
    <w:p w:rsidR="00B343F6" w:rsidRDefault="00B343F6" w:rsidP="00784213">
      <w:pPr>
        <w:spacing w:line="360" w:lineRule="auto"/>
        <w:rPr>
          <w:rFonts w:ascii="Calibri" w:hAnsi="Calibri" w:cs="Calibri"/>
        </w:rPr>
      </w:pPr>
    </w:p>
    <w:p w:rsidR="00F92EA4" w:rsidRDefault="00F92EA4" w:rsidP="000E0FE8">
      <w:pPr>
        <w:pStyle w:val="Kop2"/>
        <w:numPr>
          <w:ilvl w:val="1"/>
          <w:numId w:val="39"/>
        </w:numPr>
      </w:pPr>
      <w:bookmarkStart w:id="16" w:name="_Toc376533737"/>
      <w:r>
        <w:t>Spoedeisende zorgverlening op de SEH</w:t>
      </w:r>
      <w:bookmarkEnd w:id="16"/>
    </w:p>
    <w:p w:rsidR="00F92EA4" w:rsidRDefault="00F92EA4" w:rsidP="00F92EA4">
      <w:pPr>
        <w:pStyle w:val="Kop2"/>
        <w:ind w:left="705"/>
      </w:pPr>
    </w:p>
    <w:p w:rsidR="00F92EA4" w:rsidRPr="00E13B66" w:rsidRDefault="00F92EA4" w:rsidP="00F92EA4">
      <w:pPr>
        <w:spacing w:line="360" w:lineRule="auto"/>
        <w:rPr>
          <w:rFonts w:ascii="Calibri" w:hAnsi="Calibri" w:cs="Calibri"/>
          <w:bCs/>
        </w:rPr>
      </w:pPr>
      <w:r w:rsidRPr="00E13B66">
        <w:rPr>
          <w:rFonts w:ascii="Calibri" w:hAnsi="Calibri" w:cs="Calibri"/>
        </w:rPr>
        <w:t xml:space="preserve">Jaarlijks vinden in totaal </w:t>
      </w:r>
      <w:r>
        <w:rPr>
          <w:rFonts w:ascii="Calibri" w:hAnsi="Calibri" w:cs="Calibri"/>
        </w:rPr>
        <w:t>meer dan twee</w:t>
      </w:r>
      <w:r w:rsidRPr="00E13B66">
        <w:rPr>
          <w:rFonts w:ascii="Calibri" w:hAnsi="Calibri" w:cs="Calibri"/>
        </w:rPr>
        <w:t xml:space="preserve"> miljoen SEH-behandelingen plaats waaronder 870.000 SEH behandelingen in verband met letsel door een ongeval of opzettelijk toegebracht geweld en 930.000 SEH-behandelingen in verband met een ziekte of aandoening</w:t>
      </w:r>
      <w:r>
        <w:rPr>
          <w:rFonts w:ascii="Calibri" w:hAnsi="Calibri" w:cs="Calibri"/>
        </w:rPr>
        <w:t>.</w:t>
      </w:r>
      <w:r w:rsidRPr="00E13B66">
        <w:rPr>
          <w:rFonts w:ascii="Calibri" w:hAnsi="Calibri" w:cs="Calibri"/>
        </w:rPr>
        <w:fldChar w:fldCharType="begin"/>
      </w:r>
      <w:r w:rsidR="006C6A39">
        <w:rPr>
          <w:rFonts w:ascii="Calibri" w:hAnsi="Calibri" w:cs="Calibri"/>
        </w:rPr>
        <w:instrText xml:space="preserve"> ADDIN REFMGR.CITE &lt;Refman&gt;&lt;Cite&gt;&lt;Author&gt;Consument en Veiligheid&lt;/Author&gt;&lt;Year&gt;2008&lt;/Year&gt;&lt;RecNum&gt;140&lt;/RecNum&gt;&lt;IDText&gt;Letsel Informatie Systeem 2004-2008&lt;/IDText&gt;&lt;MDL Ref_Type="Data File"&gt;&lt;Ref_Type&gt;Data File&lt;/Ref_Type&gt;&lt;Ref_ID&gt;140&lt;/Ref_ID&gt;&lt;Title_Primary&gt;Letsel Informatie Systeem 2004-2008&lt;/Title_Primary&gt;&lt;Authors_Primary&gt;Consument en Veiligheid&lt;/Authors_Primary&gt;&lt;Date_Primary&gt;2008&lt;/Date_Primary&gt;&lt;Reprint&gt;Not in File&lt;/Reprint&gt;&lt;ZZ_WorkformID&gt;13&lt;/ZZ_WorkformID&gt;&lt;/MDL&gt;&lt;/Cite&gt;&lt;/Refman&gt;</w:instrText>
      </w:r>
      <w:r w:rsidRPr="00E13B66">
        <w:rPr>
          <w:rFonts w:ascii="Calibri" w:hAnsi="Calibri" w:cs="Calibri"/>
        </w:rPr>
        <w:fldChar w:fldCharType="separate"/>
      </w:r>
      <w:r w:rsidRPr="00F92EA4">
        <w:rPr>
          <w:rFonts w:ascii="Calibri" w:hAnsi="Calibri" w:cs="Calibri"/>
          <w:vertAlign w:val="superscript"/>
        </w:rPr>
        <w:t>4</w:t>
      </w:r>
      <w:r w:rsidRPr="00E13B66">
        <w:rPr>
          <w:rFonts w:ascii="Calibri" w:hAnsi="Calibri" w:cs="Calibri"/>
        </w:rPr>
        <w:fldChar w:fldCharType="end"/>
      </w:r>
      <w:r w:rsidRPr="00E13B66">
        <w:rPr>
          <w:rFonts w:ascii="Calibri" w:hAnsi="Calibri" w:cs="Calibri"/>
        </w:rPr>
        <w:t xml:space="preserve"> </w:t>
      </w:r>
      <w:r w:rsidRPr="00E13B66">
        <w:rPr>
          <w:rFonts w:ascii="Calibri" w:hAnsi="Calibri" w:cs="Calibri"/>
          <w:bCs/>
        </w:rPr>
        <w:t xml:space="preserve">In Nederland zijn </w:t>
      </w:r>
      <w:r>
        <w:rPr>
          <w:rFonts w:ascii="Calibri" w:hAnsi="Calibri" w:cs="Calibri"/>
          <w:bCs/>
        </w:rPr>
        <w:t xml:space="preserve">ongeveer honderd </w:t>
      </w:r>
      <w:r w:rsidRPr="00E13B66">
        <w:rPr>
          <w:rFonts w:ascii="Calibri" w:hAnsi="Calibri" w:cs="Calibri"/>
          <w:bCs/>
        </w:rPr>
        <w:t>SEH´s</w:t>
      </w:r>
      <w:r>
        <w:rPr>
          <w:rFonts w:ascii="Calibri" w:hAnsi="Calibri" w:cs="Calibri"/>
          <w:bCs/>
        </w:rPr>
        <w:t xml:space="preserve"> </w:t>
      </w:r>
      <w:r w:rsidRPr="00E13B66">
        <w:rPr>
          <w:rFonts w:ascii="Calibri" w:hAnsi="Calibri" w:cs="Calibri"/>
          <w:bCs/>
        </w:rPr>
        <w:t xml:space="preserve">van verschillende omvang. Bij een SEH van gemiddelde grootte melden zich jaarlijks </w:t>
      </w:r>
      <w:r>
        <w:rPr>
          <w:rFonts w:ascii="Calibri" w:hAnsi="Calibri" w:cs="Calibri"/>
          <w:bCs/>
        </w:rPr>
        <w:t>20</w:t>
      </w:r>
      <w:r w:rsidRPr="00E13B66">
        <w:rPr>
          <w:rFonts w:ascii="Calibri" w:hAnsi="Calibri" w:cs="Calibri"/>
          <w:bCs/>
        </w:rPr>
        <w:t>.000</w:t>
      </w:r>
      <w:r>
        <w:rPr>
          <w:rFonts w:ascii="Calibri" w:hAnsi="Calibri" w:cs="Calibri"/>
          <w:bCs/>
        </w:rPr>
        <w:t xml:space="preserve"> – 25.000</w:t>
      </w:r>
      <w:r w:rsidRPr="00E13B66">
        <w:rPr>
          <w:rFonts w:ascii="Calibri" w:hAnsi="Calibri" w:cs="Calibri"/>
          <w:bCs/>
        </w:rPr>
        <w:t xml:space="preserve"> patiënten.</w:t>
      </w:r>
      <w:r>
        <w:rPr>
          <w:rFonts w:ascii="Calibri" w:hAnsi="Calibri" w:cs="Calibri"/>
          <w:bCs/>
        </w:rPr>
        <w:t xml:space="preserve"> Het gezondheidszorgsysteem heeft huisartsen aangewezen als poortwachters voor patiënten met een acute zorgvraag, waardoor het merendeel van de patiënten op een SEH verwezen is door een huisarts. Directe verwijzing naar de SEH vindt plaats in het geval van een acute zorgvraag waarbij een ambulance is ingezet. </w:t>
      </w:r>
      <w:r w:rsidR="00D85926">
        <w:rPr>
          <w:rFonts w:ascii="Calibri" w:hAnsi="Calibri" w:cs="Calibri"/>
          <w:bCs/>
        </w:rPr>
        <w:t>De toenemende mate van patiënten die zichzelf direct verwijzen naar de SEH zonder eerst contract te zoeken met hun huisarts of huisartsenpost (HAP) lijkt gestagneerd te zijn</w:t>
      </w:r>
      <w:r>
        <w:rPr>
          <w:rFonts w:ascii="Calibri" w:hAnsi="Calibri" w:cs="Calibri"/>
          <w:bCs/>
        </w:rPr>
        <w:t>.</w:t>
      </w:r>
      <w:r w:rsidR="00D85926">
        <w:rPr>
          <w:rFonts w:ascii="Calibri" w:hAnsi="Calibri" w:cs="Calibri"/>
          <w:bCs/>
        </w:rPr>
        <w:t xml:space="preserve"> De prominentere positie van de HAP als voorportaal bij diverse SEH’s en/of de veranderende </w:t>
      </w:r>
      <w:r w:rsidR="0081257E">
        <w:rPr>
          <w:rFonts w:ascii="Calibri" w:hAnsi="Calibri" w:cs="Calibri"/>
          <w:bCs/>
        </w:rPr>
        <w:t>vergoedingen in</w:t>
      </w:r>
      <w:r w:rsidR="00D85926">
        <w:rPr>
          <w:rFonts w:ascii="Calibri" w:hAnsi="Calibri" w:cs="Calibri"/>
          <w:bCs/>
        </w:rPr>
        <w:t xml:space="preserve"> zorgverzek</w:t>
      </w:r>
      <w:r w:rsidR="00F00AFF">
        <w:rPr>
          <w:rFonts w:ascii="Calibri" w:hAnsi="Calibri" w:cs="Calibri"/>
          <w:bCs/>
        </w:rPr>
        <w:t>e</w:t>
      </w:r>
      <w:r w:rsidR="0081257E">
        <w:rPr>
          <w:rFonts w:ascii="Calibri" w:hAnsi="Calibri" w:cs="Calibri"/>
          <w:bCs/>
        </w:rPr>
        <w:t>ringen</w:t>
      </w:r>
      <w:r w:rsidR="00F00AFF">
        <w:rPr>
          <w:rFonts w:ascii="Calibri" w:hAnsi="Calibri" w:cs="Calibri"/>
          <w:bCs/>
        </w:rPr>
        <w:t xml:space="preserve"> lijken dit effect te veroorzaken.</w:t>
      </w:r>
    </w:p>
    <w:p w:rsidR="00F92EA4" w:rsidRPr="00E13B66" w:rsidRDefault="00F92EA4" w:rsidP="00784213">
      <w:pPr>
        <w:spacing w:line="360" w:lineRule="auto"/>
        <w:rPr>
          <w:rFonts w:ascii="Calibri" w:hAnsi="Calibri" w:cs="Calibri"/>
        </w:rPr>
      </w:pPr>
    </w:p>
    <w:p w:rsidR="00DC37FD" w:rsidRDefault="00DC37FD" w:rsidP="000E0FE8">
      <w:pPr>
        <w:pStyle w:val="Kop2"/>
        <w:numPr>
          <w:ilvl w:val="1"/>
          <w:numId w:val="39"/>
        </w:numPr>
        <w:spacing w:after="200" w:line="360" w:lineRule="auto"/>
        <w:rPr>
          <w:rFonts w:cs="Calibri"/>
        </w:rPr>
      </w:pPr>
      <w:bookmarkStart w:id="17" w:name="_Toc376533738"/>
      <w:r>
        <w:t xml:space="preserve">Samenvatting van de eerste </w:t>
      </w:r>
      <w:r w:rsidR="000F288E">
        <w:t xml:space="preserve">drie </w:t>
      </w:r>
      <w:r>
        <w:t>fase</w:t>
      </w:r>
      <w:r w:rsidR="000F288E">
        <w:t>s</w:t>
      </w:r>
      <w:r>
        <w:t xml:space="preserve"> van de ontwikkeling van de CQI SEH</w:t>
      </w:r>
      <w:bookmarkEnd w:id="17"/>
    </w:p>
    <w:p w:rsidR="004C2857" w:rsidRDefault="004C2857" w:rsidP="004C2857">
      <w:pPr>
        <w:spacing w:after="200" w:line="360" w:lineRule="auto"/>
        <w:rPr>
          <w:rFonts w:ascii="Calibri" w:hAnsi="Calibri" w:cs="Calibri"/>
        </w:rPr>
      </w:pPr>
      <w:r w:rsidRPr="00E13B66">
        <w:rPr>
          <w:rFonts w:ascii="Calibri" w:hAnsi="Calibri" w:cs="Calibri"/>
        </w:rPr>
        <w:t xml:space="preserve">De ontwikkeling van </w:t>
      </w:r>
      <w:r>
        <w:rPr>
          <w:rFonts w:ascii="Calibri" w:hAnsi="Calibri" w:cs="Calibri"/>
        </w:rPr>
        <w:t xml:space="preserve">de CQI </w:t>
      </w:r>
      <w:r w:rsidRPr="00E13B66">
        <w:rPr>
          <w:rFonts w:ascii="Calibri" w:hAnsi="Calibri" w:cs="Calibri"/>
        </w:rPr>
        <w:t xml:space="preserve">SEH volgens de systematiek van de CQ-index kent </w:t>
      </w:r>
      <w:r>
        <w:rPr>
          <w:rFonts w:ascii="Calibri" w:hAnsi="Calibri" w:cs="Calibri"/>
        </w:rPr>
        <w:t>vier</w:t>
      </w:r>
      <w:r w:rsidRPr="00E13B66">
        <w:rPr>
          <w:rFonts w:ascii="Calibri" w:hAnsi="Calibri" w:cs="Calibri"/>
        </w:rPr>
        <w:t xml:space="preserve"> fase</w:t>
      </w:r>
      <w:r>
        <w:rPr>
          <w:rFonts w:ascii="Calibri" w:hAnsi="Calibri" w:cs="Calibri"/>
        </w:rPr>
        <w:t xml:space="preserve">s, die staan </w:t>
      </w:r>
      <w:r w:rsidRPr="00CA6C1C">
        <w:rPr>
          <w:rFonts w:ascii="Calibri" w:hAnsi="Calibri" w:cs="Calibri"/>
        </w:rPr>
        <w:t>beschreven in het handboek ontwikkeling CQI meetinstrumenten</w:t>
      </w:r>
      <w:r w:rsidRPr="00E13B66">
        <w:rPr>
          <w:rFonts w:ascii="Calibri" w:hAnsi="Calibri" w:cs="Calibri"/>
        </w:rPr>
        <w:t>.</w:t>
      </w:r>
      <w:r w:rsidRPr="00E13B66">
        <w:rPr>
          <w:rFonts w:ascii="Calibri" w:hAnsi="Calibri" w:cs="Calibri"/>
        </w:rPr>
        <w:fldChar w:fldCharType="begin"/>
      </w:r>
      <w:r w:rsidR="006C6A39">
        <w:rPr>
          <w:rFonts w:ascii="Calibri" w:hAnsi="Calibri" w:cs="Calibri"/>
        </w:rPr>
        <w:instrText xml:space="preserve"> ADDIN REFMGR.CITE &lt;Refman&gt;&lt;Cite&gt;&lt;Author&gt;Sixma&lt;/Author&gt;&lt;Year&gt;2008&lt;/Year&gt;&lt;RecNum&gt;100&lt;/RecNum&gt;&lt;IDText&gt;Handboek CQI Metingen: richtlijnen en voorschriften voor de ontwikkeling van een CQI meetinstrument.&lt;/IDText&gt;&lt;MDL Ref_Type="Report"&gt;&lt;Ref_Type&gt;Report&lt;/Ref_Type&gt;&lt;Ref_ID&gt;100&lt;/Ref_ID&gt;&lt;Title_Primary&gt;Handboek CQI Metingen: richtlijnen en voorschriften voor de ontwikkeling van een CQI meetinstrument.&lt;/Title_Primary&gt;&lt;Authors_Primary&gt;Sixma,H.&lt;/Authors_Primary&gt;&lt;Authors_Primary&gt;Delnoij,D.&lt;/Authors_Primary&gt;&lt;Date_Primary&gt;2008&lt;/Date_Primary&gt;&lt;Reprint&gt;Not in File&lt;/Reprint&gt;&lt;Pub_Place&gt;Utrecht&lt;/Pub_Place&gt;&lt;Publisher&gt;NIVEL&lt;/Publisher&gt;&lt;ZZ_WorkformID&gt;24&lt;/ZZ_WorkformID&gt;&lt;/MDL&gt;&lt;/Cite&gt;&lt;/Refman&gt;</w:instrText>
      </w:r>
      <w:r w:rsidRPr="00E13B66">
        <w:rPr>
          <w:rFonts w:ascii="Calibri" w:hAnsi="Calibri" w:cs="Calibri"/>
        </w:rPr>
        <w:fldChar w:fldCharType="separate"/>
      </w:r>
      <w:r w:rsidR="00F92EA4" w:rsidRPr="00F92EA4">
        <w:rPr>
          <w:rFonts w:ascii="Calibri" w:hAnsi="Calibri" w:cs="Calibri"/>
          <w:vertAlign w:val="superscript"/>
        </w:rPr>
        <w:t>5</w:t>
      </w:r>
      <w:r w:rsidRPr="00E13B66">
        <w:rPr>
          <w:rFonts w:ascii="Calibri" w:hAnsi="Calibri" w:cs="Calibri"/>
        </w:rPr>
        <w:fldChar w:fldCharType="end"/>
      </w:r>
      <w:r>
        <w:rPr>
          <w:rFonts w:ascii="Calibri" w:hAnsi="Calibri" w:cs="Calibri"/>
        </w:rPr>
        <w:t xml:space="preserve"> </w:t>
      </w:r>
      <w:r w:rsidRPr="00CA6C1C">
        <w:rPr>
          <w:rFonts w:ascii="Calibri" w:hAnsi="Calibri" w:cs="Calibri"/>
        </w:rPr>
        <w:t xml:space="preserve">Bij de ontwikkeling van de CQI SEH is het </w:t>
      </w:r>
      <w:r>
        <w:rPr>
          <w:rFonts w:ascii="Calibri" w:hAnsi="Calibri" w:cs="Calibri"/>
        </w:rPr>
        <w:t>beschreven ontwikkel</w:t>
      </w:r>
      <w:r w:rsidRPr="00CA6C1C">
        <w:rPr>
          <w:rFonts w:ascii="Calibri" w:hAnsi="Calibri" w:cs="Calibri"/>
        </w:rPr>
        <w:t>traject gevolgd</w:t>
      </w:r>
      <w:r>
        <w:rPr>
          <w:rFonts w:ascii="Calibri" w:hAnsi="Calibri" w:cs="Calibri"/>
        </w:rPr>
        <w:t xml:space="preserve">. In deze samenvatting worden de </w:t>
      </w:r>
      <w:r>
        <w:rPr>
          <w:rFonts w:ascii="Calibri" w:hAnsi="Calibri" w:cs="Calibri"/>
        </w:rPr>
        <w:lastRenderedPageBreak/>
        <w:t xml:space="preserve">voornaamste bevindingen uit de eerste drie fases (voorbereidingsfase, constructiefase en psychometrische testfase) beschreven. De vierde fase, het onderzoek naar het discriminerend (onderscheidend) vermogen van de vragenlijst is de aanleiding voor het schrijven van dit vervolg rapport. </w:t>
      </w:r>
    </w:p>
    <w:p w:rsidR="008C4475" w:rsidRDefault="00E52BCC" w:rsidP="004C2857">
      <w:pPr>
        <w:spacing w:after="200" w:line="360" w:lineRule="auto"/>
        <w:rPr>
          <w:rFonts w:ascii="Calibri" w:hAnsi="Calibri" w:cs="Calibri"/>
        </w:rPr>
      </w:pPr>
      <w:r w:rsidRPr="00E52BCC">
        <w:rPr>
          <w:rFonts w:ascii="Calibri" w:hAnsi="Calibri" w:cs="Calibri"/>
        </w:rPr>
        <w:t xml:space="preserve">In </w:t>
      </w:r>
      <w:r>
        <w:rPr>
          <w:rFonts w:ascii="Calibri" w:hAnsi="Calibri" w:cs="Calibri"/>
        </w:rPr>
        <w:t xml:space="preserve">de voorbereidende fase waarin de </w:t>
      </w:r>
      <w:r w:rsidR="00CA6C1C" w:rsidRPr="00CA6C1C">
        <w:rPr>
          <w:rFonts w:ascii="Calibri" w:hAnsi="Calibri" w:cs="Calibri"/>
        </w:rPr>
        <w:t xml:space="preserve">kwaliteitsaspecten </w:t>
      </w:r>
      <w:r>
        <w:rPr>
          <w:rFonts w:ascii="Calibri" w:hAnsi="Calibri" w:cs="Calibri"/>
        </w:rPr>
        <w:t xml:space="preserve">van de zorgverlening werden geselecteerd is </w:t>
      </w:r>
      <w:r w:rsidR="00CA6C1C" w:rsidRPr="00CA6C1C">
        <w:rPr>
          <w:rFonts w:ascii="Calibri" w:hAnsi="Calibri" w:cs="Calibri"/>
        </w:rPr>
        <w:t>een literatuurstudie</w:t>
      </w:r>
      <w:r>
        <w:rPr>
          <w:rFonts w:ascii="Calibri" w:hAnsi="Calibri" w:cs="Calibri"/>
        </w:rPr>
        <w:t xml:space="preserve"> uitgevoerd. Daarnaast zijn </w:t>
      </w:r>
      <w:r w:rsidR="00CA6C1C" w:rsidRPr="00CA6C1C">
        <w:rPr>
          <w:rFonts w:ascii="Calibri" w:hAnsi="Calibri" w:cs="Calibri"/>
        </w:rPr>
        <w:t>bestaande vragenlijsten</w:t>
      </w:r>
      <w:r>
        <w:rPr>
          <w:rFonts w:ascii="Calibri" w:hAnsi="Calibri" w:cs="Calibri"/>
        </w:rPr>
        <w:t xml:space="preserve"> over de zorgverlening op de SEH</w:t>
      </w:r>
      <w:r w:rsidR="00CA6C1C" w:rsidRPr="00CA6C1C">
        <w:rPr>
          <w:rFonts w:ascii="Calibri" w:hAnsi="Calibri" w:cs="Calibri"/>
        </w:rPr>
        <w:t>, interviews met experts op het gebied van spoedeisende hulp</w:t>
      </w:r>
      <w:r w:rsidR="00E86178">
        <w:rPr>
          <w:rFonts w:ascii="Calibri" w:hAnsi="Calibri" w:cs="Calibri"/>
        </w:rPr>
        <w:t>verlening</w:t>
      </w:r>
      <w:r w:rsidR="00CA6C1C" w:rsidRPr="00CA6C1C">
        <w:rPr>
          <w:rFonts w:ascii="Calibri" w:hAnsi="Calibri" w:cs="Calibri"/>
        </w:rPr>
        <w:t xml:space="preserve"> en focusgroepsgesprekken met patiënten</w:t>
      </w:r>
      <w:r>
        <w:rPr>
          <w:rFonts w:ascii="Calibri" w:hAnsi="Calibri" w:cs="Calibri"/>
        </w:rPr>
        <w:t xml:space="preserve"> gebruikt voor het selecteren van </w:t>
      </w:r>
      <w:r w:rsidR="00E86178">
        <w:rPr>
          <w:rFonts w:ascii="Calibri" w:hAnsi="Calibri" w:cs="Calibri"/>
        </w:rPr>
        <w:t>relevante</w:t>
      </w:r>
      <w:r>
        <w:rPr>
          <w:rFonts w:ascii="Calibri" w:hAnsi="Calibri" w:cs="Calibri"/>
        </w:rPr>
        <w:t xml:space="preserve"> kwaliteitsaspecten</w:t>
      </w:r>
      <w:r w:rsidR="00CA6C1C" w:rsidRPr="00CA6C1C">
        <w:rPr>
          <w:rFonts w:ascii="Calibri" w:hAnsi="Calibri" w:cs="Calibri"/>
        </w:rPr>
        <w:t xml:space="preserve">. De belangrijkste kwaliteitsaspecten die naar voren kwamen waren: bereikbaarheid, bejegening, wachttijden, deskundigheid, triage, behandeling, communicatie, informatie, pijnmanagement, nazorg, privacy, familie/begeleiding, omgeving en algemene waardering. </w:t>
      </w:r>
      <w:r w:rsidR="002E77EF">
        <w:rPr>
          <w:rFonts w:ascii="Calibri" w:hAnsi="Calibri" w:cs="Calibri"/>
        </w:rPr>
        <w:t xml:space="preserve">Op deze kwaliteitsaspecten is bij het samenstellen van de vragenlijst voortgeborduurd. </w:t>
      </w:r>
      <w:r w:rsidR="00CA6C1C" w:rsidRPr="00CA6C1C">
        <w:rPr>
          <w:rFonts w:ascii="Calibri" w:hAnsi="Calibri" w:cs="Calibri"/>
        </w:rPr>
        <w:t>Na het afnemen van tien cognitieve interviews</w:t>
      </w:r>
      <w:r w:rsidR="002E77EF">
        <w:rPr>
          <w:rFonts w:ascii="Calibri" w:hAnsi="Calibri" w:cs="Calibri"/>
        </w:rPr>
        <w:t xml:space="preserve"> bij SEH patiënten over de eerste versie van de CQI SEH</w:t>
      </w:r>
      <w:r w:rsidR="00CA6C1C" w:rsidRPr="00CA6C1C">
        <w:rPr>
          <w:rFonts w:ascii="Calibri" w:hAnsi="Calibri" w:cs="Calibri"/>
        </w:rPr>
        <w:t xml:space="preserve">, waarin </w:t>
      </w:r>
      <w:r w:rsidR="00CA6C1C" w:rsidRPr="00E86178">
        <w:rPr>
          <w:rFonts w:ascii="Calibri" w:hAnsi="Calibri" w:cs="Calibri"/>
        </w:rPr>
        <w:t>voornamelijk</w:t>
      </w:r>
      <w:r w:rsidR="00CA6C1C" w:rsidRPr="00CA6C1C">
        <w:rPr>
          <w:rFonts w:ascii="Calibri" w:hAnsi="Calibri" w:cs="Calibri"/>
        </w:rPr>
        <w:t xml:space="preserve"> de duidelijkheid en begrijpelijkheid van de vraagstellingen w</w:t>
      </w:r>
      <w:r w:rsidR="00E86178">
        <w:rPr>
          <w:rFonts w:ascii="Calibri" w:hAnsi="Calibri" w:cs="Calibri"/>
        </w:rPr>
        <w:t>erd</w:t>
      </w:r>
      <w:r w:rsidR="00CA6C1C" w:rsidRPr="00CA6C1C">
        <w:rPr>
          <w:rFonts w:ascii="Calibri" w:hAnsi="Calibri" w:cs="Calibri"/>
        </w:rPr>
        <w:t xml:space="preserve"> getoetst, werd de de CQI SEH aangepast in een tweede versie. Deze tweede versie </w:t>
      </w:r>
      <w:r w:rsidR="00971CBD">
        <w:rPr>
          <w:rFonts w:ascii="Calibri" w:hAnsi="Calibri" w:cs="Calibri"/>
        </w:rPr>
        <w:t>werd</w:t>
      </w:r>
      <w:r w:rsidR="00971CBD" w:rsidRPr="00CA6C1C">
        <w:rPr>
          <w:rFonts w:ascii="Calibri" w:hAnsi="Calibri" w:cs="Calibri"/>
        </w:rPr>
        <w:t xml:space="preserve"> </w:t>
      </w:r>
      <w:r w:rsidR="00CA6C1C" w:rsidRPr="00CA6C1C">
        <w:rPr>
          <w:rFonts w:ascii="Calibri" w:hAnsi="Calibri" w:cs="Calibri"/>
        </w:rPr>
        <w:t xml:space="preserve">hierna voorgelegd aan de </w:t>
      </w:r>
      <w:r w:rsidR="008D4B26">
        <w:rPr>
          <w:rFonts w:ascii="Calibri" w:hAnsi="Calibri" w:cs="Calibri"/>
        </w:rPr>
        <w:t>Wetenschappelijke Advies Raad (</w:t>
      </w:r>
      <w:r w:rsidR="00CA6C1C" w:rsidRPr="00CA6C1C">
        <w:rPr>
          <w:rFonts w:ascii="Calibri" w:hAnsi="Calibri" w:cs="Calibri"/>
        </w:rPr>
        <w:t>WAR</w:t>
      </w:r>
      <w:r w:rsidR="008D4B26">
        <w:rPr>
          <w:rFonts w:ascii="Calibri" w:hAnsi="Calibri" w:cs="Calibri"/>
        </w:rPr>
        <w:t>)</w:t>
      </w:r>
      <w:r w:rsidR="00CA6C1C" w:rsidRPr="00CA6C1C">
        <w:rPr>
          <w:rFonts w:ascii="Calibri" w:hAnsi="Calibri" w:cs="Calibri"/>
        </w:rPr>
        <w:t xml:space="preserve"> van het </w:t>
      </w:r>
      <w:r w:rsidR="008D4B26">
        <w:rPr>
          <w:rFonts w:ascii="Calibri" w:hAnsi="Calibri" w:cs="Calibri"/>
        </w:rPr>
        <w:t>Centrum Klantervaringen Zorg (</w:t>
      </w:r>
      <w:r w:rsidR="00CA6C1C" w:rsidRPr="00CA6C1C">
        <w:rPr>
          <w:rFonts w:ascii="Calibri" w:hAnsi="Calibri" w:cs="Calibri"/>
        </w:rPr>
        <w:t>CKZ</w:t>
      </w:r>
      <w:r w:rsidR="008D4B26">
        <w:rPr>
          <w:rFonts w:ascii="Calibri" w:hAnsi="Calibri" w:cs="Calibri"/>
        </w:rPr>
        <w:t>)</w:t>
      </w:r>
      <w:r w:rsidR="00CA6C1C" w:rsidRPr="00CA6C1C">
        <w:rPr>
          <w:rFonts w:ascii="Calibri" w:hAnsi="Calibri" w:cs="Calibri"/>
        </w:rPr>
        <w:t>, waarna de volgende versie tot stand kwam.</w:t>
      </w:r>
      <w:r w:rsidR="008D4B26">
        <w:rPr>
          <w:rFonts w:ascii="Calibri" w:hAnsi="Calibri" w:cs="Calibri"/>
        </w:rPr>
        <w:t xml:space="preserve"> </w:t>
      </w:r>
      <w:r w:rsidR="00CA6C1C" w:rsidRPr="00CA6C1C">
        <w:rPr>
          <w:rFonts w:ascii="Calibri" w:hAnsi="Calibri" w:cs="Calibri"/>
        </w:rPr>
        <w:t xml:space="preserve">De derde versie van de CQI </w:t>
      </w:r>
      <w:r w:rsidR="00E86178">
        <w:rPr>
          <w:rFonts w:ascii="Calibri" w:hAnsi="Calibri" w:cs="Calibri"/>
        </w:rPr>
        <w:t>werd</w:t>
      </w:r>
      <w:r w:rsidR="00CA6C1C" w:rsidRPr="00CA6C1C">
        <w:rPr>
          <w:rFonts w:ascii="Calibri" w:hAnsi="Calibri" w:cs="Calibri"/>
        </w:rPr>
        <w:t xml:space="preserve"> in januari 2010 uitgezet onder 600 patiënten </w:t>
      </w:r>
      <w:r w:rsidR="008D4B26">
        <w:rPr>
          <w:rFonts w:ascii="Calibri" w:hAnsi="Calibri" w:cs="Calibri"/>
        </w:rPr>
        <w:t xml:space="preserve">die de </w:t>
      </w:r>
      <w:r w:rsidR="00CA6C1C" w:rsidRPr="00CA6C1C">
        <w:rPr>
          <w:rFonts w:ascii="Calibri" w:hAnsi="Calibri" w:cs="Calibri"/>
        </w:rPr>
        <w:t>SEH van het Meander Medisch Centrum in Amersfoort</w:t>
      </w:r>
      <w:r w:rsidR="008D4B26">
        <w:rPr>
          <w:rFonts w:ascii="Calibri" w:hAnsi="Calibri" w:cs="Calibri"/>
        </w:rPr>
        <w:t xml:space="preserve"> hadden bezocht. </w:t>
      </w:r>
      <w:r w:rsidR="00CA6C1C" w:rsidRPr="00CA6C1C">
        <w:rPr>
          <w:rFonts w:ascii="Calibri" w:hAnsi="Calibri" w:cs="Calibri"/>
        </w:rPr>
        <w:t xml:space="preserve">De psychometrische analyses zijn uitgevoerd op </w:t>
      </w:r>
      <w:r w:rsidR="00E86178">
        <w:rPr>
          <w:rFonts w:ascii="Calibri" w:hAnsi="Calibri" w:cs="Calibri"/>
        </w:rPr>
        <w:t>het data</w:t>
      </w:r>
      <w:r w:rsidR="00CA6C1C" w:rsidRPr="00CA6C1C">
        <w:rPr>
          <w:rFonts w:ascii="Calibri" w:hAnsi="Calibri" w:cs="Calibri"/>
        </w:rPr>
        <w:t>be</w:t>
      </w:r>
      <w:r w:rsidR="00F04A33">
        <w:rPr>
          <w:rFonts w:ascii="Calibri" w:hAnsi="Calibri" w:cs="Calibri"/>
        </w:rPr>
        <w:t xml:space="preserve">stand </w:t>
      </w:r>
      <w:r w:rsidR="00E86178">
        <w:rPr>
          <w:rFonts w:ascii="Calibri" w:hAnsi="Calibri" w:cs="Calibri"/>
        </w:rPr>
        <w:t xml:space="preserve">met de ervaringen </w:t>
      </w:r>
      <w:r w:rsidR="00F04A33">
        <w:rPr>
          <w:rFonts w:ascii="Calibri" w:hAnsi="Calibri" w:cs="Calibri"/>
        </w:rPr>
        <w:t>van 344 respondenten (netto respons is 53%</w:t>
      </w:r>
      <w:r w:rsidR="00CA6C1C" w:rsidRPr="00CA6C1C">
        <w:rPr>
          <w:rFonts w:ascii="Calibri" w:hAnsi="Calibri" w:cs="Calibri"/>
        </w:rPr>
        <w:t xml:space="preserve">). Aan de hand van factor- en betrouwbaarheidsanalyses </w:t>
      </w:r>
      <w:r w:rsidR="00E86178">
        <w:rPr>
          <w:rFonts w:ascii="Calibri" w:hAnsi="Calibri" w:cs="Calibri"/>
        </w:rPr>
        <w:t>werd</w:t>
      </w:r>
      <w:r w:rsidR="00CA6C1C" w:rsidRPr="00CA6C1C">
        <w:rPr>
          <w:rFonts w:ascii="Calibri" w:hAnsi="Calibri" w:cs="Calibri"/>
        </w:rPr>
        <w:t xml:space="preserve"> de onderliggende structuur van de vragenlijst bepaald. </w:t>
      </w:r>
      <w:r w:rsidR="003266D6">
        <w:rPr>
          <w:rFonts w:ascii="Calibri" w:hAnsi="Calibri" w:cs="Calibri"/>
        </w:rPr>
        <w:t>E</w:t>
      </w:r>
      <w:r w:rsidR="003266D6" w:rsidRPr="00CA6C1C">
        <w:rPr>
          <w:rFonts w:ascii="Calibri" w:hAnsi="Calibri" w:cs="Calibri"/>
        </w:rPr>
        <w:t>en vergelijking tussen</w:t>
      </w:r>
      <w:r w:rsidR="003266D6">
        <w:rPr>
          <w:rFonts w:ascii="Calibri" w:hAnsi="Calibri" w:cs="Calibri"/>
        </w:rPr>
        <w:t xml:space="preserve"> patiëntenervaringen van verschillende SEH’s op basis van domeinen is </w:t>
      </w:r>
      <w:r w:rsidR="003266D6" w:rsidRPr="00CA6C1C">
        <w:rPr>
          <w:rFonts w:ascii="Calibri" w:hAnsi="Calibri" w:cs="Calibri"/>
        </w:rPr>
        <w:t>betrouwbaarder dan een vergelijking op itemniveau.</w:t>
      </w:r>
      <w:r w:rsidR="003266D6">
        <w:rPr>
          <w:rFonts w:ascii="Calibri" w:hAnsi="Calibri" w:cs="Calibri"/>
        </w:rPr>
        <w:t xml:space="preserve"> </w:t>
      </w:r>
      <w:r w:rsidR="00CA6C1C" w:rsidRPr="00CA6C1C">
        <w:rPr>
          <w:rFonts w:ascii="Calibri" w:hAnsi="Calibri" w:cs="Calibri"/>
        </w:rPr>
        <w:t>Als de criteria, die opgenomen staan in het handboek</w:t>
      </w:r>
      <w:r w:rsidR="00E86178">
        <w:rPr>
          <w:rFonts w:ascii="Calibri" w:hAnsi="Calibri" w:cs="Calibri"/>
        </w:rPr>
        <w:t xml:space="preserve"> over het</w:t>
      </w:r>
      <w:r w:rsidR="00CA6C1C" w:rsidRPr="00CA6C1C">
        <w:rPr>
          <w:rFonts w:ascii="Calibri" w:hAnsi="Calibri" w:cs="Calibri"/>
        </w:rPr>
        <w:t xml:space="preserve"> ontwikkeltraject van het CKZ</w:t>
      </w:r>
      <w:r w:rsidR="00E86178">
        <w:rPr>
          <w:rFonts w:ascii="Calibri" w:hAnsi="Calibri" w:cs="Calibri"/>
        </w:rPr>
        <w:t>,</w:t>
      </w:r>
      <w:r w:rsidR="00CA6C1C" w:rsidRPr="00CA6C1C">
        <w:rPr>
          <w:rFonts w:ascii="Calibri" w:hAnsi="Calibri" w:cs="Calibri"/>
        </w:rPr>
        <w:t xml:space="preserve"> allen strikt w</w:t>
      </w:r>
      <w:r w:rsidR="00F04A33">
        <w:rPr>
          <w:rFonts w:ascii="Calibri" w:hAnsi="Calibri" w:cs="Calibri"/>
        </w:rPr>
        <w:t xml:space="preserve">erden toegepast resulteerde de factor analyse in </w:t>
      </w:r>
      <w:r w:rsidR="00CA6C1C" w:rsidRPr="00CA6C1C">
        <w:rPr>
          <w:rFonts w:ascii="Calibri" w:hAnsi="Calibri" w:cs="Calibri"/>
        </w:rPr>
        <w:t>twee</w:t>
      </w:r>
      <w:r w:rsidR="002E77EF">
        <w:rPr>
          <w:rFonts w:ascii="Calibri" w:hAnsi="Calibri" w:cs="Calibri"/>
        </w:rPr>
        <w:t xml:space="preserve"> betrouwbare</w:t>
      </w:r>
      <w:r w:rsidR="00CA6C1C" w:rsidRPr="00CA6C1C">
        <w:rPr>
          <w:rFonts w:ascii="Calibri" w:hAnsi="Calibri" w:cs="Calibri"/>
        </w:rPr>
        <w:t xml:space="preserve"> domeinen</w:t>
      </w:r>
      <w:r w:rsidR="00F04A33">
        <w:rPr>
          <w:rFonts w:ascii="Calibri" w:hAnsi="Calibri" w:cs="Calibri"/>
        </w:rPr>
        <w:t xml:space="preserve">. </w:t>
      </w:r>
      <w:r w:rsidR="00CA6C1C" w:rsidRPr="00CA6C1C">
        <w:rPr>
          <w:rFonts w:ascii="Calibri" w:hAnsi="Calibri" w:cs="Calibri"/>
        </w:rPr>
        <w:t xml:space="preserve">Op basis van de inhoud </w:t>
      </w:r>
      <w:r w:rsidR="00F04A33">
        <w:rPr>
          <w:rFonts w:ascii="Calibri" w:hAnsi="Calibri" w:cs="Calibri"/>
        </w:rPr>
        <w:t>van een tweede factor analyse die niet volledig voldeed aan de criteria</w:t>
      </w:r>
      <w:r w:rsidR="003266D6">
        <w:rPr>
          <w:rFonts w:ascii="Calibri" w:hAnsi="Calibri" w:cs="Calibri"/>
        </w:rPr>
        <w:t xml:space="preserve"> (</w:t>
      </w:r>
      <w:r w:rsidR="002E77EF" w:rsidRPr="00CA6C1C">
        <w:rPr>
          <w:rFonts w:ascii="Calibri" w:hAnsi="Calibri" w:cs="Calibri"/>
        </w:rPr>
        <w:t>Bar</w:t>
      </w:r>
      <w:r w:rsidR="002E77EF">
        <w:rPr>
          <w:rFonts w:ascii="Calibri" w:hAnsi="Calibri" w:cs="Calibri"/>
        </w:rPr>
        <w:t>t</w:t>
      </w:r>
      <w:r w:rsidR="002E77EF" w:rsidRPr="00CA6C1C">
        <w:rPr>
          <w:rFonts w:ascii="Calibri" w:hAnsi="Calibri" w:cs="Calibri"/>
        </w:rPr>
        <w:t>lett</w:t>
      </w:r>
      <w:r w:rsidR="002E77EF">
        <w:rPr>
          <w:rFonts w:ascii="Calibri" w:hAnsi="Calibri" w:cs="Calibri"/>
        </w:rPr>
        <w:t>’</w:t>
      </w:r>
      <w:r w:rsidR="002E77EF" w:rsidRPr="00CA6C1C">
        <w:rPr>
          <w:rFonts w:ascii="Calibri" w:hAnsi="Calibri" w:cs="Calibri"/>
        </w:rPr>
        <w:t>s</w:t>
      </w:r>
      <w:r w:rsidR="003266D6" w:rsidRPr="00CA6C1C">
        <w:rPr>
          <w:rFonts w:ascii="Calibri" w:hAnsi="Calibri" w:cs="Calibri"/>
        </w:rPr>
        <w:t xml:space="preserve"> test of sphericity </w:t>
      </w:r>
      <w:r w:rsidR="00E86178">
        <w:rPr>
          <w:rFonts w:ascii="Calibri" w:hAnsi="Calibri" w:cs="Calibri"/>
        </w:rPr>
        <w:t>was</w:t>
      </w:r>
      <w:r w:rsidR="003266D6" w:rsidRPr="00CA6C1C">
        <w:rPr>
          <w:rFonts w:ascii="Calibri" w:hAnsi="Calibri" w:cs="Calibri"/>
        </w:rPr>
        <w:t xml:space="preserve"> niet significant</w:t>
      </w:r>
      <w:r w:rsidR="003266D6">
        <w:rPr>
          <w:rFonts w:ascii="Calibri" w:hAnsi="Calibri" w:cs="Calibri"/>
        </w:rPr>
        <w:t>)</w:t>
      </w:r>
      <w:r w:rsidR="00F04A33">
        <w:rPr>
          <w:rFonts w:ascii="Calibri" w:hAnsi="Calibri" w:cs="Calibri"/>
        </w:rPr>
        <w:t xml:space="preserve"> werd</w:t>
      </w:r>
      <w:r w:rsidR="00CA6C1C" w:rsidRPr="00CA6C1C">
        <w:rPr>
          <w:rFonts w:ascii="Calibri" w:hAnsi="Calibri" w:cs="Calibri"/>
        </w:rPr>
        <w:t xml:space="preserve"> gekozen voor een analyse die vijf goed interpreteerbare en betrouwbare domeinen oplever</w:t>
      </w:r>
      <w:r w:rsidR="00F04A33">
        <w:rPr>
          <w:rFonts w:ascii="Calibri" w:hAnsi="Calibri" w:cs="Calibri"/>
        </w:rPr>
        <w:t>de</w:t>
      </w:r>
      <w:r w:rsidR="003266D6">
        <w:rPr>
          <w:rFonts w:ascii="Calibri" w:hAnsi="Calibri" w:cs="Calibri"/>
        </w:rPr>
        <w:t>.</w:t>
      </w:r>
      <w:r w:rsidR="00E86178">
        <w:rPr>
          <w:rFonts w:ascii="Calibri" w:hAnsi="Calibri" w:cs="Calibri"/>
        </w:rPr>
        <w:t xml:space="preserve"> De betrouwbaarheid van de domeinen werd bepaald door Cronbach’s alpha </w:t>
      </w:r>
      <w:r w:rsidR="002E77EF">
        <w:rPr>
          <w:rFonts w:ascii="Calibri" w:hAnsi="Calibri" w:cs="Calibri"/>
        </w:rPr>
        <w:t>coëfficiënt</w:t>
      </w:r>
      <w:r w:rsidR="00E86178">
        <w:rPr>
          <w:rFonts w:ascii="Calibri" w:hAnsi="Calibri" w:cs="Calibri"/>
        </w:rPr>
        <w:t xml:space="preserve"> (α), waarbij 0,60 als een ondergrens werd aangehouden.</w:t>
      </w:r>
      <w:r w:rsidR="00CA6C1C" w:rsidRPr="00CA6C1C">
        <w:rPr>
          <w:rFonts w:ascii="Calibri" w:hAnsi="Calibri" w:cs="Calibri"/>
        </w:rPr>
        <w:t xml:space="preserve"> </w:t>
      </w:r>
    </w:p>
    <w:p w:rsidR="008C4475" w:rsidRDefault="008C4475" w:rsidP="004C2857">
      <w:pPr>
        <w:spacing w:after="200" w:line="360" w:lineRule="auto"/>
        <w:rPr>
          <w:rFonts w:ascii="Calibri" w:hAnsi="Calibri" w:cs="Calibri"/>
        </w:rPr>
      </w:pPr>
    </w:p>
    <w:p w:rsidR="008C4475" w:rsidRDefault="008C4475" w:rsidP="004C2857">
      <w:pPr>
        <w:spacing w:after="200" w:line="360" w:lineRule="auto"/>
        <w:rPr>
          <w:rFonts w:ascii="Calibri" w:hAnsi="Calibri" w:cs="Calibri"/>
        </w:rPr>
      </w:pPr>
    </w:p>
    <w:p w:rsidR="00E86178" w:rsidRDefault="00CA6C1C" w:rsidP="004C2857">
      <w:pPr>
        <w:spacing w:after="200" w:line="360" w:lineRule="auto"/>
        <w:rPr>
          <w:rFonts w:ascii="Calibri" w:hAnsi="Calibri" w:cs="Calibri"/>
        </w:rPr>
      </w:pPr>
      <w:r w:rsidRPr="00CA6C1C">
        <w:rPr>
          <w:rFonts w:ascii="Calibri" w:hAnsi="Calibri" w:cs="Calibri"/>
        </w:rPr>
        <w:t xml:space="preserve">De vijf domeinen </w:t>
      </w:r>
      <w:r w:rsidR="003266D6">
        <w:rPr>
          <w:rFonts w:ascii="Calibri" w:hAnsi="Calibri" w:cs="Calibri"/>
        </w:rPr>
        <w:t xml:space="preserve">van de </w:t>
      </w:r>
      <w:r w:rsidRPr="00CA6C1C">
        <w:rPr>
          <w:rFonts w:ascii="Calibri" w:hAnsi="Calibri" w:cs="Calibri"/>
        </w:rPr>
        <w:t xml:space="preserve">CQI SEH </w:t>
      </w:r>
      <w:r w:rsidR="002E77EF">
        <w:rPr>
          <w:rFonts w:ascii="Calibri" w:hAnsi="Calibri" w:cs="Calibri"/>
        </w:rPr>
        <w:t>waren</w:t>
      </w:r>
      <w:r w:rsidRPr="00CA6C1C">
        <w:rPr>
          <w:rFonts w:ascii="Calibri" w:hAnsi="Calibri" w:cs="Calibri"/>
        </w:rPr>
        <w:t>:</w:t>
      </w:r>
      <w:r w:rsidR="003266D6">
        <w:rPr>
          <w:rFonts w:ascii="Calibri" w:hAnsi="Calibri" w:cs="Calibri"/>
        </w:rPr>
        <w:t xml:space="preserve"> </w:t>
      </w:r>
    </w:p>
    <w:p w:rsidR="00E86178" w:rsidRPr="0026671C" w:rsidRDefault="003266D6" w:rsidP="0026671C">
      <w:pPr>
        <w:pStyle w:val="Lijstnummering"/>
        <w:spacing w:line="360" w:lineRule="auto"/>
        <w:rPr>
          <w:rFonts w:ascii="Calibri" w:hAnsi="Calibri" w:cs="Calibri"/>
        </w:rPr>
      </w:pPr>
      <w:r w:rsidRPr="0026671C">
        <w:rPr>
          <w:rFonts w:ascii="Calibri" w:hAnsi="Calibri" w:cs="Calibri"/>
        </w:rPr>
        <w:t xml:space="preserve">Behandeling en attitude van de zorgverleners (α=0,90); </w:t>
      </w:r>
    </w:p>
    <w:p w:rsidR="00E86178" w:rsidRPr="0026671C" w:rsidRDefault="003266D6" w:rsidP="0026671C">
      <w:pPr>
        <w:pStyle w:val="Lijstnummering"/>
        <w:spacing w:line="360" w:lineRule="auto"/>
        <w:rPr>
          <w:rFonts w:ascii="Calibri" w:hAnsi="Calibri" w:cs="Calibri"/>
        </w:rPr>
      </w:pPr>
      <w:r w:rsidRPr="0026671C">
        <w:rPr>
          <w:rFonts w:ascii="Calibri" w:hAnsi="Calibri" w:cs="Calibri"/>
        </w:rPr>
        <w:t xml:space="preserve">Informatie en uitleg (tijdens de behandeling) (α=0,82); </w:t>
      </w:r>
    </w:p>
    <w:p w:rsidR="00E86178" w:rsidRPr="0026671C" w:rsidRDefault="003266D6" w:rsidP="0026671C">
      <w:pPr>
        <w:pStyle w:val="Lijstnummering"/>
        <w:spacing w:line="360" w:lineRule="auto"/>
        <w:rPr>
          <w:rFonts w:ascii="Calibri" w:hAnsi="Calibri" w:cs="Calibri"/>
        </w:rPr>
      </w:pPr>
      <w:r w:rsidRPr="0026671C">
        <w:rPr>
          <w:rFonts w:ascii="Calibri" w:hAnsi="Calibri" w:cs="Calibri"/>
        </w:rPr>
        <w:t xml:space="preserve">Omgeving van de SEH (α=0,63); </w:t>
      </w:r>
    </w:p>
    <w:p w:rsidR="00E86178" w:rsidRPr="0026671C" w:rsidRDefault="003266D6" w:rsidP="0026671C">
      <w:pPr>
        <w:pStyle w:val="Lijstnummering"/>
        <w:spacing w:line="360" w:lineRule="auto"/>
        <w:rPr>
          <w:rFonts w:ascii="Calibri" w:hAnsi="Calibri" w:cs="Calibri"/>
        </w:rPr>
      </w:pPr>
      <w:r w:rsidRPr="0026671C">
        <w:rPr>
          <w:rFonts w:ascii="Calibri" w:hAnsi="Calibri" w:cs="Calibri"/>
        </w:rPr>
        <w:t xml:space="preserve">Vertrek van de SEH (α=0,74); </w:t>
      </w:r>
    </w:p>
    <w:p w:rsidR="00E86178" w:rsidRPr="0026671C" w:rsidRDefault="003266D6" w:rsidP="0026671C">
      <w:pPr>
        <w:pStyle w:val="Lijstnummering"/>
        <w:spacing w:line="360" w:lineRule="auto"/>
        <w:rPr>
          <w:rFonts w:ascii="Calibri" w:hAnsi="Calibri" w:cs="Calibri"/>
        </w:rPr>
      </w:pPr>
      <w:r w:rsidRPr="0026671C">
        <w:rPr>
          <w:rFonts w:ascii="Calibri" w:hAnsi="Calibri" w:cs="Calibri"/>
        </w:rPr>
        <w:t xml:space="preserve">Informatie en snelheid van de hulpverlening (α=0,70). </w:t>
      </w:r>
    </w:p>
    <w:p w:rsidR="00E86178" w:rsidRPr="0026671C" w:rsidRDefault="00E86178" w:rsidP="0026671C">
      <w:pPr>
        <w:pStyle w:val="Lijstnummering"/>
        <w:numPr>
          <w:ilvl w:val="0"/>
          <w:numId w:val="0"/>
        </w:numPr>
        <w:spacing w:line="360" w:lineRule="auto"/>
        <w:rPr>
          <w:rFonts w:ascii="Calibri" w:hAnsi="Calibri" w:cs="Calibri"/>
        </w:rPr>
      </w:pPr>
    </w:p>
    <w:p w:rsidR="00CA6C1C" w:rsidRPr="0026671C" w:rsidRDefault="00CA6C1C" w:rsidP="0026671C">
      <w:pPr>
        <w:pStyle w:val="Lijstnummering"/>
        <w:numPr>
          <w:ilvl w:val="0"/>
          <w:numId w:val="0"/>
        </w:numPr>
        <w:spacing w:line="360" w:lineRule="auto"/>
        <w:rPr>
          <w:rFonts w:ascii="Calibri" w:hAnsi="Calibri" w:cs="Calibri"/>
        </w:rPr>
      </w:pPr>
      <w:r w:rsidRPr="0026671C">
        <w:rPr>
          <w:rFonts w:ascii="Calibri" w:hAnsi="Calibri" w:cs="Calibri"/>
        </w:rPr>
        <w:t xml:space="preserve">Het toepassen van deze domeinen </w:t>
      </w:r>
      <w:r w:rsidR="003266D6" w:rsidRPr="0026671C">
        <w:rPr>
          <w:rFonts w:ascii="Calibri" w:hAnsi="Calibri" w:cs="Calibri"/>
        </w:rPr>
        <w:t xml:space="preserve">op het databestand van het onderzoek bij het Meander Medisch Centrum </w:t>
      </w:r>
      <w:r w:rsidR="0026671C">
        <w:rPr>
          <w:rFonts w:ascii="Calibri" w:hAnsi="Calibri" w:cs="Calibri"/>
        </w:rPr>
        <w:t>lie</w:t>
      </w:r>
      <w:r w:rsidRPr="0026671C">
        <w:rPr>
          <w:rFonts w:ascii="Calibri" w:hAnsi="Calibri" w:cs="Calibri"/>
        </w:rPr>
        <w:t>t zien dat de meeste patiënten van he</w:t>
      </w:r>
      <w:r w:rsidR="0026671C">
        <w:rPr>
          <w:rFonts w:ascii="Calibri" w:hAnsi="Calibri" w:cs="Calibri"/>
        </w:rPr>
        <w:t>t Meander MC goede ervaringen hadd</w:t>
      </w:r>
      <w:r w:rsidRPr="0026671C">
        <w:rPr>
          <w:rFonts w:ascii="Calibri" w:hAnsi="Calibri" w:cs="Calibri"/>
        </w:rPr>
        <w:t>en met de zorg die zij op de SEH kregen. Op drie domeinen</w:t>
      </w:r>
      <w:r w:rsidR="003266D6" w:rsidRPr="0026671C">
        <w:rPr>
          <w:rFonts w:ascii="Calibri" w:hAnsi="Calibri" w:cs="Calibri"/>
        </w:rPr>
        <w:t xml:space="preserve"> ‘</w:t>
      </w:r>
      <w:r w:rsidR="00971CBD">
        <w:rPr>
          <w:rFonts w:ascii="Calibri" w:hAnsi="Calibri" w:cs="Calibri"/>
        </w:rPr>
        <w:t>B</w:t>
      </w:r>
      <w:r w:rsidR="003266D6" w:rsidRPr="0026671C">
        <w:rPr>
          <w:rFonts w:ascii="Calibri" w:hAnsi="Calibri" w:cs="Calibri"/>
        </w:rPr>
        <w:t>ehandeling en attitude van de zorgverleners’, ‘</w:t>
      </w:r>
      <w:r w:rsidR="00971CBD">
        <w:rPr>
          <w:rFonts w:ascii="Calibri" w:hAnsi="Calibri" w:cs="Calibri"/>
        </w:rPr>
        <w:t>I</w:t>
      </w:r>
      <w:r w:rsidR="003266D6" w:rsidRPr="0026671C">
        <w:rPr>
          <w:rFonts w:ascii="Calibri" w:hAnsi="Calibri" w:cs="Calibri"/>
        </w:rPr>
        <w:t>nformatie en uitleg (tijdens de behandeling</w:t>
      </w:r>
      <w:r w:rsidR="0026671C">
        <w:rPr>
          <w:rFonts w:ascii="Calibri" w:hAnsi="Calibri" w:cs="Calibri"/>
        </w:rPr>
        <w:t>)</w:t>
      </w:r>
      <w:r w:rsidR="003266D6" w:rsidRPr="0026671C">
        <w:rPr>
          <w:rFonts w:ascii="Calibri" w:hAnsi="Calibri" w:cs="Calibri"/>
        </w:rPr>
        <w:t>’ en ‘</w:t>
      </w:r>
      <w:r w:rsidR="00971CBD">
        <w:rPr>
          <w:rFonts w:ascii="Calibri" w:hAnsi="Calibri" w:cs="Calibri"/>
        </w:rPr>
        <w:t>O</w:t>
      </w:r>
      <w:r w:rsidR="003266D6" w:rsidRPr="0026671C">
        <w:rPr>
          <w:rFonts w:ascii="Calibri" w:hAnsi="Calibri" w:cs="Calibri"/>
        </w:rPr>
        <w:t>mgeving van de SEH’</w:t>
      </w:r>
      <w:r w:rsidRPr="0026671C">
        <w:rPr>
          <w:rFonts w:ascii="Calibri" w:hAnsi="Calibri" w:cs="Calibri"/>
        </w:rPr>
        <w:t xml:space="preserve"> werd </w:t>
      </w:r>
      <w:r w:rsidR="003266D6" w:rsidRPr="0026671C">
        <w:rPr>
          <w:rFonts w:ascii="Calibri" w:hAnsi="Calibri" w:cs="Calibri"/>
        </w:rPr>
        <w:t>goed gescoord. De domeinscores van de twee domeinen ‘V</w:t>
      </w:r>
      <w:r w:rsidRPr="0026671C">
        <w:rPr>
          <w:rFonts w:ascii="Calibri" w:hAnsi="Calibri" w:cs="Calibri"/>
        </w:rPr>
        <w:t>ertrek van de SEH’ en ‘</w:t>
      </w:r>
      <w:r w:rsidR="003266D6" w:rsidRPr="0026671C">
        <w:rPr>
          <w:rFonts w:ascii="Calibri" w:hAnsi="Calibri" w:cs="Calibri"/>
        </w:rPr>
        <w:t>In</w:t>
      </w:r>
      <w:r w:rsidRPr="0026671C">
        <w:rPr>
          <w:rFonts w:ascii="Calibri" w:hAnsi="Calibri" w:cs="Calibri"/>
        </w:rPr>
        <w:t xml:space="preserve">formatie en snelheid van de hulpverlening’ </w:t>
      </w:r>
      <w:r w:rsidR="003266D6" w:rsidRPr="0026671C">
        <w:rPr>
          <w:rFonts w:ascii="Calibri" w:hAnsi="Calibri" w:cs="Calibri"/>
        </w:rPr>
        <w:t>wa</w:t>
      </w:r>
      <w:r w:rsidR="0026671C">
        <w:rPr>
          <w:rFonts w:ascii="Calibri" w:hAnsi="Calibri" w:cs="Calibri"/>
        </w:rPr>
        <w:t>ren</w:t>
      </w:r>
      <w:r w:rsidR="003266D6" w:rsidRPr="0026671C">
        <w:rPr>
          <w:rFonts w:ascii="Calibri" w:hAnsi="Calibri" w:cs="Calibri"/>
        </w:rPr>
        <w:t xml:space="preserve"> lager</w:t>
      </w:r>
      <w:r w:rsidRPr="0026671C">
        <w:rPr>
          <w:rFonts w:ascii="Calibri" w:hAnsi="Calibri" w:cs="Calibri"/>
        </w:rPr>
        <w:t xml:space="preserve">. </w:t>
      </w:r>
    </w:p>
    <w:p w:rsidR="00CA6C1C" w:rsidRDefault="00CA6C1C" w:rsidP="00A21395">
      <w:pPr>
        <w:spacing w:line="360" w:lineRule="auto"/>
        <w:rPr>
          <w:rFonts w:ascii="Calibri" w:hAnsi="Calibri" w:cs="Calibri"/>
        </w:rPr>
      </w:pPr>
      <w:r w:rsidRPr="00CA6C1C">
        <w:rPr>
          <w:rFonts w:ascii="Calibri" w:hAnsi="Calibri" w:cs="Calibri"/>
        </w:rPr>
        <w:t xml:space="preserve">Op alle domeinen </w:t>
      </w:r>
      <w:r w:rsidR="003266D6">
        <w:rPr>
          <w:rFonts w:ascii="Calibri" w:hAnsi="Calibri" w:cs="Calibri"/>
        </w:rPr>
        <w:t>waren de ervaringen van de oudere patiënten</w:t>
      </w:r>
      <w:r w:rsidRPr="00CA6C1C">
        <w:rPr>
          <w:rFonts w:ascii="Calibri" w:hAnsi="Calibri" w:cs="Calibri"/>
        </w:rPr>
        <w:t xml:space="preserve"> </w:t>
      </w:r>
      <w:r w:rsidR="003266D6">
        <w:rPr>
          <w:rFonts w:ascii="Calibri" w:hAnsi="Calibri" w:cs="Calibri"/>
        </w:rPr>
        <w:t>positiever dan de ervaringen van de jongere patiënten</w:t>
      </w:r>
      <w:r w:rsidRPr="00CA6C1C">
        <w:rPr>
          <w:rFonts w:ascii="Calibri" w:hAnsi="Calibri" w:cs="Calibri"/>
        </w:rPr>
        <w:t xml:space="preserve">. </w:t>
      </w:r>
      <w:r w:rsidR="00A21395">
        <w:rPr>
          <w:rFonts w:ascii="Calibri" w:hAnsi="Calibri" w:cs="Calibri"/>
        </w:rPr>
        <w:t>Op</w:t>
      </w:r>
      <w:r w:rsidRPr="00CA6C1C">
        <w:rPr>
          <w:rFonts w:ascii="Calibri" w:hAnsi="Calibri" w:cs="Calibri"/>
        </w:rPr>
        <w:t xml:space="preserve"> de domeinen ‘</w:t>
      </w:r>
      <w:r w:rsidR="002E77EF">
        <w:rPr>
          <w:rFonts w:ascii="Calibri" w:hAnsi="Calibri" w:cs="Calibri"/>
        </w:rPr>
        <w:t>B</w:t>
      </w:r>
      <w:r w:rsidRPr="00CA6C1C">
        <w:rPr>
          <w:rFonts w:ascii="Calibri" w:hAnsi="Calibri" w:cs="Calibri"/>
        </w:rPr>
        <w:t xml:space="preserve">ehandeling en attitude </w:t>
      </w:r>
      <w:r w:rsidR="00A21395">
        <w:rPr>
          <w:rFonts w:ascii="Calibri" w:hAnsi="Calibri" w:cs="Calibri"/>
        </w:rPr>
        <w:t xml:space="preserve">van de </w:t>
      </w:r>
      <w:r w:rsidRPr="00CA6C1C">
        <w:rPr>
          <w:rFonts w:ascii="Calibri" w:hAnsi="Calibri" w:cs="Calibri"/>
        </w:rPr>
        <w:t>zorgverleners’ en ‘</w:t>
      </w:r>
      <w:r w:rsidR="002E77EF">
        <w:rPr>
          <w:rFonts w:ascii="Calibri" w:hAnsi="Calibri" w:cs="Calibri"/>
        </w:rPr>
        <w:t>O</w:t>
      </w:r>
      <w:r w:rsidRPr="00CA6C1C">
        <w:rPr>
          <w:rFonts w:ascii="Calibri" w:hAnsi="Calibri" w:cs="Calibri"/>
        </w:rPr>
        <w:t>mgeving</w:t>
      </w:r>
      <w:r w:rsidR="00A21395">
        <w:rPr>
          <w:rFonts w:ascii="Calibri" w:hAnsi="Calibri" w:cs="Calibri"/>
        </w:rPr>
        <w:t xml:space="preserve"> van de </w:t>
      </w:r>
      <w:r w:rsidRPr="00CA6C1C">
        <w:rPr>
          <w:rFonts w:ascii="Calibri" w:hAnsi="Calibri" w:cs="Calibri"/>
        </w:rPr>
        <w:t>SEH’ was dit verschil significant.</w:t>
      </w:r>
      <w:r w:rsidR="00A21395">
        <w:rPr>
          <w:rFonts w:ascii="Calibri" w:hAnsi="Calibri" w:cs="Calibri"/>
        </w:rPr>
        <w:t xml:space="preserve"> </w:t>
      </w:r>
      <w:r w:rsidRPr="00CA6C1C">
        <w:rPr>
          <w:rFonts w:ascii="Calibri" w:hAnsi="Calibri" w:cs="Calibri"/>
        </w:rPr>
        <w:t xml:space="preserve">De </w:t>
      </w:r>
      <w:r w:rsidR="00A21395">
        <w:rPr>
          <w:rFonts w:ascii="Calibri" w:hAnsi="Calibri" w:cs="Calibri"/>
        </w:rPr>
        <w:t xml:space="preserve">ervaringen van patiënten die ’s nachts de SEH bezochten waren </w:t>
      </w:r>
      <w:r w:rsidRPr="00CA6C1C">
        <w:rPr>
          <w:rFonts w:ascii="Calibri" w:hAnsi="Calibri" w:cs="Calibri"/>
        </w:rPr>
        <w:t xml:space="preserve">over het algemeen </w:t>
      </w:r>
      <w:r w:rsidR="00A21395">
        <w:rPr>
          <w:rFonts w:ascii="Calibri" w:hAnsi="Calibri" w:cs="Calibri"/>
        </w:rPr>
        <w:t xml:space="preserve">positiever </w:t>
      </w:r>
      <w:r w:rsidRPr="00CA6C1C">
        <w:rPr>
          <w:rFonts w:ascii="Calibri" w:hAnsi="Calibri" w:cs="Calibri"/>
        </w:rPr>
        <w:t xml:space="preserve">dan </w:t>
      </w:r>
      <w:r w:rsidR="00A21395">
        <w:rPr>
          <w:rFonts w:ascii="Calibri" w:hAnsi="Calibri" w:cs="Calibri"/>
        </w:rPr>
        <w:t>de ervaringen van de patiënten die de SEH overdag of ’</w:t>
      </w:r>
      <w:r w:rsidRPr="00CA6C1C">
        <w:rPr>
          <w:rFonts w:ascii="Calibri" w:hAnsi="Calibri" w:cs="Calibri"/>
        </w:rPr>
        <w:t>s avonds</w:t>
      </w:r>
      <w:r w:rsidR="00A21395">
        <w:rPr>
          <w:rFonts w:ascii="Calibri" w:hAnsi="Calibri" w:cs="Calibri"/>
        </w:rPr>
        <w:t xml:space="preserve"> hadden bezocht. Alleen voor het vijfde domein ‘</w:t>
      </w:r>
      <w:r w:rsidR="002E77EF">
        <w:rPr>
          <w:rFonts w:ascii="Calibri" w:hAnsi="Calibri" w:cs="Calibri"/>
        </w:rPr>
        <w:t>I</w:t>
      </w:r>
      <w:r w:rsidRPr="00CA6C1C">
        <w:rPr>
          <w:rFonts w:ascii="Calibri" w:hAnsi="Calibri" w:cs="Calibri"/>
        </w:rPr>
        <w:t xml:space="preserve">nformatie en </w:t>
      </w:r>
      <w:r w:rsidR="00A21395">
        <w:rPr>
          <w:rFonts w:ascii="Calibri" w:hAnsi="Calibri" w:cs="Calibri"/>
        </w:rPr>
        <w:t>s</w:t>
      </w:r>
      <w:r w:rsidRPr="00CA6C1C">
        <w:rPr>
          <w:rFonts w:ascii="Calibri" w:hAnsi="Calibri" w:cs="Calibri"/>
        </w:rPr>
        <w:t>nelheid van de hulp</w:t>
      </w:r>
      <w:r w:rsidR="00A21395">
        <w:rPr>
          <w:rFonts w:ascii="Calibri" w:hAnsi="Calibri" w:cs="Calibri"/>
        </w:rPr>
        <w:t>verlening’</w:t>
      </w:r>
      <w:r w:rsidRPr="00CA6C1C">
        <w:rPr>
          <w:rFonts w:ascii="Calibri" w:hAnsi="Calibri" w:cs="Calibri"/>
        </w:rPr>
        <w:t xml:space="preserve"> was dit verschil significant. Er is geen significant verschil gevonden </w:t>
      </w:r>
      <w:r w:rsidR="00A21395">
        <w:rPr>
          <w:rFonts w:ascii="Calibri" w:hAnsi="Calibri" w:cs="Calibri"/>
        </w:rPr>
        <w:t xml:space="preserve">tussen de ervaringen van </w:t>
      </w:r>
      <w:r w:rsidRPr="00CA6C1C">
        <w:rPr>
          <w:rFonts w:ascii="Calibri" w:hAnsi="Calibri" w:cs="Calibri"/>
        </w:rPr>
        <w:t xml:space="preserve">mannen en vrouwen, patiënten met een ernstiger </w:t>
      </w:r>
      <w:r w:rsidR="00A21395">
        <w:rPr>
          <w:rFonts w:ascii="Calibri" w:hAnsi="Calibri" w:cs="Calibri"/>
        </w:rPr>
        <w:t>en</w:t>
      </w:r>
      <w:r w:rsidRPr="00CA6C1C">
        <w:rPr>
          <w:rFonts w:ascii="Calibri" w:hAnsi="Calibri" w:cs="Calibri"/>
        </w:rPr>
        <w:t xml:space="preserve"> minder ernstig gezondheidsprobleem, patiënten die wel en niet in Nederland geboren zijn en patiënten met een goede en minder goede </w:t>
      </w:r>
      <w:r w:rsidR="0026671C">
        <w:rPr>
          <w:rFonts w:ascii="Calibri" w:hAnsi="Calibri" w:cs="Calibri"/>
        </w:rPr>
        <w:t xml:space="preserve">zelf-gerapporteerde </w:t>
      </w:r>
      <w:r w:rsidRPr="00CA6C1C">
        <w:rPr>
          <w:rFonts w:ascii="Calibri" w:hAnsi="Calibri" w:cs="Calibri"/>
        </w:rPr>
        <w:t>gezondheid.</w:t>
      </w:r>
    </w:p>
    <w:p w:rsidR="005A46FA" w:rsidRDefault="005A46FA" w:rsidP="00A21395">
      <w:pPr>
        <w:spacing w:line="360" w:lineRule="auto"/>
        <w:rPr>
          <w:rFonts w:ascii="Calibri" w:hAnsi="Calibri" w:cs="Calibri"/>
        </w:rPr>
      </w:pPr>
    </w:p>
    <w:p w:rsidR="00F92EA4" w:rsidRDefault="00F92EA4" w:rsidP="000E0FE8">
      <w:pPr>
        <w:pStyle w:val="Kop2"/>
        <w:numPr>
          <w:ilvl w:val="1"/>
          <w:numId w:val="39"/>
        </w:numPr>
      </w:pPr>
      <w:bookmarkStart w:id="18" w:name="_Toc376533739"/>
      <w:r>
        <w:t>Doelstellingen</w:t>
      </w:r>
      <w:bookmarkEnd w:id="18"/>
    </w:p>
    <w:p w:rsidR="00F92EA4" w:rsidRDefault="00F92EA4" w:rsidP="00F92EA4">
      <w:pPr>
        <w:pStyle w:val="Kop2"/>
      </w:pPr>
    </w:p>
    <w:p w:rsidR="00F92EA4" w:rsidRDefault="00F92EA4" w:rsidP="00F92EA4">
      <w:pPr>
        <w:spacing w:line="360" w:lineRule="auto"/>
        <w:rPr>
          <w:rFonts w:ascii="Calibri" w:hAnsi="Calibri" w:cs="Calibri"/>
        </w:rPr>
      </w:pPr>
      <w:r>
        <w:rPr>
          <w:rFonts w:ascii="Calibri" w:hAnsi="Calibri" w:cs="Calibri"/>
        </w:rPr>
        <w:t>De aan</w:t>
      </w:r>
      <w:r w:rsidR="00971CBD">
        <w:rPr>
          <w:rFonts w:ascii="Calibri" w:hAnsi="Calibri" w:cs="Calibri"/>
        </w:rPr>
        <w:t>ge</w:t>
      </w:r>
      <w:r>
        <w:rPr>
          <w:rFonts w:ascii="Calibri" w:hAnsi="Calibri" w:cs="Calibri"/>
        </w:rPr>
        <w:t>toon</w:t>
      </w:r>
      <w:r w:rsidR="00971CBD">
        <w:rPr>
          <w:rFonts w:ascii="Calibri" w:hAnsi="Calibri" w:cs="Calibri"/>
        </w:rPr>
        <w:t>de</w:t>
      </w:r>
      <w:r>
        <w:rPr>
          <w:rFonts w:ascii="Calibri" w:hAnsi="Calibri" w:cs="Calibri"/>
        </w:rPr>
        <w:t xml:space="preserve"> ‘voorlopige’ betrouwbaarheid van de domeinen en de resultaten van het onderzoek onder patiënten van de SEH van het Meander Medisch Centrum werden positief beoordeeld en waren daarmee de aanleiding voor het vervolgonderzoek naar het discriminerend vermogen van de CQI SEH. </w:t>
      </w:r>
    </w:p>
    <w:p w:rsidR="006A3D95" w:rsidRDefault="006A3D95" w:rsidP="006A3D95">
      <w:pPr>
        <w:spacing w:line="360" w:lineRule="auto"/>
        <w:rPr>
          <w:rFonts w:ascii="Calibri" w:hAnsi="Calibri" w:cs="Calibri"/>
        </w:rPr>
      </w:pPr>
      <w:r>
        <w:rPr>
          <w:rFonts w:ascii="Calibri" w:hAnsi="Calibri" w:cs="Calibri"/>
        </w:rPr>
        <w:lastRenderedPageBreak/>
        <w:t>Dit rapport beschrijft d</w:t>
      </w:r>
      <w:r w:rsidRPr="00CA6C1C">
        <w:rPr>
          <w:rFonts w:ascii="Calibri" w:hAnsi="Calibri" w:cs="Calibri"/>
        </w:rPr>
        <w:t>e</w:t>
      </w:r>
      <w:r w:rsidR="0036054B">
        <w:rPr>
          <w:rFonts w:ascii="Calibri" w:hAnsi="Calibri" w:cs="Calibri"/>
        </w:rPr>
        <w:t>ze</w:t>
      </w:r>
      <w:r w:rsidRPr="00CA6C1C">
        <w:rPr>
          <w:rFonts w:ascii="Calibri" w:hAnsi="Calibri" w:cs="Calibri"/>
        </w:rPr>
        <w:t xml:space="preserve"> volgende stap in de ontwikkeling van de CQI SEH, waarmee een gevalideerd</w:t>
      </w:r>
      <w:r w:rsidR="00654418">
        <w:rPr>
          <w:rFonts w:ascii="Calibri" w:hAnsi="Calibri" w:cs="Calibri"/>
        </w:rPr>
        <w:t xml:space="preserve">e vragenlijst om </w:t>
      </w:r>
      <w:r w:rsidRPr="00CA6C1C">
        <w:rPr>
          <w:rFonts w:ascii="Calibri" w:hAnsi="Calibri" w:cs="Calibri"/>
        </w:rPr>
        <w:t>de kwaliteit van de geleverde zorg op de SEH</w:t>
      </w:r>
      <w:r w:rsidR="00654418">
        <w:rPr>
          <w:rFonts w:ascii="Calibri" w:hAnsi="Calibri" w:cs="Calibri"/>
        </w:rPr>
        <w:t xml:space="preserve"> te meten</w:t>
      </w:r>
      <w:r w:rsidRPr="00CA6C1C">
        <w:rPr>
          <w:rFonts w:ascii="Calibri" w:hAnsi="Calibri" w:cs="Calibri"/>
        </w:rPr>
        <w:t xml:space="preserve"> tot stand moet komen.</w:t>
      </w:r>
    </w:p>
    <w:p w:rsidR="00F92EA4" w:rsidRPr="00E13B66" w:rsidRDefault="00F92EA4" w:rsidP="00F92EA4">
      <w:pPr>
        <w:spacing w:line="360" w:lineRule="auto"/>
        <w:rPr>
          <w:rFonts w:ascii="Calibri" w:hAnsi="Calibri" w:cs="Calibri"/>
        </w:rPr>
      </w:pPr>
      <w:r w:rsidRPr="00E13B66">
        <w:rPr>
          <w:rFonts w:ascii="Calibri" w:hAnsi="Calibri" w:cs="Calibri"/>
        </w:rPr>
        <w:t>Specifieke doelen zijn:</w:t>
      </w:r>
    </w:p>
    <w:p w:rsidR="00F92EA4" w:rsidRDefault="0036054B" w:rsidP="00C64B3B">
      <w:pPr>
        <w:numPr>
          <w:ilvl w:val="0"/>
          <w:numId w:val="1"/>
        </w:numPr>
        <w:spacing w:line="360" w:lineRule="auto"/>
        <w:rPr>
          <w:rFonts w:ascii="Calibri" w:hAnsi="Calibri" w:cs="Calibri"/>
        </w:rPr>
      </w:pPr>
      <w:r>
        <w:rPr>
          <w:rFonts w:ascii="Calibri" w:hAnsi="Calibri" w:cs="Calibri"/>
        </w:rPr>
        <w:t>Het bepalen van de onderliggende structuur van de CQI SEH en deze testen op betrouwbaarheid en validiteit.</w:t>
      </w:r>
    </w:p>
    <w:p w:rsidR="00F92EA4" w:rsidRDefault="0036054B" w:rsidP="00C64B3B">
      <w:pPr>
        <w:numPr>
          <w:ilvl w:val="0"/>
          <w:numId w:val="1"/>
        </w:numPr>
        <w:spacing w:line="360" w:lineRule="auto"/>
        <w:rPr>
          <w:rFonts w:ascii="Calibri" w:hAnsi="Calibri" w:cs="Calibri"/>
        </w:rPr>
      </w:pPr>
      <w:r w:rsidRPr="0036054B">
        <w:rPr>
          <w:rFonts w:ascii="Calibri" w:hAnsi="Calibri" w:cs="Calibri"/>
        </w:rPr>
        <w:t>Het vaststellen van de</w:t>
      </w:r>
      <w:r>
        <w:rPr>
          <w:rFonts w:ascii="Calibri" w:hAnsi="Calibri" w:cs="Calibri"/>
        </w:rPr>
        <w:t xml:space="preserve"> </w:t>
      </w:r>
      <w:r w:rsidRPr="0036054B">
        <w:rPr>
          <w:rFonts w:ascii="Calibri" w:hAnsi="Calibri" w:cs="Calibri"/>
        </w:rPr>
        <w:t>discriminerende</w:t>
      </w:r>
      <w:r w:rsidR="00F92EA4" w:rsidRPr="0036054B">
        <w:rPr>
          <w:rFonts w:ascii="Calibri" w:hAnsi="Calibri" w:cs="Calibri"/>
        </w:rPr>
        <w:t xml:space="preserve"> eigenschappen van de CQI SEH</w:t>
      </w:r>
      <w:r>
        <w:rPr>
          <w:rFonts w:ascii="Calibri" w:hAnsi="Calibri" w:cs="Calibri"/>
        </w:rPr>
        <w:t xml:space="preserve">. </w:t>
      </w:r>
    </w:p>
    <w:p w:rsidR="002E77EF" w:rsidRDefault="002E77EF" w:rsidP="00C64B3B">
      <w:pPr>
        <w:numPr>
          <w:ilvl w:val="0"/>
          <w:numId w:val="1"/>
        </w:numPr>
        <w:spacing w:line="360" w:lineRule="auto"/>
        <w:rPr>
          <w:rFonts w:ascii="Calibri" w:hAnsi="Calibri" w:cs="Calibri"/>
        </w:rPr>
      </w:pPr>
      <w:r>
        <w:rPr>
          <w:rFonts w:ascii="Calibri" w:hAnsi="Calibri" w:cs="Calibri"/>
        </w:rPr>
        <w:t>Het optimaliseren van de CQI SEH.</w:t>
      </w:r>
    </w:p>
    <w:p w:rsidR="00722D58" w:rsidRPr="00E13B66" w:rsidRDefault="00722D58" w:rsidP="00F51D8A">
      <w:pPr>
        <w:spacing w:line="360" w:lineRule="auto"/>
        <w:ind w:left="360"/>
        <w:rPr>
          <w:rFonts w:ascii="Calibri" w:hAnsi="Calibri" w:cs="Calibri"/>
        </w:rPr>
      </w:pPr>
    </w:p>
    <w:p w:rsidR="004C3D0F" w:rsidRDefault="004C3D0F" w:rsidP="000E0FE8">
      <w:pPr>
        <w:pStyle w:val="Kop2"/>
        <w:numPr>
          <w:ilvl w:val="1"/>
          <w:numId w:val="39"/>
        </w:numPr>
      </w:pPr>
      <w:bookmarkStart w:id="19" w:name="_Toc376533740"/>
      <w:r>
        <w:t>Opbouw van het rapport</w:t>
      </w:r>
      <w:bookmarkEnd w:id="19"/>
    </w:p>
    <w:p w:rsidR="004C3D0F" w:rsidRDefault="004C3D0F" w:rsidP="004C3D0F">
      <w:pPr>
        <w:pStyle w:val="Kop2"/>
      </w:pPr>
    </w:p>
    <w:p w:rsidR="00FC10F6" w:rsidRPr="00E13B66" w:rsidRDefault="00082930" w:rsidP="006E736D">
      <w:pPr>
        <w:spacing w:line="360" w:lineRule="auto"/>
        <w:rPr>
          <w:rFonts w:ascii="Calibri" w:hAnsi="Calibri" w:cs="Calibri"/>
        </w:rPr>
      </w:pPr>
      <w:r w:rsidRPr="00E13B66">
        <w:rPr>
          <w:rFonts w:ascii="Calibri" w:hAnsi="Calibri" w:cs="Calibri"/>
        </w:rPr>
        <w:t xml:space="preserve">In dit rapport wordt </w:t>
      </w:r>
      <w:r w:rsidR="000D1F28">
        <w:rPr>
          <w:rFonts w:ascii="Calibri" w:hAnsi="Calibri" w:cs="Calibri"/>
        </w:rPr>
        <w:t xml:space="preserve">het onderzoek naar het discriminerend vermogen </w:t>
      </w:r>
      <w:r w:rsidRPr="00E13B66">
        <w:rPr>
          <w:rFonts w:ascii="Calibri" w:hAnsi="Calibri" w:cs="Calibri"/>
        </w:rPr>
        <w:t xml:space="preserve">van </w:t>
      </w:r>
      <w:r w:rsidR="009350D9" w:rsidRPr="00E13B66">
        <w:rPr>
          <w:rFonts w:ascii="Calibri" w:hAnsi="Calibri" w:cs="Calibri"/>
        </w:rPr>
        <w:t>de CQI</w:t>
      </w:r>
      <w:r w:rsidR="00D44B36" w:rsidRPr="00E13B66">
        <w:rPr>
          <w:rFonts w:ascii="Calibri" w:hAnsi="Calibri" w:cs="Calibri"/>
        </w:rPr>
        <w:t xml:space="preserve"> </w:t>
      </w:r>
      <w:r w:rsidR="00C262C8" w:rsidRPr="00E13B66">
        <w:rPr>
          <w:rFonts w:ascii="Calibri" w:hAnsi="Calibri" w:cs="Calibri"/>
        </w:rPr>
        <w:t>SEH</w:t>
      </w:r>
      <w:r w:rsidRPr="00E13B66">
        <w:rPr>
          <w:rFonts w:ascii="Calibri" w:hAnsi="Calibri" w:cs="Calibri"/>
        </w:rPr>
        <w:t xml:space="preserve"> beschreven. In hoofdstuk 2 wordt ingegaan op </w:t>
      </w:r>
      <w:r w:rsidR="0064218D" w:rsidRPr="00E13B66">
        <w:rPr>
          <w:rFonts w:ascii="Calibri" w:hAnsi="Calibri" w:cs="Calibri"/>
        </w:rPr>
        <w:t xml:space="preserve">de </w:t>
      </w:r>
      <w:r w:rsidR="000D1F28">
        <w:rPr>
          <w:rFonts w:ascii="Calibri" w:hAnsi="Calibri" w:cs="Calibri"/>
        </w:rPr>
        <w:t xml:space="preserve">methoden van het onderzoek. </w:t>
      </w:r>
      <w:r w:rsidRPr="00E13B66">
        <w:rPr>
          <w:rFonts w:ascii="Calibri" w:hAnsi="Calibri" w:cs="Calibri"/>
        </w:rPr>
        <w:t xml:space="preserve">Hoofdstuk 3 </w:t>
      </w:r>
      <w:r w:rsidR="0064218D" w:rsidRPr="00E13B66">
        <w:rPr>
          <w:rFonts w:ascii="Calibri" w:hAnsi="Calibri" w:cs="Calibri"/>
        </w:rPr>
        <w:t xml:space="preserve">beschrijft de </w:t>
      </w:r>
      <w:r w:rsidR="000D1F28">
        <w:rPr>
          <w:rFonts w:ascii="Calibri" w:hAnsi="Calibri" w:cs="Calibri"/>
        </w:rPr>
        <w:t>resultaten</w:t>
      </w:r>
      <w:r w:rsidR="00C14139">
        <w:rPr>
          <w:rFonts w:ascii="Calibri" w:hAnsi="Calibri" w:cs="Calibri"/>
        </w:rPr>
        <w:t xml:space="preserve">, waaronder </w:t>
      </w:r>
      <w:r w:rsidR="009350D9" w:rsidRPr="00E13B66">
        <w:rPr>
          <w:rFonts w:ascii="Calibri" w:hAnsi="Calibri" w:cs="Calibri"/>
        </w:rPr>
        <w:t xml:space="preserve">de </w:t>
      </w:r>
      <w:r w:rsidR="00501C6B" w:rsidRPr="00E13B66">
        <w:rPr>
          <w:rFonts w:ascii="Calibri" w:hAnsi="Calibri" w:cs="Calibri"/>
        </w:rPr>
        <w:t>responsanalyse</w:t>
      </w:r>
      <w:r w:rsidR="009350D9" w:rsidRPr="00E13B66">
        <w:rPr>
          <w:rFonts w:ascii="Calibri" w:hAnsi="Calibri" w:cs="Calibri"/>
        </w:rPr>
        <w:t xml:space="preserve">, </w:t>
      </w:r>
      <w:r w:rsidR="00501C6B" w:rsidRPr="00E13B66">
        <w:rPr>
          <w:rFonts w:ascii="Calibri" w:hAnsi="Calibri" w:cs="Calibri"/>
        </w:rPr>
        <w:t>de kenmerken van de respondenten</w:t>
      </w:r>
      <w:r w:rsidR="009350D9" w:rsidRPr="00E13B66">
        <w:rPr>
          <w:rFonts w:ascii="Calibri" w:hAnsi="Calibri" w:cs="Calibri"/>
        </w:rPr>
        <w:t xml:space="preserve"> en de</w:t>
      </w:r>
      <w:r w:rsidR="00C262C8" w:rsidRPr="00E13B66">
        <w:rPr>
          <w:rFonts w:ascii="Calibri" w:hAnsi="Calibri" w:cs="Calibri"/>
        </w:rPr>
        <w:t xml:space="preserve"> </w:t>
      </w:r>
      <w:r w:rsidR="000D1F28">
        <w:rPr>
          <w:rFonts w:ascii="Calibri" w:hAnsi="Calibri" w:cs="Calibri"/>
        </w:rPr>
        <w:t>patiëntenervaringen</w:t>
      </w:r>
      <w:r w:rsidR="009350D9" w:rsidRPr="00E13B66">
        <w:rPr>
          <w:rFonts w:ascii="Calibri" w:hAnsi="Calibri" w:cs="Calibri"/>
        </w:rPr>
        <w:t>.</w:t>
      </w:r>
      <w:r w:rsidR="00D544E3" w:rsidRPr="00E13B66">
        <w:rPr>
          <w:rFonts w:ascii="Calibri" w:hAnsi="Calibri" w:cs="Calibri"/>
        </w:rPr>
        <w:t xml:space="preserve"> </w:t>
      </w:r>
      <w:r w:rsidR="000D1F28">
        <w:rPr>
          <w:rFonts w:ascii="Calibri" w:hAnsi="Calibri" w:cs="Calibri"/>
        </w:rPr>
        <w:t>In</w:t>
      </w:r>
      <w:r w:rsidR="008D2C23" w:rsidRPr="00E13B66">
        <w:rPr>
          <w:rFonts w:ascii="Calibri" w:hAnsi="Calibri" w:cs="Calibri"/>
        </w:rPr>
        <w:t xml:space="preserve"> hoofdstuk </w:t>
      </w:r>
      <w:r w:rsidR="00C14139">
        <w:rPr>
          <w:rFonts w:ascii="Calibri" w:hAnsi="Calibri" w:cs="Calibri"/>
        </w:rPr>
        <w:t>4</w:t>
      </w:r>
      <w:r w:rsidR="008D2C23" w:rsidRPr="00E13B66">
        <w:rPr>
          <w:rFonts w:ascii="Calibri" w:hAnsi="Calibri" w:cs="Calibri"/>
        </w:rPr>
        <w:t xml:space="preserve"> worden de aanpassingen in de CQI SEH naar aanleiding van de analyses besproken</w:t>
      </w:r>
      <w:r w:rsidR="000D1F28">
        <w:rPr>
          <w:rFonts w:ascii="Calibri" w:hAnsi="Calibri" w:cs="Calibri"/>
        </w:rPr>
        <w:t>, waarmee de ontwikkeling van de CQI SEH wordt afgerond en een gevalideerd</w:t>
      </w:r>
      <w:r w:rsidR="00654418">
        <w:rPr>
          <w:rFonts w:ascii="Calibri" w:hAnsi="Calibri" w:cs="Calibri"/>
        </w:rPr>
        <w:t xml:space="preserve">e vragenlijst </w:t>
      </w:r>
      <w:r w:rsidR="000D1F28">
        <w:rPr>
          <w:rFonts w:ascii="Calibri" w:hAnsi="Calibri" w:cs="Calibri"/>
        </w:rPr>
        <w:t>om de ervaringen van de patiënten op de SEH te meten beschikbaar is om te gebruiken</w:t>
      </w:r>
      <w:r w:rsidR="008D2C23" w:rsidRPr="00E13B66">
        <w:rPr>
          <w:rFonts w:ascii="Calibri" w:hAnsi="Calibri" w:cs="Calibri"/>
        </w:rPr>
        <w:t xml:space="preserve">. </w:t>
      </w:r>
      <w:r w:rsidR="00B6294D" w:rsidRPr="00E13B66">
        <w:rPr>
          <w:rFonts w:ascii="Calibri" w:hAnsi="Calibri" w:cs="Calibri"/>
        </w:rPr>
        <w:t xml:space="preserve"> </w:t>
      </w:r>
    </w:p>
    <w:p w:rsidR="004D10AB" w:rsidRPr="00E13B66" w:rsidRDefault="004D10AB" w:rsidP="006E736D">
      <w:pPr>
        <w:spacing w:line="360" w:lineRule="auto"/>
        <w:rPr>
          <w:rFonts w:ascii="Calibri" w:hAnsi="Calibri" w:cs="Calibri"/>
        </w:rPr>
      </w:pPr>
    </w:p>
    <w:p w:rsidR="00E730D9" w:rsidRDefault="00E730D9" w:rsidP="006E736D">
      <w:pPr>
        <w:spacing w:line="360" w:lineRule="auto"/>
        <w:rPr>
          <w:rFonts w:ascii="Calibri" w:hAnsi="Calibri" w:cs="Calibri"/>
        </w:rPr>
        <w:sectPr w:rsidR="00E730D9" w:rsidSect="008C4475">
          <w:footerReference w:type="default" r:id="rId21"/>
          <w:type w:val="oddPage"/>
          <w:pgSz w:w="11906" w:h="16838"/>
          <w:pgMar w:top="1258" w:right="1417" w:bottom="1417" w:left="1417" w:header="708" w:footer="708" w:gutter="0"/>
          <w:cols w:space="708"/>
          <w:titlePg/>
          <w:docGrid w:linePitch="360"/>
        </w:sectPr>
      </w:pPr>
    </w:p>
    <w:p w:rsidR="00F55500" w:rsidRDefault="004B6C10" w:rsidP="000E0FE8">
      <w:pPr>
        <w:pStyle w:val="Kop1"/>
        <w:numPr>
          <w:ilvl w:val="0"/>
          <w:numId w:val="40"/>
        </w:numPr>
      </w:pPr>
      <w:bookmarkStart w:id="20" w:name="_Toc376533741"/>
      <w:r>
        <w:lastRenderedPageBreak/>
        <w:t>Methoden</w:t>
      </w:r>
      <w:bookmarkEnd w:id="20"/>
    </w:p>
    <w:p w:rsidR="00F55500" w:rsidRPr="00F55500" w:rsidRDefault="00F55500" w:rsidP="00F55500"/>
    <w:p w:rsidR="004B6C10" w:rsidRDefault="004B6C10" w:rsidP="004B6C10">
      <w:pPr>
        <w:spacing w:line="360" w:lineRule="auto"/>
        <w:outlineLvl w:val="0"/>
        <w:rPr>
          <w:rFonts w:ascii="Calibri" w:hAnsi="Calibri" w:cs="Calibri"/>
          <w:b/>
        </w:rPr>
      </w:pPr>
    </w:p>
    <w:p w:rsidR="00082930" w:rsidRDefault="00B8421F" w:rsidP="000E0FE8">
      <w:pPr>
        <w:pStyle w:val="Kop2"/>
        <w:numPr>
          <w:ilvl w:val="1"/>
          <w:numId w:val="41"/>
        </w:numPr>
      </w:pPr>
      <w:bookmarkStart w:id="21" w:name="_Toc376533742"/>
      <w:r>
        <w:t>Begeleidende werkgroep</w:t>
      </w:r>
      <w:bookmarkEnd w:id="21"/>
    </w:p>
    <w:p w:rsidR="00496F6D" w:rsidRDefault="00496F6D" w:rsidP="00496F6D">
      <w:pPr>
        <w:pStyle w:val="Kop2"/>
        <w:ind w:left="705"/>
      </w:pPr>
    </w:p>
    <w:p w:rsidR="00971F52" w:rsidRPr="00971F52" w:rsidRDefault="00496F6D" w:rsidP="00971F52">
      <w:pPr>
        <w:spacing w:line="360" w:lineRule="auto"/>
        <w:rPr>
          <w:rFonts w:ascii="Calibri" w:hAnsi="Calibri" w:cs="Calibri"/>
        </w:rPr>
      </w:pPr>
      <w:r>
        <w:rPr>
          <w:rFonts w:ascii="Calibri" w:hAnsi="Calibri" w:cs="Calibri"/>
        </w:rPr>
        <w:t>Tijdens de ontwikkeling van d</w:t>
      </w:r>
      <w:r w:rsidR="00B8421F" w:rsidRPr="00E13B66">
        <w:rPr>
          <w:rFonts w:ascii="Calibri" w:hAnsi="Calibri" w:cs="Calibri"/>
        </w:rPr>
        <w:t xml:space="preserve">e CQI SEH </w:t>
      </w:r>
      <w:r>
        <w:rPr>
          <w:rFonts w:ascii="Calibri" w:hAnsi="Calibri" w:cs="Calibri"/>
        </w:rPr>
        <w:t xml:space="preserve">is </w:t>
      </w:r>
      <w:r w:rsidR="00B8421F" w:rsidRPr="00E13B66">
        <w:rPr>
          <w:rFonts w:ascii="Calibri" w:hAnsi="Calibri" w:cs="Calibri"/>
        </w:rPr>
        <w:t>samen</w:t>
      </w:r>
      <w:r>
        <w:rPr>
          <w:rFonts w:ascii="Calibri" w:hAnsi="Calibri" w:cs="Calibri"/>
        </w:rPr>
        <w:t xml:space="preserve">gewerkt </w:t>
      </w:r>
      <w:r w:rsidR="00B8421F" w:rsidRPr="00E13B66">
        <w:rPr>
          <w:rFonts w:ascii="Calibri" w:hAnsi="Calibri" w:cs="Calibri"/>
        </w:rPr>
        <w:t>met een begeleidende werkgroep</w:t>
      </w:r>
      <w:r>
        <w:rPr>
          <w:rFonts w:ascii="Calibri" w:hAnsi="Calibri" w:cs="Calibri"/>
        </w:rPr>
        <w:t xml:space="preserve">. De begeleidende werkgroep </w:t>
      </w:r>
      <w:r w:rsidR="00B8421F" w:rsidRPr="00E13B66">
        <w:rPr>
          <w:rFonts w:ascii="Calibri" w:hAnsi="Calibri" w:cs="Calibri"/>
        </w:rPr>
        <w:t>bestond uit vertegenwoordigers van patiënten (N</w:t>
      </w:r>
      <w:r>
        <w:rPr>
          <w:rFonts w:ascii="Calibri" w:hAnsi="Calibri" w:cs="Calibri"/>
        </w:rPr>
        <w:t xml:space="preserve">ederlandse </w:t>
      </w:r>
      <w:r w:rsidR="00FA6C1A" w:rsidRPr="00E13B66">
        <w:rPr>
          <w:rFonts w:ascii="Calibri" w:hAnsi="Calibri" w:cs="Calibri"/>
        </w:rPr>
        <w:t>P</w:t>
      </w:r>
      <w:r w:rsidR="00FA6C1A">
        <w:rPr>
          <w:rFonts w:ascii="Calibri" w:hAnsi="Calibri" w:cs="Calibri"/>
        </w:rPr>
        <w:t>atiënten</w:t>
      </w:r>
      <w:r>
        <w:rPr>
          <w:rFonts w:ascii="Calibri" w:hAnsi="Calibri" w:cs="Calibri"/>
        </w:rPr>
        <w:t xml:space="preserve"> en </w:t>
      </w:r>
      <w:r w:rsidR="00B8421F" w:rsidRPr="00E13B66">
        <w:rPr>
          <w:rFonts w:ascii="Calibri" w:hAnsi="Calibri" w:cs="Calibri"/>
        </w:rPr>
        <w:t>C</w:t>
      </w:r>
      <w:r>
        <w:rPr>
          <w:rFonts w:ascii="Calibri" w:hAnsi="Calibri" w:cs="Calibri"/>
        </w:rPr>
        <w:t xml:space="preserve">onsumenten </w:t>
      </w:r>
      <w:r w:rsidR="00B8421F" w:rsidRPr="00E13B66">
        <w:rPr>
          <w:rFonts w:ascii="Calibri" w:hAnsi="Calibri" w:cs="Calibri"/>
        </w:rPr>
        <w:t>F</w:t>
      </w:r>
      <w:r>
        <w:rPr>
          <w:rFonts w:ascii="Calibri" w:hAnsi="Calibri" w:cs="Calibri"/>
        </w:rPr>
        <w:t>ederatie</w:t>
      </w:r>
      <w:r w:rsidR="00B8421F" w:rsidRPr="00E13B66">
        <w:rPr>
          <w:rFonts w:ascii="Calibri" w:hAnsi="Calibri" w:cs="Calibri"/>
        </w:rPr>
        <w:t xml:space="preserve">), zorgaanbieders van spoedeisende hulp in een ziekenhuis en zorgverzekeraars </w:t>
      </w:r>
      <w:r w:rsidR="00B8421F" w:rsidRPr="00E13B66">
        <w:rPr>
          <w:rFonts w:ascii="Calibri" w:hAnsi="Calibri" w:cs="Calibri"/>
          <w:color w:val="000000"/>
        </w:rPr>
        <w:t>(Stic</w:t>
      </w:r>
      <w:r w:rsidR="00984492">
        <w:rPr>
          <w:rFonts w:ascii="Calibri" w:hAnsi="Calibri" w:cs="Calibri"/>
          <w:color w:val="000000"/>
        </w:rPr>
        <w:t>hting Miletus, CZ, VGZIZA, Univé</w:t>
      </w:r>
      <w:r w:rsidR="00B8421F" w:rsidRPr="00E13B66">
        <w:rPr>
          <w:rFonts w:ascii="Calibri" w:hAnsi="Calibri" w:cs="Calibri"/>
          <w:color w:val="000000"/>
        </w:rPr>
        <w:t xml:space="preserve"> en Agis</w:t>
      </w:r>
      <w:r w:rsidR="00984492">
        <w:rPr>
          <w:rFonts w:ascii="Calibri" w:hAnsi="Calibri" w:cs="Calibri"/>
          <w:color w:val="000000"/>
        </w:rPr>
        <w:t xml:space="preserve"> zorgverzekeringen</w:t>
      </w:r>
      <w:r w:rsidR="00B8421F" w:rsidRPr="00E13B66">
        <w:rPr>
          <w:rFonts w:ascii="Calibri" w:hAnsi="Calibri" w:cs="Calibri"/>
          <w:color w:val="000000"/>
        </w:rPr>
        <w:t>).</w:t>
      </w:r>
      <w:r w:rsidR="00984492">
        <w:rPr>
          <w:rFonts w:ascii="Calibri" w:hAnsi="Calibri" w:cs="Calibri"/>
          <w:color w:val="000000"/>
        </w:rPr>
        <w:t xml:space="preserve"> </w:t>
      </w:r>
      <w:r w:rsidR="00971F52">
        <w:rPr>
          <w:rFonts w:ascii="Calibri" w:hAnsi="Calibri" w:cs="Calibri"/>
          <w:color w:val="000000"/>
        </w:rPr>
        <w:t xml:space="preserve">De werkgroep is tijdens het ontwikkelingstraject </w:t>
      </w:r>
      <w:r w:rsidR="00D25E92">
        <w:rPr>
          <w:rFonts w:ascii="Calibri" w:hAnsi="Calibri" w:cs="Calibri"/>
          <w:color w:val="000000"/>
        </w:rPr>
        <w:t>twee</w:t>
      </w:r>
      <w:r w:rsidR="00971F52">
        <w:rPr>
          <w:rFonts w:ascii="Calibri" w:hAnsi="Calibri" w:cs="Calibri"/>
          <w:color w:val="000000"/>
        </w:rPr>
        <w:t xml:space="preserve"> keer geadviseerd</w:t>
      </w:r>
      <w:r w:rsidR="00971F52">
        <w:rPr>
          <w:rFonts w:ascii="Calibri" w:hAnsi="Calibri" w:cs="Calibri"/>
        </w:rPr>
        <w:t>, waardoor de</w:t>
      </w:r>
      <w:r w:rsidR="00971F52" w:rsidRPr="00971F52">
        <w:rPr>
          <w:rFonts w:ascii="Calibri" w:hAnsi="Calibri" w:cs="Calibri"/>
        </w:rPr>
        <w:t xml:space="preserve"> CQI SEH op bestuurlijk draagvlak van de drie partijen in de zorg (patiënten/cliënten, zorgaanbieders en zorgverzekeraars) berust. </w:t>
      </w:r>
      <w:r w:rsidR="00D25E92">
        <w:rPr>
          <w:rFonts w:ascii="Calibri" w:hAnsi="Calibri" w:cs="Calibri"/>
        </w:rPr>
        <w:t xml:space="preserve">Tijdens de laatste sessie </w:t>
      </w:r>
      <w:r w:rsidR="00971F52">
        <w:rPr>
          <w:rFonts w:ascii="Calibri" w:hAnsi="Calibri" w:cs="Calibri"/>
        </w:rPr>
        <w:t>is het ontwikkeltraject zoals beschreven in het rapport ‘</w:t>
      </w:r>
      <w:r w:rsidR="00971F52" w:rsidRPr="00971F52">
        <w:rPr>
          <w:rFonts w:ascii="Calibri" w:hAnsi="Calibri" w:cs="Calibri"/>
        </w:rPr>
        <w:t>Consumer Quality Index Spoedeisende hulpafdeling (CQI SEH)</w:t>
      </w:r>
      <w:r w:rsidR="00971F52">
        <w:rPr>
          <w:rFonts w:ascii="Calibri" w:hAnsi="Calibri" w:cs="Calibri"/>
        </w:rPr>
        <w:t>; m</w:t>
      </w:r>
      <w:r w:rsidR="00971F52" w:rsidRPr="00971F52">
        <w:rPr>
          <w:rFonts w:ascii="Calibri" w:hAnsi="Calibri" w:cs="Calibri"/>
        </w:rPr>
        <w:t>eetinstrument in ontwikkeling</w:t>
      </w:r>
      <w:r w:rsidR="00971F52">
        <w:rPr>
          <w:rFonts w:ascii="Calibri" w:hAnsi="Calibri" w:cs="Calibri"/>
        </w:rPr>
        <w:t>’ besproken en geaccordeerd.</w:t>
      </w:r>
    </w:p>
    <w:p w:rsidR="00B8421F" w:rsidRPr="00971F52" w:rsidRDefault="00B8421F" w:rsidP="007F0706">
      <w:pPr>
        <w:pStyle w:val="Kop2"/>
        <w:rPr>
          <w:b w:val="0"/>
          <w:szCs w:val="24"/>
        </w:rPr>
      </w:pPr>
    </w:p>
    <w:p w:rsidR="007F0706" w:rsidRDefault="007F0706" w:rsidP="000E0FE8">
      <w:pPr>
        <w:pStyle w:val="Kop2"/>
        <w:numPr>
          <w:ilvl w:val="1"/>
          <w:numId w:val="41"/>
        </w:numPr>
      </w:pPr>
      <w:bookmarkStart w:id="22" w:name="_Toc376533743"/>
      <w:r>
        <w:t>CQI SEH</w:t>
      </w:r>
      <w:bookmarkEnd w:id="22"/>
    </w:p>
    <w:p w:rsidR="00971F52" w:rsidRDefault="00971F52" w:rsidP="00971F52">
      <w:pPr>
        <w:pStyle w:val="Kop2"/>
        <w:ind w:left="705"/>
      </w:pPr>
    </w:p>
    <w:p w:rsidR="00060FFC" w:rsidRPr="00CA6C1C" w:rsidRDefault="007F0706" w:rsidP="00060FFC">
      <w:pPr>
        <w:spacing w:line="360" w:lineRule="auto"/>
        <w:rPr>
          <w:rFonts w:ascii="Calibri" w:hAnsi="Calibri" w:cs="Calibri"/>
        </w:rPr>
      </w:pPr>
      <w:r w:rsidRPr="00E13B66">
        <w:rPr>
          <w:rFonts w:ascii="Calibri" w:hAnsi="Calibri" w:cs="Calibri"/>
          <w:bCs/>
          <w:color w:val="000000"/>
        </w:rPr>
        <w:t xml:space="preserve">De vierde versie van de CQI SEH </w:t>
      </w:r>
      <w:r w:rsidR="00401E91">
        <w:rPr>
          <w:rFonts w:ascii="Calibri" w:hAnsi="Calibri" w:cs="Calibri"/>
          <w:bCs/>
          <w:color w:val="000000"/>
        </w:rPr>
        <w:t>is de herziende versie van de CQI SEH na het doorlopen van de eerste drie fasen van het ontwikkeltraject, zoals beschreven in</w:t>
      </w:r>
      <w:r w:rsidRPr="00E13B66">
        <w:rPr>
          <w:rFonts w:ascii="Calibri" w:hAnsi="Calibri" w:cs="Calibri"/>
          <w:bCs/>
          <w:color w:val="000000"/>
        </w:rPr>
        <w:t xml:space="preserve"> </w:t>
      </w:r>
      <w:r w:rsidR="00971F52">
        <w:rPr>
          <w:rFonts w:ascii="Calibri" w:hAnsi="Calibri" w:cs="Calibri"/>
          <w:bCs/>
          <w:color w:val="000000"/>
        </w:rPr>
        <w:t>het bovenstaande</w:t>
      </w:r>
      <w:r w:rsidR="00401E91">
        <w:rPr>
          <w:rFonts w:ascii="Calibri" w:hAnsi="Calibri" w:cs="Calibri"/>
          <w:bCs/>
          <w:color w:val="000000"/>
        </w:rPr>
        <w:t xml:space="preserve"> rapport. De begeleidende werkgroep en de WAR van het CKZ heeft deze versie van de CQI SEH goedgekeurd en vormt het uitgangspunt voor de discriminerende fase. </w:t>
      </w:r>
      <w:r w:rsidR="00060FFC" w:rsidRPr="00CA6C1C">
        <w:rPr>
          <w:rFonts w:ascii="Calibri" w:hAnsi="Calibri" w:cs="Calibri"/>
        </w:rPr>
        <w:t xml:space="preserve">Deze vierde versie van de CQI SEH bestaat uit </w:t>
      </w:r>
      <w:r w:rsidR="00060FFC" w:rsidRPr="00CA6C1C">
        <w:rPr>
          <w:rFonts w:ascii="Calibri" w:hAnsi="Calibri" w:cs="Calibri"/>
          <w:bCs/>
          <w:color w:val="000000"/>
        </w:rPr>
        <w:t>78 vragen</w:t>
      </w:r>
      <w:r w:rsidR="00060FFC" w:rsidRPr="00CA6C1C">
        <w:rPr>
          <w:rFonts w:ascii="Calibri" w:hAnsi="Calibri" w:cs="Calibri"/>
        </w:rPr>
        <w:t>, waarvan tien specifieke vragen over de gebeurtenis (</w:t>
      </w:r>
      <w:r w:rsidR="00C14139">
        <w:rPr>
          <w:rFonts w:ascii="Calibri" w:hAnsi="Calibri" w:cs="Calibri"/>
        </w:rPr>
        <w:t xml:space="preserve">feitvragen, </w:t>
      </w:r>
      <w:r w:rsidR="00060FFC" w:rsidRPr="00CA6C1C">
        <w:rPr>
          <w:rFonts w:ascii="Calibri" w:hAnsi="Calibri" w:cs="Calibri"/>
        </w:rPr>
        <w:t xml:space="preserve">geen ervaringsvragen), veertien algemene vragen over achtergrondgegevens, vier vragen over tijdsduur, negen screenervragen, één open vraag, 43 ervaringsvragen, waarvan zes probleemvragen, twee vragen over pijn en twee waarderingsvragen. Bij één waarderingsvraag en bij twee vragen over pijn, wordt gevraagd naar een rapportcijfer op een schaal van 0 – 10. </w:t>
      </w:r>
    </w:p>
    <w:p w:rsidR="007F0706" w:rsidRPr="00E13B66" w:rsidRDefault="007F0706" w:rsidP="007F0706">
      <w:pPr>
        <w:spacing w:line="360" w:lineRule="auto"/>
        <w:rPr>
          <w:rFonts w:ascii="Calibri" w:hAnsi="Calibri" w:cs="Calibri"/>
          <w:bCs/>
          <w:color w:val="000000"/>
        </w:rPr>
      </w:pPr>
    </w:p>
    <w:p w:rsidR="00204A14" w:rsidRDefault="00B8421F" w:rsidP="000E0FE8">
      <w:pPr>
        <w:pStyle w:val="Kop2"/>
        <w:numPr>
          <w:ilvl w:val="1"/>
          <w:numId w:val="41"/>
        </w:numPr>
      </w:pPr>
      <w:bookmarkStart w:id="23" w:name="_Toc376533744"/>
      <w:r>
        <w:t>Onderzoekspopulatie</w:t>
      </w:r>
      <w:bookmarkEnd w:id="23"/>
    </w:p>
    <w:p w:rsidR="00204A14" w:rsidRDefault="00204A14" w:rsidP="00204A14">
      <w:pPr>
        <w:pStyle w:val="Kop2"/>
        <w:ind w:left="705"/>
      </w:pPr>
    </w:p>
    <w:p w:rsidR="00204A14" w:rsidRDefault="00204A14" w:rsidP="000E0FE8">
      <w:pPr>
        <w:pStyle w:val="Kop2"/>
        <w:numPr>
          <w:ilvl w:val="2"/>
          <w:numId w:val="41"/>
        </w:numPr>
      </w:pPr>
      <w:bookmarkStart w:id="24" w:name="_Toc376533745"/>
      <w:r>
        <w:t>Deelnemende ziekenhuizen</w:t>
      </w:r>
      <w:bookmarkEnd w:id="24"/>
    </w:p>
    <w:p w:rsidR="00204A14" w:rsidRDefault="00204A14" w:rsidP="00204A14">
      <w:pPr>
        <w:pStyle w:val="Kop2"/>
      </w:pPr>
    </w:p>
    <w:p w:rsidR="00204A14" w:rsidRPr="00C64B3B" w:rsidRDefault="00204A14" w:rsidP="00204A14">
      <w:pPr>
        <w:spacing w:line="360" w:lineRule="auto"/>
        <w:rPr>
          <w:rFonts w:ascii="Calibri" w:hAnsi="Calibri" w:cs="Calibri"/>
        </w:rPr>
      </w:pPr>
      <w:r w:rsidRPr="00C64B3B">
        <w:rPr>
          <w:rFonts w:ascii="Calibri" w:hAnsi="Calibri" w:cs="Calibri"/>
        </w:rPr>
        <w:t>In totaal hebben aan het onderzoek naar het discriminerende vermogen van de CQI SEH 22 ziekenhuizen deelgenomen (tabel 1). In november 2009 werd door middel van een elektronische nieuwsbrief en een persoonlijke e-mail aan bestuurders en leidinggevende</w:t>
      </w:r>
      <w:r w:rsidR="00C14139">
        <w:rPr>
          <w:rFonts w:ascii="Calibri" w:hAnsi="Calibri" w:cs="Calibri"/>
        </w:rPr>
        <w:t>n</w:t>
      </w:r>
      <w:r w:rsidRPr="00C64B3B">
        <w:rPr>
          <w:rFonts w:ascii="Calibri" w:hAnsi="Calibri" w:cs="Calibri"/>
        </w:rPr>
        <w:t xml:space="preserve"> </w:t>
      </w:r>
      <w:r w:rsidRPr="00C64B3B">
        <w:rPr>
          <w:rFonts w:ascii="Calibri" w:hAnsi="Calibri" w:cs="Calibri"/>
        </w:rPr>
        <w:lastRenderedPageBreak/>
        <w:t xml:space="preserve">van SEH’s het onderzoek naar de patiëntenervaringen op de SEH onder de aandacht gebracht. In januari 2010 werd een voorlichtingsbijeenkomst door het Julius Centrum georganiseerd om deelnemers te werven. Elf ziekenhuizen hebben daaropvolgend kenbaar gemaakt deel te willen nemen aan het onderzoek. Aan de deelnemers werd een eigen bijdrage gevraagd van €6000,-. De overige geïnteresseerden zagen af van deelname om financiële redenen (kwaliteitsonderzoek niet gebudgetteerd in 2010), de timing van het onderzoek sloot niet aan bij organisatorische veranderingen of overige redenen zoals de beperkte meerwaarde van het onderzoek naast een </w:t>
      </w:r>
      <w:r w:rsidR="00C14139" w:rsidRPr="00C64B3B">
        <w:rPr>
          <w:rFonts w:ascii="Calibri" w:hAnsi="Calibri" w:cs="Calibri"/>
        </w:rPr>
        <w:t>klachten box</w:t>
      </w:r>
      <w:r w:rsidRPr="00C64B3B">
        <w:rPr>
          <w:rFonts w:ascii="Calibri" w:hAnsi="Calibri" w:cs="Calibri"/>
        </w:rPr>
        <w:t xml:space="preserve"> of een </w:t>
      </w:r>
      <w:r w:rsidR="001F046E">
        <w:rPr>
          <w:rFonts w:ascii="Calibri" w:hAnsi="Calibri" w:cs="Calibri"/>
        </w:rPr>
        <w:t>o</w:t>
      </w:r>
      <w:r w:rsidRPr="00C64B3B">
        <w:rPr>
          <w:rFonts w:ascii="Calibri" w:hAnsi="Calibri" w:cs="Calibri"/>
        </w:rPr>
        <w:t xml:space="preserve">nderzoek </w:t>
      </w:r>
      <w:r w:rsidR="00C14139">
        <w:rPr>
          <w:rFonts w:ascii="Calibri" w:hAnsi="Calibri" w:cs="Calibri"/>
        </w:rPr>
        <w:t>naar patiënt tevredenheid</w:t>
      </w:r>
      <w:r w:rsidR="001F046E">
        <w:rPr>
          <w:rFonts w:ascii="Calibri" w:hAnsi="Calibri" w:cs="Calibri"/>
        </w:rPr>
        <w:t xml:space="preserve"> over de volledige breedte van het ziekenhuis</w:t>
      </w:r>
      <w:r w:rsidR="00C14139">
        <w:rPr>
          <w:rFonts w:ascii="Calibri" w:hAnsi="Calibri" w:cs="Calibri"/>
        </w:rPr>
        <w:t>. Bij éé</w:t>
      </w:r>
      <w:r w:rsidRPr="00C64B3B">
        <w:rPr>
          <w:rFonts w:ascii="Calibri" w:hAnsi="Calibri" w:cs="Calibri"/>
        </w:rPr>
        <w:t xml:space="preserve">n </w:t>
      </w:r>
      <w:r w:rsidR="00C14139">
        <w:rPr>
          <w:rFonts w:ascii="Calibri" w:hAnsi="Calibri" w:cs="Calibri"/>
        </w:rPr>
        <w:t>deelnemer</w:t>
      </w:r>
      <w:r w:rsidRPr="00C64B3B">
        <w:rPr>
          <w:rFonts w:ascii="Calibri" w:hAnsi="Calibri" w:cs="Calibri"/>
        </w:rPr>
        <w:t xml:space="preserve"> heeft het onderzoek</w:t>
      </w:r>
      <w:r w:rsidR="00C14139">
        <w:rPr>
          <w:rFonts w:ascii="Calibri" w:hAnsi="Calibri" w:cs="Calibri"/>
        </w:rPr>
        <w:t xml:space="preserve"> om beleidsmatige redenen</w:t>
      </w:r>
      <w:r w:rsidRPr="00C64B3B">
        <w:rPr>
          <w:rFonts w:ascii="Calibri" w:hAnsi="Calibri" w:cs="Calibri"/>
        </w:rPr>
        <w:t xml:space="preserve"> plaatsgevonden</w:t>
      </w:r>
      <w:r w:rsidR="00C14139">
        <w:rPr>
          <w:rFonts w:ascii="Calibri" w:hAnsi="Calibri" w:cs="Calibri"/>
        </w:rPr>
        <w:t xml:space="preserve"> </w:t>
      </w:r>
      <w:r w:rsidRPr="00C64B3B">
        <w:rPr>
          <w:rFonts w:ascii="Calibri" w:hAnsi="Calibri" w:cs="Calibri"/>
        </w:rPr>
        <w:t xml:space="preserve">in juni 2010. Bij de overige tien ziekenhuizen werd het onderzoek uitgevoerd in september 2010. </w:t>
      </w:r>
    </w:p>
    <w:p w:rsidR="00204A14" w:rsidRPr="00C64B3B" w:rsidRDefault="00204A14" w:rsidP="00204A14">
      <w:pPr>
        <w:spacing w:line="360" w:lineRule="auto"/>
        <w:rPr>
          <w:rFonts w:ascii="Calibri" w:hAnsi="Calibri" w:cs="Calibri"/>
        </w:rPr>
      </w:pPr>
      <w:r w:rsidRPr="00C64B3B">
        <w:rPr>
          <w:rFonts w:ascii="Calibri" w:hAnsi="Calibri" w:cs="Calibri"/>
        </w:rPr>
        <w:t>In december 2010 werd door A</w:t>
      </w:r>
      <w:r w:rsidR="00D8771C">
        <w:rPr>
          <w:rFonts w:ascii="Calibri" w:hAnsi="Calibri" w:cs="Calibri"/>
        </w:rPr>
        <w:t>GIS</w:t>
      </w:r>
      <w:r w:rsidRPr="00C64B3B">
        <w:rPr>
          <w:rFonts w:ascii="Calibri" w:hAnsi="Calibri" w:cs="Calibri"/>
        </w:rPr>
        <w:t xml:space="preserve"> Zorgverzekeringen een subsidie verstrekt om het onderzoek naar patiëntenervaringen op de SEH uit te voeren bij ziekenhuizen in </w:t>
      </w:r>
      <w:r w:rsidR="00971CBD">
        <w:rPr>
          <w:rFonts w:ascii="Calibri" w:hAnsi="Calibri" w:cs="Calibri"/>
        </w:rPr>
        <w:t xml:space="preserve">de regio </w:t>
      </w:r>
      <w:r w:rsidRPr="00C64B3B">
        <w:rPr>
          <w:rFonts w:ascii="Calibri" w:hAnsi="Calibri" w:cs="Calibri"/>
        </w:rPr>
        <w:t xml:space="preserve">Amsterdam </w:t>
      </w:r>
      <w:r w:rsidR="00971CBD">
        <w:rPr>
          <w:rFonts w:ascii="Calibri" w:hAnsi="Calibri" w:cs="Calibri"/>
        </w:rPr>
        <w:t xml:space="preserve">– </w:t>
      </w:r>
      <w:r w:rsidR="00BE006B">
        <w:rPr>
          <w:rFonts w:ascii="Calibri" w:hAnsi="Calibri" w:cs="Calibri"/>
        </w:rPr>
        <w:t>Midden-Nederland</w:t>
      </w:r>
      <w:r w:rsidR="00971CBD">
        <w:rPr>
          <w:rFonts w:ascii="Calibri" w:hAnsi="Calibri" w:cs="Calibri"/>
        </w:rPr>
        <w:t xml:space="preserve"> </w:t>
      </w:r>
      <w:r w:rsidRPr="00C64B3B">
        <w:rPr>
          <w:rFonts w:ascii="Calibri" w:hAnsi="Calibri" w:cs="Calibri"/>
        </w:rPr>
        <w:t>waar A</w:t>
      </w:r>
      <w:r w:rsidR="00D8771C">
        <w:rPr>
          <w:rFonts w:ascii="Calibri" w:hAnsi="Calibri" w:cs="Calibri"/>
        </w:rPr>
        <w:t>GIS</w:t>
      </w:r>
      <w:r w:rsidRPr="00C64B3B">
        <w:rPr>
          <w:rFonts w:ascii="Calibri" w:hAnsi="Calibri" w:cs="Calibri"/>
        </w:rPr>
        <w:t xml:space="preserve"> in het grootste aandeel van de zorginkoop voorziet. Hierdoor werden negen SEH’s geïncludeerd voor een tweede meetperiode in </w:t>
      </w:r>
      <w:r w:rsidR="00C14139">
        <w:rPr>
          <w:rFonts w:ascii="Calibri" w:hAnsi="Calibri" w:cs="Calibri"/>
        </w:rPr>
        <w:t>a</w:t>
      </w:r>
      <w:r w:rsidRPr="00C64B3B">
        <w:rPr>
          <w:rFonts w:ascii="Calibri" w:hAnsi="Calibri" w:cs="Calibri"/>
        </w:rPr>
        <w:t xml:space="preserve">pril 2011. In september 2011 en september 2012 werden nog twee afzonderlijke onderzoeken bij </w:t>
      </w:r>
      <w:r w:rsidR="00971CBD">
        <w:rPr>
          <w:rFonts w:ascii="Calibri" w:hAnsi="Calibri" w:cs="Calibri"/>
        </w:rPr>
        <w:t xml:space="preserve">andere </w:t>
      </w:r>
      <w:r w:rsidRPr="00C64B3B">
        <w:rPr>
          <w:rFonts w:ascii="Calibri" w:hAnsi="Calibri" w:cs="Calibri"/>
        </w:rPr>
        <w:t>SEH</w:t>
      </w:r>
      <w:r w:rsidR="00C14139">
        <w:rPr>
          <w:rFonts w:ascii="Calibri" w:hAnsi="Calibri" w:cs="Calibri"/>
        </w:rPr>
        <w:t>’s</w:t>
      </w:r>
      <w:r w:rsidRPr="00C64B3B">
        <w:rPr>
          <w:rFonts w:ascii="Calibri" w:hAnsi="Calibri" w:cs="Calibri"/>
        </w:rPr>
        <w:t xml:space="preserve"> uitgevoerd. </w:t>
      </w:r>
    </w:p>
    <w:p w:rsidR="00204A14" w:rsidRDefault="00204A14" w:rsidP="00204A14">
      <w:pPr>
        <w:pStyle w:val="Kop2"/>
      </w:pPr>
    </w:p>
    <w:p w:rsidR="00204A14" w:rsidRDefault="00204A14" w:rsidP="000E0FE8">
      <w:pPr>
        <w:pStyle w:val="Kop2"/>
        <w:numPr>
          <w:ilvl w:val="2"/>
          <w:numId w:val="41"/>
        </w:numPr>
        <w:spacing w:line="360" w:lineRule="auto"/>
      </w:pPr>
      <w:bookmarkStart w:id="25" w:name="_Toc376533746"/>
      <w:r>
        <w:t>Patiënten</w:t>
      </w:r>
      <w:bookmarkEnd w:id="25"/>
      <w:r>
        <w:t xml:space="preserve">    </w:t>
      </w:r>
    </w:p>
    <w:p w:rsidR="00642CA9" w:rsidRPr="00C64B3B" w:rsidRDefault="00642CA9" w:rsidP="002F1698">
      <w:pPr>
        <w:spacing w:line="360" w:lineRule="auto"/>
        <w:rPr>
          <w:rFonts w:ascii="Calibri" w:hAnsi="Calibri" w:cs="Calibri"/>
          <w:b/>
          <w:bCs/>
          <w:color w:val="FFFFFF"/>
          <w:sz w:val="22"/>
          <w:szCs w:val="22"/>
        </w:rPr>
      </w:pPr>
      <w:r w:rsidRPr="00C64B3B">
        <w:rPr>
          <w:rFonts w:ascii="Calibri" w:hAnsi="Calibri" w:cs="Calibri"/>
        </w:rPr>
        <w:t xml:space="preserve">De onderzoekspopulatie bestond uit alle patiënten die in de </w:t>
      </w:r>
      <w:r w:rsidR="00204A14" w:rsidRPr="00C64B3B">
        <w:rPr>
          <w:rFonts w:ascii="Calibri" w:hAnsi="Calibri" w:cs="Calibri"/>
        </w:rPr>
        <w:t>onderzoeks</w:t>
      </w:r>
      <w:r w:rsidRPr="00C64B3B">
        <w:rPr>
          <w:rFonts w:ascii="Calibri" w:hAnsi="Calibri" w:cs="Calibri"/>
        </w:rPr>
        <w:t>periode</w:t>
      </w:r>
      <w:r w:rsidR="00BE006B">
        <w:rPr>
          <w:rFonts w:ascii="Calibri" w:hAnsi="Calibri" w:cs="Calibri"/>
        </w:rPr>
        <w:t xml:space="preserve"> van het </w:t>
      </w:r>
      <w:r w:rsidR="00BE006B" w:rsidRPr="00C64B3B">
        <w:rPr>
          <w:rFonts w:ascii="Calibri" w:hAnsi="Calibri" w:cs="Calibri"/>
        </w:rPr>
        <w:t>deelnemend ziekenhuis</w:t>
      </w:r>
      <w:r w:rsidR="00204A14" w:rsidRPr="00C64B3B">
        <w:rPr>
          <w:rFonts w:ascii="Calibri" w:hAnsi="Calibri" w:cs="Calibri"/>
        </w:rPr>
        <w:t xml:space="preserve"> </w:t>
      </w:r>
      <w:r w:rsidRPr="00C64B3B">
        <w:rPr>
          <w:rFonts w:ascii="Calibri" w:hAnsi="Calibri" w:cs="Calibri"/>
        </w:rPr>
        <w:t xml:space="preserve">werden behandeld op </w:t>
      </w:r>
      <w:r w:rsidR="00BE006B">
        <w:rPr>
          <w:rFonts w:ascii="Calibri" w:hAnsi="Calibri" w:cs="Calibri"/>
        </w:rPr>
        <w:t>de</w:t>
      </w:r>
      <w:r w:rsidR="00BE006B" w:rsidRPr="00C64B3B">
        <w:rPr>
          <w:rFonts w:ascii="Calibri" w:hAnsi="Calibri" w:cs="Calibri"/>
        </w:rPr>
        <w:t xml:space="preserve"> </w:t>
      </w:r>
      <w:r w:rsidRPr="00C64B3B">
        <w:rPr>
          <w:rFonts w:ascii="Calibri" w:hAnsi="Calibri" w:cs="Calibri"/>
        </w:rPr>
        <w:t>SEH</w:t>
      </w:r>
      <w:r w:rsidR="00204A14" w:rsidRPr="00C64B3B">
        <w:rPr>
          <w:rFonts w:ascii="Calibri" w:hAnsi="Calibri" w:cs="Calibri"/>
        </w:rPr>
        <w:t>. Per ziekenhuis is een aselecte steekproef getrokken van 600 of 800 patiënten (tabel 1).</w:t>
      </w:r>
      <w:r w:rsidR="00654418" w:rsidRPr="00C64B3B">
        <w:rPr>
          <w:rFonts w:ascii="Calibri" w:hAnsi="Calibri" w:cs="Calibri"/>
        </w:rPr>
        <w:t xml:space="preserve"> De steekproef werd getest op representativiteit voor de SEH populatie </w:t>
      </w:r>
      <w:r w:rsidR="00C14139">
        <w:rPr>
          <w:rFonts w:ascii="Calibri" w:hAnsi="Calibri" w:cs="Calibri"/>
        </w:rPr>
        <w:t>waarbij rekening werd gehouden met het</w:t>
      </w:r>
      <w:r w:rsidR="00654418" w:rsidRPr="00C64B3B">
        <w:rPr>
          <w:rFonts w:ascii="Calibri" w:hAnsi="Calibri" w:cs="Calibri"/>
        </w:rPr>
        <w:t xml:space="preserve"> geslacht, </w:t>
      </w:r>
      <w:r w:rsidR="00C14139">
        <w:rPr>
          <w:rFonts w:ascii="Calibri" w:hAnsi="Calibri" w:cs="Calibri"/>
        </w:rPr>
        <w:t xml:space="preserve">de </w:t>
      </w:r>
      <w:r w:rsidR="00654418" w:rsidRPr="00C64B3B">
        <w:rPr>
          <w:rFonts w:ascii="Calibri" w:hAnsi="Calibri" w:cs="Calibri"/>
        </w:rPr>
        <w:t>leeftijd</w:t>
      </w:r>
      <w:r w:rsidR="00FB55B2" w:rsidRPr="00C64B3B">
        <w:rPr>
          <w:rFonts w:ascii="Calibri" w:hAnsi="Calibri" w:cs="Calibri"/>
        </w:rPr>
        <w:t xml:space="preserve">, </w:t>
      </w:r>
      <w:r w:rsidR="00C14139">
        <w:rPr>
          <w:rFonts w:ascii="Calibri" w:hAnsi="Calibri" w:cs="Calibri"/>
        </w:rPr>
        <w:t xml:space="preserve">het </w:t>
      </w:r>
      <w:r w:rsidR="00654418" w:rsidRPr="00C64B3B">
        <w:rPr>
          <w:rFonts w:ascii="Calibri" w:hAnsi="Calibri" w:cs="Calibri"/>
        </w:rPr>
        <w:t xml:space="preserve">dagdeel (dag, avond, of nacht) waarop de </w:t>
      </w:r>
      <w:r w:rsidR="00D8771C" w:rsidRPr="00C64B3B">
        <w:rPr>
          <w:rFonts w:ascii="Calibri" w:hAnsi="Calibri" w:cs="Calibri"/>
        </w:rPr>
        <w:t>patiënten</w:t>
      </w:r>
      <w:r w:rsidR="00654418" w:rsidRPr="00C64B3B">
        <w:rPr>
          <w:rFonts w:ascii="Calibri" w:hAnsi="Calibri" w:cs="Calibri"/>
        </w:rPr>
        <w:t xml:space="preserve"> op de SEH komen</w:t>
      </w:r>
      <w:r w:rsidR="00FB55B2" w:rsidRPr="00C64B3B">
        <w:rPr>
          <w:rFonts w:ascii="Calibri" w:hAnsi="Calibri" w:cs="Calibri"/>
        </w:rPr>
        <w:t xml:space="preserve"> en</w:t>
      </w:r>
      <w:r w:rsidR="00C14139">
        <w:rPr>
          <w:rFonts w:ascii="Calibri" w:hAnsi="Calibri" w:cs="Calibri"/>
        </w:rPr>
        <w:t xml:space="preserve"> de</w:t>
      </w:r>
      <w:r w:rsidR="00FB55B2" w:rsidRPr="00C64B3B">
        <w:rPr>
          <w:rFonts w:ascii="Calibri" w:hAnsi="Calibri" w:cs="Calibri"/>
        </w:rPr>
        <w:t xml:space="preserve"> toegewezen triagecode</w:t>
      </w:r>
      <w:r w:rsidR="00654418" w:rsidRPr="00C64B3B">
        <w:rPr>
          <w:rFonts w:ascii="Calibri" w:hAnsi="Calibri" w:cs="Calibri"/>
        </w:rPr>
        <w:t>.</w:t>
      </w:r>
      <w:r w:rsidR="00FB55B2" w:rsidRPr="00C64B3B">
        <w:rPr>
          <w:rFonts w:ascii="Calibri" w:hAnsi="Calibri" w:cs="Calibri"/>
        </w:rPr>
        <w:t xml:space="preserve"> De triagecode is een maat voor de </w:t>
      </w:r>
      <w:r w:rsidR="00BE006B">
        <w:rPr>
          <w:rFonts w:ascii="Calibri" w:hAnsi="Calibri" w:cs="Calibri"/>
        </w:rPr>
        <w:t>urgentie</w:t>
      </w:r>
      <w:r w:rsidR="00BE006B" w:rsidRPr="00C64B3B">
        <w:rPr>
          <w:rFonts w:ascii="Calibri" w:hAnsi="Calibri" w:cs="Calibri"/>
        </w:rPr>
        <w:t xml:space="preserve"> </w:t>
      </w:r>
      <w:r w:rsidR="00FB55B2" w:rsidRPr="00C64B3B">
        <w:rPr>
          <w:rFonts w:ascii="Calibri" w:hAnsi="Calibri" w:cs="Calibri"/>
        </w:rPr>
        <w:t xml:space="preserve">van het gezondheidsprobleem waaraan de </w:t>
      </w:r>
      <w:r w:rsidR="00D8771C" w:rsidRPr="00C64B3B">
        <w:rPr>
          <w:rFonts w:ascii="Calibri" w:hAnsi="Calibri" w:cs="Calibri"/>
        </w:rPr>
        <w:t>patiënt</w:t>
      </w:r>
      <w:r w:rsidR="00FB55B2" w:rsidRPr="00C64B3B">
        <w:rPr>
          <w:rFonts w:ascii="Calibri" w:hAnsi="Calibri" w:cs="Calibri"/>
        </w:rPr>
        <w:t xml:space="preserve"> geholpen moet worden. </w:t>
      </w:r>
      <w:r w:rsidR="00654418" w:rsidRPr="00C64B3B">
        <w:rPr>
          <w:rFonts w:ascii="Calibri" w:hAnsi="Calibri" w:cs="Calibri"/>
        </w:rPr>
        <w:t xml:space="preserve">Indien de steekproef op een van deze kenmerken </w:t>
      </w:r>
      <w:r w:rsidR="00C14139">
        <w:rPr>
          <w:rFonts w:ascii="Calibri" w:hAnsi="Calibri" w:cs="Calibri"/>
        </w:rPr>
        <w:t>significant afweek</w:t>
      </w:r>
      <w:r w:rsidR="00654418" w:rsidRPr="00C64B3B">
        <w:rPr>
          <w:rFonts w:ascii="Calibri" w:hAnsi="Calibri" w:cs="Calibri"/>
        </w:rPr>
        <w:t xml:space="preserve"> van de SEH populatie werden opnieuw 600 of 800 patiënten geselecteerd en getest. </w:t>
      </w:r>
      <w:r w:rsidRPr="00E13B66">
        <w:rPr>
          <w:rFonts w:ascii="Calibri" w:hAnsi="Calibri" w:cs="Calibri"/>
        </w:rPr>
        <w:t xml:space="preserve">Patiënten die op de SEH zijn overleden of met een onbekend of buitenlands postadres </w:t>
      </w:r>
      <w:r w:rsidR="00BE006B">
        <w:rPr>
          <w:rFonts w:ascii="Calibri" w:hAnsi="Calibri" w:cs="Calibri"/>
        </w:rPr>
        <w:t>werden</w:t>
      </w:r>
      <w:r w:rsidR="00BE006B" w:rsidRPr="00E13B66">
        <w:rPr>
          <w:rFonts w:ascii="Calibri" w:hAnsi="Calibri" w:cs="Calibri"/>
        </w:rPr>
        <w:t xml:space="preserve"> </w:t>
      </w:r>
      <w:r w:rsidRPr="00E13B66">
        <w:rPr>
          <w:rFonts w:ascii="Calibri" w:hAnsi="Calibri" w:cs="Calibri"/>
        </w:rPr>
        <w:t xml:space="preserve">geëxcludeerd. </w:t>
      </w:r>
      <w:r w:rsidR="002F1698" w:rsidRPr="00E13B66">
        <w:rPr>
          <w:rFonts w:ascii="Calibri" w:hAnsi="Calibri" w:cs="Calibri"/>
        </w:rPr>
        <w:t xml:space="preserve">Elke patiënt die geïncludeerd werd kreeg een uniek </w:t>
      </w:r>
      <w:r w:rsidR="00AB2754" w:rsidRPr="00E13B66">
        <w:rPr>
          <w:rFonts w:ascii="Calibri" w:hAnsi="Calibri" w:cs="Calibri"/>
        </w:rPr>
        <w:t>onderzoek</w:t>
      </w:r>
      <w:r w:rsidR="00AB2754">
        <w:rPr>
          <w:rFonts w:ascii="Calibri" w:hAnsi="Calibri" w:cs="Calibri"/>
        </w:rPr>
        <w:t>s</w:t>
      </w:r>
      <w:r w:rsidR="00AB2754" w:rsidRPr="00E13B66">
        <w:rPr>
          <w:rFonts w:ascii="Calibri" w:hAnsi="Calibri" w:cs="Calibri"/>
        </w:rPr>
        <w:t>nummer</w:t>
      </w:r>
      <w:r w:rsidR="00BE006B">
        <w:rPr>
          <w:rFonts w:ascii="Calibri" w:hAnsi="Calibri" w:cs="Calibri"/>
        </w:rPr>
        <w:t>,</w:t>
      </w:r>
      <w:r w:rsidR="001564DC" w:rsidRPr="00E13B66">
        <w:rPr>
          <w:rFonts w:ascii="Calibri" w:hAnsi="Calibri" w:cs="Calibri"/>
        </w:rPr>
        <w:t xml:space="preserve"> </w:t>
      </w:r>
      <w:r w:rsidR="00BE006B">
        <w:rPr>
          <w:rFonts w:ascii="Calibri" w:hAnsi="Calibri" w:cs="Calibri"/>
        </w:rPr>
        <w:t>dat</w:t>
      </w:r>
      <w:r w:rsidR="00BE006B" w:rsidRPr="00E13B66">
        <w:rPr>
          <w:rFonts w:ascii="Calibri" w:hAnsi="Calibri" w:cs="Calibri"/>
        </w:rPr>
        <w:t xml:space="preserve"> </w:t>
      </w:r>
      <w:r w:rsidR="001564DC" w:rsidRPr="00E13B66">
        <w:rPr>
          <w:rFonts w:ascii="Calibri" w:hAnsi="Calibri" w:cs="Calibri"/>
        </w:rPr>
        <w:t>gekoppeld werd aan de naam-adres-woonplaats gegevens</w:t>
      </w:r>
      <w:r w:rsidR="002F1698" w:rsidRPr="00E13B66">
        <w:rPr>
          <w:rFonts w:ascii="Calibri" w:hAnsi="Calibri" w:cs="Calibri"/>
        </w:rPr>
        <w:t xml:space="preserve">. Voor de verwerking van de gegevens werkten de onderzoekers met </w:t>
      </w:r>
      <w:r w:rsidR="002F1698" w:rsidRPr="00E13B66">
        <w:rPr>
          <w:rFonts w:ascii="Calibri" w:hAnsi="Calibri" w:cs="Calibri"/>
        </w:rPr>
        <w:lastRenderedPageBreak/>
        <w:t xml:space="preserve">het onderzoeksnummer. </w:t>
      </w:r>
      <w:r w:rsidR="0009303D" w:rsidRPr="00E13B66">
        <w:rPr>
          <w:rFonts w:ascii="Calibri" w:hAnsi="Calibri" w:cs="Calibri"/>
        </w:rPr>
        <w:t>Het totaalbestand voor de verzendingen w</w:t>
      </w:r>
      <w:r w:rsidR="001564DC" w:rsidRPr="00E13B66">
        <w:rPr>
          <w:rFonts w:ascii="Calibri" w:hAnsi="Calibri" w:cs="Calibri"/>
        </w:rPr>
        <w:t>erd</w:t>
      </w:r>
      <w:r w:rsidR="0009303D" w:rsidRPr="00E13B66">
        <w:rPr>
          <w:rFonts w:ascii="Calibri" w:hAnsi="Calibri" w:cs="Calibri"/>
        </w:rPr>
        <w:t xml:space="preserve"> gebruikt bij de non-respons analyse.</w:t>
      </w:r>
    </w:p>
    <w:p w:rsidR="00984492" w:rsidRPr="00E13B66" w:rsidRDefault="00984492" w:rsidP="002F1698">
      <w:pPr>
        <w:spacing w:line="360" w:lineRule="auto"/>
        <w:rPr>
          <w:rFonts w:ascii="Calibri" w:hAnsi="Calibri" w:cs="Calibri"/>
        </w:rPr>
      </w:pPr>
    </w:p>
    <w:tbl>
      <w:tblPr>
        <w:tblW w:w="9212" w:type="dxa"/>
        <w:tblLook w:val="04A0" w:firstRow="1" w:lastRow="0" w:firstColumn="1" w:lastColumn="0" w:noHBand="0" w:noVBand="1"/>
      </w:tblPr>
      <w:tblGrid>
        <w:gridCol w:w="534"/>
        <w:gridCol w:w="3685"/>
        <w:gridCol w:w="1591"/>
        <w:gridCol w:w="1107"/>
        <w:gridCol w:w="2295"/>
      </w:tblGrid>
      <w:tr w:rsidR="00204A14" w:rsidRPr="00C64B3B" w:rsidTr="00C64B3B">
        <w:tc>
          <w:tcPr>
            <w:tcW w:w="9212" w:type="dxa"/>
            <w:gridSpan w:val="5"/>
            <w:tcBorders>
              <w:bottom w:val="single" w:sz="4" w:space="0" w:color="808080"/>
            </w:tcBorders>
            <w:shd w:val="clear" w:color="auto" w:fill="auto"/>
          </w:tcPr>
          <w:p w:rsidR="00204A14" w:rsidRPr="00C64B3B" w:rsidRDefault="00204A14" w:rsidP="000D11FA">
            <w:pPr>
              <w:rPr>
                <w:rFonts w:ascii="Calibri" w:eastAsia="Calibri" w:hAnsi="Calibri" w:cs="Calibri"/>
                <w:sz w:val="22"/>
                <w:szCs w:val="22"/>
              </w:rPr>
            </w:pPr>
            <w:r w:rsidRPr="00C64B3B">
              <w:rPr>
                <w:rFonts w:ascii="Calibri" w:eastAsia="Calibri" w:hAnsi="Calibri" w:cs="Calibri"/>
                <w:b/>
                <w:sz w:val="22"/>
                <w:szCs w:val="22"/>
              </w:rPr>
              <w:t xml:space="preserve">Tabel </w:t>
            </w:r>
            <w:r w:rsidR="00461935">
              <w:rPr>
                <w:rFonts w:ascii="Calibri" w:eastAsia="Calibri" w:hAnsi="Calibri" w:cs="Calibri"/>
                <w:b/>
                <w:sz w:val="22"/>
                <w:szCs w:val="22"/>
              </w:rPr>
              <w:t>1.</w:t>
            </w:r>
            <w:r w:rsidRPr="00C64B3B">
              <w:rPr>
                <w:rFonts w:ascii="Calibri" w:eastAsia="Calibri" w:hAnsi="Calibri" w:cs="Calibri"/>
                <w:b/>
                <w:sz w:val="22"/>
                <w:szCs w:val="22"/>
              </w:rPr>
              <w:t xml:space="preserve">1 </w:t>
            </w:r>
            <w:r w:rsidRPr="00C64B3B">
              <w:rPr>
                <w:rFonts w:ascii="Calibri" w:eastAsia="Calibri" w:hAnsi="Calibri" w:cs="Calibri"/>
                <w:sz w:val="22"/>
                <w:szCs w:val="22"/>
              </w:rPr>
              <w:t>Deelnemende ziekenhuizen, patiënten en inclusieperiode</w:t>
            </w:r>
          </w:p>
        </w:tc>
      </w:tr>
      <w:tr w:rsidR="009B654C" w:rsidRPr="00C64B3B" w:rsidTr="00C64B3B">
        <w:tc>
          <w:tcPr>
            <w:tcW w:w="534" w:type="dxa"/>
            <w:tcBorders>
              <w:top w:val="single" w:sz="4" w:space="0" w:color="808080"/>
              <w:bottom w:val="single" w:sz="4" w:space="0" w:color="808080"/>
            </w:tcBorders>
            <w:shd w:val="clear" w:color="auto" w:fill="auto"/>
          </w:tcPr>
          <w:p w:rsidR="009B654C" w:rsidRPr="00C64B3B" w:rsidRDefault="009B654C" w:rsidP="00204A14">
            <w:pPr>
              <w:rPr>
                <w:rFonts w:ascii="Calibri" w:eastAsia="Calibri" w:hAnsi="Calibri" w:cs="Calibri"/>
                <w:b/>
                <w:sz w:val="22"/>
                <w:szCs w:val="22"/>
              </w:rPr>
            </w:pPr>
            <w:r w:rsidRPr="00C64B3B">
              <w:rPr>
                <w:rFonts w:ascii="Calibri" w:eastAsia="Calibri" w:hAnsi="Calibri" w:cs="Calibri"/>
                <w:b/>
                <w:sz w:val="22"/>
                <w:szCs w:val="22"/>
              </w:rPr>
              <w:t>Nr.</w:t>
            </w:r>
          </w:p>
        </w:tc>
        <w:tc>
          <w:tcPr>
            <w:tcW w:w="3685" w:type="dxa"/>
            <w:tcBorders>
              <w:top w:val="single" w:sz="4" w:space="0" w:color="808080"/>
              <w:bottom w:val="single" w:sz="4" w:space="0" w:color="808080"/>
            </w:tcBorders>
            <w:shd w:val="clear" w:color="auto" w:fill="auto"/>
          </w:tcPr>
          <w:p w:rsidR="009B654C" w:rsidRPr="00C64B3B" w:rsidRDefault="009B654C" w:rsidP="00204A14">
            <w:pPr>
              <w:rPr>
                <w:rFonts w:ascii="Calibri" w:eastAsia="Calibri" w:hAnsi="Calibri" w:cs="Calibri"/>
                <w:b/>
                <w:sz w:val="22"/>
                <w:szCs w:val="22"/>
              </w:rPr>
            </w:pPr>
            <w:r w:rsidRPr="00C64B3B">
              <w:rPr>
                <w:rFonts w:ascii="Calibri" w:eastAsia="Calibri" w:hAnsi="Calibri" w:cs="Calibri"/>
                <w:b/>
                <w:sz w:val="22"/>
                <w:szCs w:val="22"/>
              </w:rPr>
              <w:t>Ziekenhuis</w:t>
            </w:r>
          </w:p>
        </w:tc>
        <w:tc>
          <w:tcPr>
            <w:tcW w:w="1591" w:type="dxa"/>
            <w:tcBorders>
              <w:top w:val="single" w:sz="4" w:space="0" w:color="808080"/>
              <w:bottom w:val="single" w:sz="4" w:space="0" w:color="808080"/>
            </w:tcBorders>
            <w:shd w:val="clear" w:color="auto" w:fill="auto"/>
          </w:tcPr>
          <w:p w:rsidR="009B654C" w:rsidRPr="00C64B3B" w:rsidRDefault="009B654C" w:rsidP="00204A14">
            <w:pPr>
              <w:rPr>
                <w:rFonts w:ascii="Calibri" w:eastAsia="Calibri" w:hAnsi="Calibri" w:cs="Calibri"/>
                <w:b/>
                <w:sz w:val="22"/>
                <w:szCs w:val="22"/>
              </w:rPr>
            </w:pPr>
            <w:r w:rsidRPr="00C64B3B">
              <w:rPr>
                <w:rFonts w:ascii="Calibri" w:eastAsia="Calibri" w:hAnsi="Calibri" w:cs="Calibri"/>
                <w:b/>
                <w:sz w:val="22"/>
                <w:szCs w:val="22"/>
              </w:rPr>
              <w:t>Plaats</w:t>
            </w:r>
          </w:p>
        </w:tc>
        <w:tc>
          <w:tcPr>
            <w:tcW w:w="1107" w:type="dxa"/>
            <w:tcBorders>
              <w:bottom w:val="single" w:sz="4" w:space="0" w:color="808080"/>
            </w:tcBorders>
            <w:shd w:val="clear" w:color="auto" w:fill="auto"/>
          </w:tcPr>
          <w:p w:rsidR="009B654C" w:rsidRPr="00C64B3B" w:rsidRDefault="009B654C" w:rsidP="007F3357">
            <w:pPr>
              <w:rPr>
                <w:rFonts w:ascii="Calibri" w:eastAsia="Calibri" w:hAnsi="Calibri" w:cs="Calibri"/>
                <w:b/>
                <w:sz w:val="22"/>
                <w:szCs w:val="22"/>
              </w:rPr>
            </w:pPr>
            <w:r w:rsidRPr="00C64B3B">
              <w:rPr>
                <w:rFonts w:ascii="Calibri" w:eastAsia="Calibri" w:hAnsi="Calibri" w:cs="Calibri"/>
                <w:b/>
                <w:sz w:val="22"/>
                <w:szCs w:val="22"/>
              </w:rPr>
              <w:t xml:space="preserve">Aantal patiënten </w:t>
            </w:r>
          </w:p>
        </w:tc>
        <w:tc>
          <w:tcPr>
            <w:tcW w:w="2295" w:type="dxa"/>
            <w:tcBorders>
              <w:top w:val="single" w:sz="4" w:space="0" w:color="808080"/>
              <w:bottom w:val="single" w:sz="4" w:space="0" w:color="808080"/>
            </w:tcBorders>
            <w:shd w:val="clear" w:color="auto" w:fill="auto"/>
          </w:tcPr>
          <w:p w:rsidR="009B654C" w:rsidRPr="00C64B3B" w:rsidRDefault="009B654C" w:rsidP="00AC595F">
            <w:pPr>
              <w:rPr>
                <w:rFonts w:ascii="Calibri" w:eastAsia="Calibri" w:hAnsi="Calibri" w:cs="Calibri"/>
                <w:b/>
                <w:sz w:val="22"/>
                <w:szCs w:val="22"/>
              </w:rPr>
            </w:pPr>
            <w:r w:rsidRPr="00C64B3B">
              <w:rPr>
                <w:rFonts w:ascii="Calibri" w:eastAsia="Calibri" w:hAnsi="Calibri" w:cs="Calibri"/>
                <w:b/>
                <w:sz w:val="22"/>
                <w:szCs w:val="22"/>
              </w:rPr>
              <w:t>Inclusie periode</w:t>
            </w:r>
          </w:p>
        </w:tc>
      </w:tr>
      <w:tr w:rsidR="009B654C" w:rsidRPr="00C64B3B" w:rsidTr="00C64B3B">
        <w:tc>
          <w:tcPr>
            <w:tcW w:w="534" w:type="dxa"/>
            <w:tcBorders>
              <w:top w:val="single" w:sz="4" w:space="0" w:color="808080"/>
            </w:tcBorders>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w:t>
            </w:r>
          </w:p>
        </w:tc>
        <w:tc>
          <w:tcPr>
            <w:tcW w:w="3685" w:type="dxa"/>
            <w:tcBorders>
              <w:top w:val="single" w:sz="4" w:space="0" w:color="808080"/>
            </w:tcBorders>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Onze Lieve Vrouwe Gasthuis</w:t>
            </w:r>
          </w:p>
        </w:tc>
        <w:tc>
          <w:tcPr>
            <w:tcW w:w="1591" w:type="dxa"/>
            <w:tcBorders>
              <w:top w:val="single" w:sz="4" w:space="0" w:color="808080"/>
            </w:tcBorders>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Amsterdam</w:t>
            </w:r>
          </w:p>
        </w:tc>
        <w:tc>
          <w:tcPr>
            <w:tcW w:w="1107" w:type="dxa"/>
            <w:tcBorders>
              <w:top w:val="single" w:sz="4" w:space="0" w:color="808080"/>
            </w:tcBorders>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800</w:t>
            </w:r>
          </w:p>
        </w:tc>
        <w:tc>
          <w:tcPr>
            <w:tcW w:w="2295" w:type="dxa"/>
            <w:tcBorders>
              <w:top w:val="single" w:sz="4" w:space="0" w:color="808080"/>
            </w:tcBorders>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24 mei-13 juni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2</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Rode Kruis Ziekenhuis</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Beverwijk</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3</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MCH locatie Westeinde</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Den Haag</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800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4</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MCH locatie Antoniushoeve</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Den Haag</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800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5</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Deventer Ziekenhuis</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Deventer</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6</w:t>
            </w:r>
          </w:p>
        </w:tc>
        <w:tc>
          <w:tcPr>
            <w:tcW w:w="3685" w:type="dxa"/>
            <w:shd w:val="clear" w:color="auto" w:fill="auto"/>
          </w:tcPr>
          <w:p w:rsidR="009B654C" w:rsidRPr="00C64B3B" w:rsidRDefault="00207C53" w:rsidP="000D11FA">
            <w:pPr>
              <w:rPr>
                <w:rFonts w:ascii="Calibri" w:eastAsia="Calibri" w:hAnsi="Calibri" w:cs="Calibri"/>
                <w:sz w:val="22"/>
                <w:szCs w:val="22"/>
              </w:rPr>
            </w:pPr>
            <w:r>
              <w:rPr>
                <w:rFonts w:ascii="Calibri" w:eastAsia="Calibri" w:hAnsi="Calibri" w:cs="Calibri"/>
                <w:sz w:val="22"/>
                <w:szCs w:val="22"/>
              </w:rPr>
              <w:t>Rö</w:t>
            </w:r>
            <w:r w:rsidR="009B654C" w:rsidRPr="00C64B3B">
              <w:rPr>
                <w:rFonts w:ascii="Calibri" w:eastAsia="Calibri" w:hAnsi="Calibri" w:cs="Calibri"/>
                <w:sz w:val="22"/>
                <w:szCs w:val="22"/>
              </w:rPr>
              <w:t>pcke-Zweers Ziekenhuis</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Hardenberg</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591</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7</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Medisch Centrum Leeuwarden</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Leeuwarden</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8</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Academisch Ziekenhuis Maastricht</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Maastricht</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9</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Waterland Ziekenhuis</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Purmerend</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10</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St. Elisabeth Ziekenhuis</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Tilburg</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11</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St. Jans Gasthuis Weert</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Weert</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12</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Isala Klinieken</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Zwolle</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6-26 september 2010</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13</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Universitair Medisch Centrum Utrecht</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Utrecht</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800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18 april-8 mei 2011</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14</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 xml:space="preserve">Academisch Medisch Centrum </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Amsterdam</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800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18 april-8 mei 2011</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15</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BovenIJ Ziekenhuis</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Amsterdam</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800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18 april-8 mei 2011</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16</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VU medisch centrum</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Amsterdam</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800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18 april-8 mei 2011</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17</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Ziekenhuis Amstelland</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Amstelveen</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712</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18 april-8 mei 2011</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18</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Gelre Ziekenhuizen</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Apeldoorn</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18 april-8 mei 2011</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19</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Diakonessenhuis locatie Utrecht</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Utrecht</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594</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18 april-8 mei 2011</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20</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Diakonessenhuis locatie Zeist</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Zeist</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606</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18 april-8 mei 2011</w:t>
            </w:r>
          </w:p>
        </w:tc>
      </w:tr>
      <w:tr w:rsidR="009B654C" w:rsidRPr="00C64B3B" w:rsidTr="00C64B3B">
        <w:tc>
          <w:tcPr>
            <w:tcW w:w="534"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21</w:t>
            </w:r>
          </w:p>
        </w:tc>
        <w:tc>
          <w:tcPr>
            <w:tcW w:w="3685"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Sint Lucas Andreas Ziekenhuis</w:t>
            </w:r>
          </w:p>
        </w:tc>
        <w:tc>
          <w:tcPr>
            <w:tcW w:w="1591" w:type="dxa"/>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Amsterdam</w:t>
            </w:r>
          </w:p>
        </w:tc>
        <w:tc>
          <w:tcPr>
            <w:tcW w:w="1107" w:type="dxa"/>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800</w:t>
            </w:r>
          </w:p>
        </w:tc>
        <w:tc>
          <w:tcPr>
            <w:tcW w:w="2295" w:type="dxa"/>
            <w:shd w:val="clear" w:color="auto" w:fill="auto"/>
          </w:tcPr>
          <w:p w:rsidR="009B654C" w:rsidRPr="00C64B3B" w:rsidRDefault="009B654C" w:rsidP="00AC595F">
            <w:pPr>
              <w:rPr>
                <w:rFonts w:ascii="Calibri" w:eastAsia="Calibri" w:hAnsi="Calibri" w:cs="Calibri"/>
                <w:sz w:val="22"/>
                <w:szCs w:val="22"/>
              </w:rPr>
            </w:pPr>
            <w:r w:rsidRPr="00C64B3B">
              <w:rPr>
                <w:rFonts w:ascii="Calibri" w:hAnsi="Calibri" w:cs="Calibri"/>
                <w:sz w:val="22"/>
                <w:szCs w:val="22"/>
              </w:rPr>
              <w:t>22 augustus-</w:t>
            </w:r>
          </w:p>
          <w:p w:rsidR="009B654C" w:rsidRPr="00C64B3B" w:rsidRDefault="009B654C" w:rsidP="00AC595F">
            <w:pPr>
              <w:rPr>
                <w:rFonts w:ascii="Calibri" w:eastAsia="Calibri" w:hAnsi="Calibri" w:cs="Calibri"/>
                <w:sz w:val="22"/>
                <w:szCs w:val="22"/>
              </w:rPr>
            </w:pPr>
            <w:r w:rsidRPr="00C64B3B">
              <w:rPr>
                <w:rFonts w:ascii="Calibri" w:hAnsi="Calibri" w:cs="Calibri"/>
                <w:sz w:val="22"/>
                <w:szCs w:val="22"/>
              </w:rPr>
              <w:t>11 september 2011</w:t>
            </w:r>
          </w:p>
        </w:tc>
      </w:tr>
      <w:tr w:rsidR="009B654C" w:rsidRPr="00C64B3B" w:rsidTr="00C64B3B">
        <w:tc>
          <w:tcPr>
            <w:tcW w:w="534" w:type="dxa"/>
            <w:tcBorders>
              <w:bottom w:val="single" w:sz="4" w:space="0" w:color="808080"/>
            </w:tcBorders>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22</w:t>
            </w:r>
          </w:p>
        </w:tc>
        <w:tc>
          <w:tcPr>
            <w:tcW w:w="3685" w:type="dxa"/>
            <w:tcBorders>
              <w:bottom w:val="single" w:sz="4" w:space="0" w:color="808080"/>
            </w:tcBorders>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Universitair Medisch Centrum Groningen</w:t>
            </w:r>
          </w:p>
        </w:tc>
        <w:tc>
          <w:tcPr>
            <w:tcW w:w="1591" w:type="dxa"/>
            <w:tcBorders>
              <w:bottom w:val="single" w:sz="4" w:space="0" w:color="808080"/>
            </w:tcBorders>
            <w:shd w:val="clear" w:color="auto" w:fill="auto"/>
          </w:tcPr>
          <w:p w:rsidR="009B654C" w:rsidRPr="00C64B3B" w:rsidRDefault="009B654C" w:rsidP="000D11FA">
            <w:pPr>
              <w:rPr>
                <w:rFonts w:ascii="Calibri" w:eastAsia="Calibri" w:hAnsi="Calibri" w:cs="Calibri"/>
                <w:sz w:val="22"/>
                <w:szCs w:val="22"/>
              </w:rPr>
            </w:pPr>
            <w:r w:rsidRPr="00C64B3B">
              <w:rPr>
                <w:rFonts w:ascii="Calibri" w:eastAsia="Calibri" w:hAnsi="Calibri" w:cs="Calibri"/>
                <w:sz w:val="22"/>
                <w:szCs w:val="22"/>
              </w:rPr>
              <w:t>Groningen</w:t>
            </w:r>
          </w:p>
        </w:tc>
        <w:tc>
          <w:tcPr>
            <w:tcW w:w="1107" w:type="dxa"/>
            <w:tcBorders>
              <w:bottom w:val="single" w:sz="4" w:space="0" w:color="808080"/>
            </w:tcBorders>
            <w:shd w:val="clear" w:color="auto" w:fill="auto"/>
          </w:tcPr>
          <w:p w:rsidR="009B654C" w:rsidRPr="00C64B3B" w:rsidRDefault="009B654C" w:rsidP="007F3357">
            <w:pPr>
              <w:rPr>
                <w:rFonts w:ascii="Calibri" w:eastAsia="Calibri" w:hAnsi="Calibri" w:cs="Calibri"/>
                <w:sz w:val="22"/>
                <w:szCs w:val="22"/>
              </w:rPr>
            </w:pPr>
            <w:r w:rsidRPr="00C64B3B">
              <w:rPr>
                <w:rFonts w:ascii="Calibri" w:eastAsia="Calibri" w:hAnsi="Calibri" w:cs="Calibri"/>
                <w:sz w:val="22"/>
                <w:szCs w:val="22"/>
              </w:rPr>
              <w:t>600</w:t>
            </w:r>
          </w:p>
        </w:tc>
        <w:tc>
          <w:tcPr>
            <w:tcW w:w="2295" w:type="dxa"/>
            <w:tcBorders>
              <w:bottom w:val="single" w:sz="4" w:space="0" w:color="808080"/>
            </w:tcBorders>
            <w:shd w:val="clear" w:color="auto" w:fill="auto"/>
          </w:tcPr>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24 september-</w:t>
            </w:r>
          </w:p>
          <w:p w:rsidR="009B654C" w:rsidRPr="00C64B3B" w:rsidRDefault="009B654C" w:rsidP="00AC595F">
            <w:pPr>
              <w:rPr>
                <w:rFonts w:ascii="Calibri" w:eastAsia="Calibri" w:hAnsi="Calibri" w:cs="Calibri"/>
                <w:sz w:val="22"/>
                <w:szCs w:val="22"/>
              </w:rPr>
            </w:pPr>
            <w:r w:rsidRPr="00C64B3B">
              <w:rPr>
                <w:rFonts w:ascii="Calibri" w:eastAsia="Calibri" w:hAnsi="Calibri" w:cs="Calibri"/>
                <w:sz w:val="22"/>
                <w:szCs w:val="22"/>
              </w:rPr>
              <w:t>15 oktober 2012</w:t>
            </w:r>
          </w:p>
        </w:tc>
      </w:tr>
    </w:tbl>
    <w:p w:rsidR="00642CA9" w:rsidRDefault="00642CA9" w:rsidP="00984492">
      <w:pPr>
        <w:spacing w:line="360" w:lineRule="auto"/>
        <w:rPr>
          <w:rFonts w:ascii="Calibri" w:hAnsi="Calibri" w:cs="Calibri"/>
        </w:rPr>
      </w:pPr>
    </w:p>
    <w:p w:rsidR="00984492" w:rsidRPr="00E13B66" w:rsidRDefault="00984492" w:rsidP="00984492">
      <w:pPr>
        <w:spacing w:line="360" w:lineRule="auto"/>
        <w:rPr>
          <w:rFonts w:ascii="Calibri" w:hAnsi="Calibri" w:cs="Calibri"/>
        </w:rPr>
      </w:pPr>
    </w:p>
    <w:p w:rsidR="00213A84" w:rsidRDefault="00213A84" w:rsidP="000E0FE8">
      <w:pPr>
        <w:pStyle w:val="Kop2"/>
        <w:numPr>
          <w:ilvl w:val="1"/>
          <w:numId w:val="41"/>
        </w:numPr>
      </w:pPr>
      <w:bookmarkStart w:id="26" w:name="_Toc260743675"/>
      <w:bookmarkStart w:id="27" w:name="_Toc266954535"/>
      <w:bookmarkStart w:id="28" w:name="_Toc355614641"/>
      <w:bookmarkStart w:id="29" w:name="_Toc376533747"/>
      <w:r w:rsidRPr="00E13B66">
        <w:t>Dataverzameling</w:t>
      </w:r>
      <w:bookmarkEnd w:id="26"/>
      <w:bookmarkEnd w:id="27"/>
      <w:bookmarkEnd w:id="28"/>
      <w:bookmarkEnd w:id="29"/>
    </w:p>
    <w:p w:rsidR="007F3357" w:rsidRPr="00E13B66" w:rsidRDefault="007F3357" w:rsidP="007F3357">
      <w:pPr>
        <w:pStyle w:val="Kop2"/>
        <w:ind w:left="705"/>
      </w:pPr>
    </w:p>
    <w:p w:rsidR="00642CA9" w:rsidRPr="00E13B66" w:rsidRDefault="002F1698" w:rsidP="002F1698">
      <w:pPr>
        <w:spacing w:line="360" w:lineRule="auto"/>
        <w:rPr>
          <w:rFonts w:ascii="Calibri" w:hAnsi="Calibri" w:cs="Calibri"/>
        </w:rPr>
      </w:pPr>
      <w:r w:rsidRPr="00E13B66">
        <w:rPr>
          <w:rFonts w:ascii="Calibri" w:hAnsi="Calibri" w:cs="Calibri"/>
        </w:rPr>
        <w:t xml:space="preserve">Tijdens de inclusieperiode werden flyers opgehangen op de SEH. Daarnaast werden de patiënten op de hoogte gesteld van het onderzoek via een informatiebrief die zij meekregen bij </w:t>
      </w:r>
      <w:r w:rsidR="00C55409" w:rsidRPr="00E13B66">
        <w:rPr>
          <w:rFonts w:ascii="Calibri" w:hAnsi="Calibri" w:cs="Calibri"/>
        </w:rPr>
        <w:t>vertrek van de SEH</w:t>
      </w:r>
      <w:r w:rsidRPr="00E13B66">
        <w:rPr>
          <w:rFonts w:ascii="Calibri" w:hAnsi="Calibri" w:cs="Calibri"/>
        </w:rPr>
        <w:t xml:space="preserve">. </w:t>
      </w:r>
      <w:r w:rsidR="00642CA9" w:rsidRPr="00E13B66">
        <w:rPr>
          <w:rFonts w:ascii="Calibri" w:hAnsi="Calibri" w:cs="Calibri"/>
        </w:rPr>
        <w:t xml:space="preserve">De patiënten werden in de eerste week na de inclusieperiode aangeschreven. De patiënten ontvingen thuis per post een </w:t>
      </w:r>
      <w:r w:rsidR="007F3357">
        <w:rPr>
          <w:rFonts w:ascii="Calibri" w:hAnsi="Calibri" w:cs="Calibri"/>
        </w:rPr>
        <w:t xml:space="preserve">vragenlijst met een begeleidende </w:t>
      </w:r>
      <w:r w:rsidR="00642CA9" w:rsidRPr="00E13B66">
        <w:rPr>
          <w:rFonts w:ascii="Calibri" w:hAnsi="Calibri" w:cs="Calibri"/>
        </w:rPr>
        <w:t>informatiebrief</w:t>
      </w:r>
      <w:r w:rsidR="007F3357">
        <w:rPr>
          <w:rFonts w:ascii="Calibri" w:hAnsi="Calibri" w:cs="Calibri"/>
        </w:rPr>
        <w:t xml:space="preserve">. </w:t>
      </w:r>
      <w:r w:rsidR="00642CA9" w:rsidRPr="00E13B66">
        <w:rPr>
          <w:rFonts w:ascii="Calibri" w:hAnsi="Calibri" w:cs="Calibri"/>
        </w:rPr>
        <w:t>Het overzicht van de verzendingen</w:t>
      </w:r>
      <w:r w:rsidR="00196370" w:rsidRPr="00E13B66">
        <w:rPr>
          <w:rFonts w:ascii="Calibri" w:hAnsi="Calibri" w:cs="Calibri"/>
        </w:rPr>
        <w:t xml:space="preserve"> is gebaseerd op de </w:t>
      </w:r>
      <w:r w:rsidR="007F3357">
        <w:rPr>
          <w:rFonts w:ascii="Calibri" w:hAnsi="Calibri" w:cs="Calibri"/>
        </w:rPr>
        <w:t xml:space="preserve">volgende </w:t>
      </w:r>
      <w:r w:rsidR="00196370" w:rsidRPr="00E13B66">
        <w:rPr>
          <w:rFonts w:ascii="Calibri" w:hAnsi="Calibri" w:cs="Calibri"/>
        </w:rPr>
        <w:t>CQI-richtlijnen</w:t>
      </w:r>
      <w:r w:rsidR="00642CA9" w:rsidRPr="00E13B66">
        <w:rPr>
          <w:rFonts w:ascii="Calibri" w:hAnsi="Calibri" w:cs="Calibri"/>
        </w:rPr>
        <w:t>:</w:t>
      </w:r>
    </w:p>
    <w:p w:rsidR="00642CA9" w:rsidRPr="00E13B66" w:rsidRDefault="00642CA9" w:rsidP="002F1698">
      <w:pPr>
        <w:spacing w:line="360" w:lineRule="auto"/>
        <w:rPr>
          <w:rFonts w:ascii="Calibri" w:hAnsi="Calibri" w:cs="Calibri"/>
        </w:rPr>
      </w:pPr>
      <w:r w:rsidRPr="00E13B66">
        <w:rPr>
          <w:rFonts w:ascii="Calibri" w:hAnsi="Calibri" w:cs="Calibri"/>
        </w:rPr>
        <w:t>Week 0: informatiebrief, vragenlijst en retourenvelop aan alle patiënten (respondenten)</w:t>
      </w:r>
    </w:p>
    <w:p w:rsidR="00642CA9" w:rsidRPr="00E13B66" w:rsidRDefault="00642CA9" w:rsidP="002F1698">
      <w:pPr>
        <w:spacing w:line="360" w:lineRule="auto"/>
        <w:rPr>
          <w:rFonts w:ascii="Calibri" w:hAnsi="Calibri" w:cs="Calibri"/>
        </w:rPr>
      </w:pPr>
      <w:r w:rsidRPr="00E13B66">
        <w:rPr>
          <w:rFonts w:ascii="Calibri" w:hAnsi="Calibri" w:cs="Calibri"/>
        </w:rPr>
        <w:t>Week 1: bedankbrief/herinneringsbrief aan alle patiënten (respondenten)</w:t>
      </w:r>
    </w:p>
    <w:p w:rsidR="00642CA9" w:rsidRPr="00E13B66" w:rsidRDefault="00642CA9" w:rsidP="002F1698">
      <w:pPr>
        <w:spacing w:line="360" w:lineRule="auto"/>
        <w:rPr>
          <w:rFonts w:ascii="Calibri" w:hAnsi="Calibri" w:cs="Calibri"/>
        </w:rPr>
      </w:pPr>
      <w:r w:rsidRPr="00E13B66">
        <w:rPr>
          <w:rFonts w:ascii="Calibri" w:hAnsi="Calibri" w:cs="Calibri"/>
        </w:rPr>
        <w:lastRenderedPageBreak/>
        <w:t xml:space="preserve">Week 4: herinneringsbrief/informatiebrief, vragenlijst en retourenvelop aan alle patiënten zonder reactie </w:t>
      </w:r>
      <w:r w:rsidR="007F3357">
        <w:rPr>
          <w:rFonts w:ascii="Calibri" w:hAnsi="Calibri" w:cs="Calibri"/>
        </w:rPr>
        <w:t>na</w:t>
      </w:r>
      <w:r w:rsidRPr="00E13B66">
        <w:rPr>
          <w:rFonts w:ascii="Calibri" w:hAnsi="Calibri" w:cs="Calibri"/>
        </w:rPr>
        <w:t xml:space="preserve"> de eers</w:t>
      </w:r>
      <w:r w:rsidR="00C55409" w:rsidRPr="00E13B66">
        <w:rPr>
          <w:rFonts w:ascii="Calibri" w:hAnsi="Calibri" w:cs="Calibri"/>
        </w:rPr>
        <w:t xml:space="preserve">te </w:t>
      </w:r>
      <w:r w:rsidR="007F3357">
        <w:rPr>
          <w:rFonts w:ascii="Calibri" w:hAnsi="Calibri" w:cs="Calibri"/>
        </w:rPr>
        <w:t>en tweede</w:t>
      </w:r>
      <w:r w:rsidR="00C55409" w:rsidRPr="00E13B66">
        <w:rPr>
          <w:rFonts w:ascii="Calibri" w:hAnsi="Calibri" w:cs="Calibri"/>
        </w:rPr>
        <w:t xml:space="preserve"> benadering (non-respondenten</w:t>
      </w:r>
      <w:r w:rsidRPr="00E13B66">
        <w:rPr>
          <w:rFonts w:ascii="Calibri" w:hAnsi="Calibri" w:cs="Calibri"/>
        </w:rPr>
        <w:t>)</w:t>
      </w:r>
      <w:r w:rsidR="007F3357">
        <w:rPr>
          <w:rFonts w:ascii="Calibri" w:hAnsi="Calibri" w:cs="Calibri"/>
        </w:rPr>
        <w:t>.</w:t>
      </w:r>
    </w:p>
    <w:p w:rsidR="00642CA9" w:rsidRPr="00E13B66" w:rsidRDefault="00642CA9" w:rsidP="002F1698">
      <w:pPr>
        <w:spacing w:line="360" w:lineRule="auto"/>
        <w:rPr>
          <w:rFonts w:ascii="Calibri" w:hAnsi="Calibri" w:cs="Calibri"/>
        </w:rPr>
      </w:pPr>
      <w:r w:rsidRPr="00E13B66">
        <w:rPr>
          <w:rFonts w:ascii="Calibri" w:hAnsi="Calibri" w:cs="Calibri"/>
        </w:rPr>
        <w:t xml:space="preserve">Week 6: bedankbrief/herinneringsbrief aan alle patiënten zonder reactie </w:t>
      </w:r>
      <w:r w:rsidR="007F3357">
        <w:rPr>
          <w:rFonts w:ascii="Calibri" w:hAnsi="Calibri" w:cs="Calibri"/>
        </w:rPr>
        <w:t>na</w:t>
      </w:r>
      <w:r w:rsidRPr="00E13B66">
        <w:rPr>
          <w:rFonts w:ascii="Calibri" w:hAnsi="Calibri" w:cs="Calibri"/>
        </w:rPr>
        <w:t xml:space="preserve"> de eerste</w:t>
      </w:r>
      <w:r w:rsidR="007F3357">
        <w:rPr>
          <w:rFonts w:ascii="Calibri" w:hAnsi="Calibri" w:cs="Calibri"/>
        </w:rPr>
        <w:t xml:space="preserve"> en tweede</w:t>
      </w:r>
      <w:r w:rsidRPr="00E13B66">
        <w:rPr>
          <w:rFonts w:ascii="Calibri" w:hAnsi="Calibri" w:cs="Calibri"/>
        </w:rPr>
        <w:t xml:space="preserve"> benadering (non</w:t>
      </w:r>
      <w:r w:rsidR="00C55409" w:rsidRPr="00E13B66">
        <w:rPr>
          <w:rFonts w:ascii="Calibri" w:hAnsi="Calibri" w:cs="Calibri"/>
        </w:rPr>
        <w:t>-respondenten</w:t>
      </w:r>
      <w:r w:rsidRPr="00E13B66">
        <w:rPr>
          <w:rFonts w:ascii="Calibri" w:hAnsi="Calibri" w:cs="Calibri"/>
        </w:rPr>
        <w:t>).</w:t>
      </w:r>
    </w:p>
    <w:p w:rsidR="00654418" w:rsidRDefault="002F1698" w:rsidP="00965CF6">
      <w:pPr>
        <w:autoSpaceDE w:val="0"/>
        <w:autoSpaceDN w:val="0"/>
        <w:adjustRightInd w:val="0"/>
        <w:spacing w:line="360" w:lineRule="auto"/>
        <w:rPr>
          <w:rFonts w:ascii="Calibri" w:hAnsi="Calibri" w:cs="Calibri"/>
        </w:rPr>
      </w:pPr>
      <w:r w:rsidRPr="00E13B66">
        <w:rPr>
          <w:rFonts w:ascii="Calibri" w:hAnsi="Calibri" w:cs="Calibri"/>
        </w:rPr>
        <w:t>Een patiënt tussen de 12 en 1</w:t>
      </w:r>
      <w:r w:rsidR="00AB2754">
        <w:rPr>
          <w:rFonts w:ascii="Calibri" w:hAnsi="Calibri" w:cs="Calibri"/>
        </w:rPr>
        <w:t>7</w:t>
      </w:r>
      <w:r w:rsidRPr="00E13B66">
        <w:rPr>
          <w:rFonts w:ascii="Calibri" w:hAnsi="Calibri" w:cs="Calibri"/>
        </w:rPr>
        <w:t xml:space="preserve"> jaar had toestemming nodig van </w:t>
      </w:r>
      <w:r w:rsidR="00CD423F" w:rsidRPr="00E13B66">
        <w:rPr>
          <w:rFonts w:ascii="Calibri" w:hAnsi="Calibri" w:cs="Calibri"/>
        </w:rPr>
        <w:t>een</w:t>
      </w:r>
      <w:r w:rsidRPr="00E13B66">
        <w:rPr>
          <w:rFonts w:ascii="Calibri" w:hAnsi="Calibri" w:cs="Calibri"/>
        </w:rPr>
        <w:t xml:space="preserve"> ouder/verzorger voor het invullen van de vragenlijst. Bij patiënten tussen de 0 – 12 jaar werd aan de ouders gevraagd de lijst in te vullen namens hun kind. </w:t>
      </w:r>
      <w:r w:rsidR="00654418" w:rsidRPr="00E13B66">
        <w:rPr>
          <w:rFonts w:ascii="Calibri" w:hAnsi="Calibri" w:cs="Calibri"/>
        </w:rPr>
        <w:t>De patiënten werd verzocht de papieren vragenlijst in te vullen en met de retourenvelop terug te sturen.</w:t>
      </w:r>
      <w:r w:rsidR="00654418">
        <w:rPr>
          <w:rFonts w:ascii="Calibri" w:hAnsi="Calibri" w:cs="Calibri"/>
        </w:rPr>
        <w:t xml:space="preserve"> </w:t>
      </w:r>
      <w:r w:rsidR="007F3357">
        <w:rPr>
          <w:rFonts w:ascii="Calibri" w:hAnsi="Calibri" w:cs="Calibri"/>
        </w:rPr>
        <w:t xml:space="preserve">Tijdens de looptijd van het onderzoek is een telefonische helpdesk beschikbaar gesteld voor </w:t>
      </w:r>
      <w:r w:rsidR="00753B61">
        <w:rPr>
          <w:rFonts w:ascii="Calibri" w:hAnsi="Calibri" w:cs="Calibri"/>
        </w:rPr>
        <w:t>patiënten</w:t>
      </w:r>
      <w:r w:rsidR="007F3357">
        <w:rPr>
          <w:rFonts w:ascii="Calibri" w:hAnsi="Calibri" w:cs="Calibri"/>
        </w:rPr>
        <w:t xml:space="preserve"> met vragen over het onderzoek. </w:t>
      </w:r>
      <w:r w:rsidRPr="00E13B66">
        <w:rPr>
          <w:rFonts w:ascii="Calibri" w:hAnsi="Calibri" w:cs="Calibri"/>
        </w:rPr>
        <w:t xml:space="preserve">De patiënten die niet wilden deelnemen, werden gevraagd dit op de eerste bladzijde van de vragenlijst aan te geven en de vragenlijst leeg te retourneren. </w:t>
      </w:r>
      <w:bookmarkStart w:id="30" w:name="_Toc270280885"/>
      <w:bookmarkStart w:id="31" w:name="_Toc270951166"/>
      <w:bookmarkStart w:id="32" w:name="_Toc270951208"/>
      <w:bookmarkStart w:id="33" w:name="_Toc347832873"/>
    </w:p>
    <w:p w:rsidR="00654418" w:rsidRDefault="00654418" w:rsidP="00654418">
      <w:pPr>
        <w:autoSpaceDE w:val="0"/>
        <w:autoSpaceDN w:val="0"/>
        <w:adjustRightInd w:val="0"/>
        <w:rPr>
          <w:rFonts w:ascii="Calibri" w:hAnsi="Calibri" w:cs="Calibri"/>
        </w:rPr>
      </w:pPr>
    </w:p>
    <w:p w:rsidR="00654418" w:rsidRPr="00C64B3B" w:rsidRDefault="00654418" w:rsidP="00654418">
      <w:pPr>
        <w:autoSpaceDE w:val="0"/>
        <w:autoSpaceDN w:val="0"/>
        <w:adjustRightInd w:val="0"/>
        <w:spacing w:line="360" w:lineRule="auto"/>
        <w:rPr>
          <w:rFonts w:ascii="Calibri" w:hAnsi="Calibri" w:cs="Calibri"/>
        </w:rPr>
      </w:pPr>
      <w:r w:rsidRPr="00C64B3B">
        <w:rPr>
          <w:rFonts w:ascii="Calibri" w:hAnsi="Calibri" w:cs="Calibri"/>
        </w:rPr>
        <w:t xml:space="preserve">De verzendingen zijn verzonden </w:t>
      </w:r>
      <w:r w:rsidR="00BE006B">
        <w:rPr>
          <w:rFonts w:ascii="Calibri" w:hAnsi="Calibri" w:cs="Calibri"/>
        </w:rPr>
        <w:t>door</w:t>
      </w:r>
      <w:r w:rsidR="00BE006B" w:rsidRPr="00C64B3B">
        <w:rPr>
          <w:rFonts w:ascii="Calibri" w:hAnsi="Calibri" w:cs="Calibri"/>
        </w:rPr>
        <w:t xml:space="preserve"> </w:t>
      </w:r>
      <w:r w:rsidR="00AB2754">
        <w:rPr>
          <w:rFonts w:ascii="Calibri" w:hAnsi="Calibri" w:cs="Calibri"/>
        </w:rPr>
        <w:t>een</w:t>
      </w:r>
      <w:r w:rsidRPr="00C64B3B">
        <w:rPr>
          <w:rFonts w:ascii="Calibri" w:hAnsi="Calibri" w:cs="Calibri"/>
        </w:rPr>
        <w:t xml:space="preserve"> mailhouse. Het mailhouse verzocht de</w:t>
      </w:r>
    </w:p>
    <w:p w:rsidR="00654418" w:rsidRPr="00C64B3B" w:rsidRDefault="00654418" w:rsidP="00654418">
      <w:pPr>
        <w:autoSpaceDE w:val="0"/>
        <w:autoSpaceDN w:val="0"/>
        <w:adjustRightInd w:val="0"/>
        <w:spacing w:line="360" w:lineRule="auto"/>
        <w:rPr>
          <w:rFonts w:ascii="Calibri" w:hAnsi="Calibri" w:cs="Calibri"/>
        </w:rPr>
      </w:pPr>
      <w:r w:rsidRPr="00C64B3B">
        <w:rPr>
          <w:rFonts w:ascii="Calibri" w:hAnsi="Calibri" w:cs="Calibri"/>
        </w:rPr>
        <w:t>patiënten in een begeleidende brief om aan het onderzoek deel te nemen. In de brief</w:t>
      </w:r>
    </w:p>
    <w:p w:rsidR="00654418" w:rsidRPr="00C64B3B" w:rsidRDefault="00654418" w:rsidP="00654418">
      <w:pPr>
        <w:autoSpaceDE w:val="0"/>
        <w:autoSpaceDN w:val="0"/>
        <w:adjustRightInd w:val="0"/>
        <w:spacing w:line="360" w:lineRule="auto"/>
        <w:rPr>
          <w:rFonts w:ascii="Calibri" w:hAnsi="Calibri" w:cs="Calibri"/>
        </w:rPr>
      </w:pPr>
      <w:r w:rsidRPr="00C64B3B">
        <w:rPr>
          <w:rFonts w:ascii="Calibri" w:hAnsi="Calibri" w:cs="Calibri"/>
        </w:rPr>
        <w:t xml:space="preserve">werden de naam van het ziekenhuis genoemd waartoe de SEH behoorde en, indien van toepassing, de naam van de locatie. In de brief werd het Julius Centrum genoemd als onafhankelijk onderzoeksinstituut dat het onderzoek uitvoert. Ook werd uitgelegd dat de anonimiteit van de patiënten gewaarborgd was. De verzendingen van de </w:t>
      </w:r>
      <w:r w:rsidR="00BE006B">
        <w:rPr>
          <w:rFonts w:ascii="Calibri" w:hAnsi="Calibri" w:cs="Calibri"/>
        </w:rPr>
        <w:t>twee later</w:t>
      </w:r>
      <w:r w:rsidR="00AB2754">
        <w:rPr>
          <w:rFonts w:ascii="Calibri" w:hAnsi="Calibri" w:cs="Calibri"/>
        </w:rPr>
        <w:t>e</w:t>
      </w:r>
      <w:r w:rsidR="00BE006B">
        <w:rPr>
          <w:rFonts w:ascii="Calibri" w:hAnsi="Calibri" w:cs="Calibri"/>
        </w:rPr>
        <w:t xml:space="preserve"> </w:t>
      </w:r>
      <w:r w:rsidRPr="00C64B3B">
        <w:rPr>
          <w:rFonts w:ascii="Calibri" w:hAnsi="Calibri" w:cs="Calibri"/>
        </w:rPr>
        <w:t xml:space="preserve">onderzoeken zijn op vergelijkbare wijze </w:t>
      </w:r>
      <w:r w:rsidR="00AB2754">
        <w:rPr>
          <w:rFonts w:ascii="Calibri" w:hAnsi="Calibri" w:cs="Calibri"/>
        </w:rPr>
        <w:t>uitgevoerd</w:t>
      </w:r>
      <w:r w:rsidR="00BE006B" w:rsidRPr="00C64B3B">
        <w:rPr>
          <w:rFonts w:ascii="Calibri" w:hAnsi="Calibri" w:cs="Calibri"/>
        </w:rPr>
        <w:t xml:space="preserve"> </w:t>
      </w:r>
      <w:r w:rsidRPr="00C64B3B">
        <w:rPr>
          <w:rFonts w:ascii="Calibri" w:hAnsi="Calibri" w:cs="Calibri"/>
        </w:rPr>
        <w:t xml:space="preserve">vanuit het Julius Centrum. </w:t>
      </w:r>
    </w:p>
    <w:p w:rsidR="007F3357" w:rsidRDefault="007F3357" w:rsidP="007F3357">
      <w:pPr>
        <w:spacing w:line="360" w:lineRule="auto"/>
        <w:rPr>
          <w:rFonts w:ascii="Calibri" w:hAnsi="Calibri" w:cs="Calibri"/>
        </w:rPr>
      </w:pPr>
    </w:p>
    <w:p w:rsidR="00216DEA" w:rsidRPr="007F3357" w:rsidRDefault="007F3357" w:rsidP="000E0FE8">
      <w:pPr>
        <w:pStyle w:val="Kop2"/>
        <w:numPr>
          <w:ilvl w:val="2"/>
          <w:numId w:val="41"/>
        </w:numPr>
        <w:rPr>
          <w:rFonts w:cs="Calibri"/>
          <w:szCs w:val="24"/>
        </w:rPr>
      </w:pPr>
      <w:bookmarkStart w:id="34" w:name="_Toc376533748"/>
      <w:r>
        <w:t>I</w:t>
      </w:r>
      <w:r w:rsidR="00216DEA" w:rsidRPr="00F71489">
        <w:t>nformed consent</w:t>
      </w:r>
      <w:bookmarkEnd w:id="30"/>
      <w:bookmarkEnd w:id="31"/>
      <w:bookmarkEnd w:id="32"/>
      <w:bookmarkEnd w:id="33"/>
      <w:bookmarkEnd w:id="34"/>
    </w:p>
    <w:p w:rsidR="007F3357" w:rsidRPr="007F3357" w:rsidRDefault="007F3357" w:rsidP="007F3357">
      <w:pPr>
        <w:pStyle w:val="Kop2"/>
        <w:ind w:left="705"/>
        <w:rPr>
          <w:rFonts w:cs="Calibri"/>
          <w:szCs w:val="24"/>
        </w:rPr>
      </w:pPr>
    </w:p>
    <w:p w:rsidR="00216DEA" w:rsidRPr="007F3357" w:rsidRDefault="00216DEA" w:rsidP="007F3357">
      <w:pPr>
        <w:spacing w:line="360" w:lineRule="auto"/>
        <w:jc w:val="both"/>
        <w:rPr>
          <w:rFonts w:ascii="Calibri" w:hAnsi="Calibri" w:cs="Calibri"/>
        </w:rPr>
      </w:pPr>
      <w:r w:rsidRPr="007F3357">
        <w:rPr>
          <w:rFonts w:ascii="Calibri" w:hAnsi="Calibri" w:cs="Calibri"/>
        </w:rPr>
        <w:t xml:space="preserve">Het retourneren van een ingevulde vragenlijst is beschouwd als een informed consent. Patiënten vanaf 12 jaar tot 17 jaar hebben toestemming van de ouder of verzorger nodig voor het invullen van de vragenlijst in de vorm van een handtekening. </w:t>
      </w:r>
    </w:p>
    <w:p w:rsidR="00216DEA" w:rsidRPr="007F3357" w:rsidRDefault="00216DEA" w:rsidP="007F3357">
      <w:pPr>
        <w:spacing w:line="360" w:lineRule="auto"/>
        <w:jc w:val="both"/>
        <w:rPr>
          <w:rFonts w:ascii="Calibri" w:hAnsi="Calibri" w:cs="Calibri"/>
        </w:rPr>
      </w:pPr>
      <w:r w:rsidRPr="007F3357">
        <w:rPr>
          <w:rFonts w:ascii="Calibri" w:hAnsi="Calibri" w:cs="Calibri"/>
        </w:rPr>
        <w:t>Het onderzoeksvoorstel is voorgelegd aan en goedgekeurd door de Medisch Ethische Toetsing Commissie van het Universitair Medisch Centrum Utrecht</w:t>
      </w:r>
      <w:r w:rsidR="001F046E">
        <w:rPr>
          <w:rFonts w:ascii="Calibri" w:hAnsi="Calibri" w:cs="Calibri"/>
        </w:rPr>
        <w:t xml:space="preserve">. </w:t>
      </w:r>
      <w:r w:rsidRPr="007F3357">
        <w:rPr>
          <w:rFonts w:ascii="Calibri" w:hAnsi="Calibri" w:cs="Calibri"/>
        </w:rPr>
        <w:t xml:space="preserve"> </w:t>
      </w:r>
    </w:p>
    <w:p w:rsidR="00213A84" w:rsidRPr="00E13B66" w:rsidRDefault="00213A84" w:rsidP="00213A84">
      <w:pPr>
        <w:spacing w:line="360" w:lineRule="auto"/>
        <w:rPr>
          <w:rFonts w:ascii="Calibri" w:hAnsi="Calibri" w:cs="Calibri"/>
        </w:rPr>
      </w:pPr>
    </w:p>
    <w:p w:rsidR="00B71191" w:rsidRDefault="00D21FAA" w:rsidP="000E0FE8">
      <w:pPr>
        <w:pStyle w:val="Kop2"/>
        <w:numPr>
          <w:ilvl w:val="1"/>
          <w:numId w:val="41"/>
        </w:numPr>
      </w:pPr>
      <w:bookmarkStart w:id="35" w:name="_Toc260743676"/>
      <w:bookmarkStart w:id="36" w:name="_Toc266954536"/>
      <w:bookmarkStart w:id="37" w:name="_Toc355614642"/>
      <w:bookmarkStart w:id="38" w:name="_Toc376533749"/>
      <w:r>
        <w:t>O</w:t>
      </w:r>
      <w:r w:rsidR="00213A84" w:rsidRPr="00E13B66">
        <w:t xml:space="preserve">pschonen </w:t>
      </w:r>
      <w:r w:rsidR="00B71191">
        <w:t>data</w:t>
      </w:r>
      <w:r w:rsidR="00213A84" w:rsidRPr="00E13B66">
        <w:t>bestand</w:t>
      </w:r>
      <w:bookmarkStart w:id="39" w:name="_Toc266954540"/>
      <w:bookmarkStart w:id="40" w:name="_Toc355614646"/>
      <w:bookmarkStart w:id="41" w:name="_Toc355699480"/>
      <w:bookmarkEnd w:id="35"/>
      <w:bookmarkEnd w:id="36"/>
      <w:bookmarkEnd w:id="37"/>
      <w:bookmarkEnd w:id="38"/>
    </w:p>
    <w:bookmarkEnd w:id="39"/>
    <w:bookmarkEnd w:id="40"/>
    <w:bookmarkEnd w:id="41"/>
    <w:p w:rsidR="007F3357" w:rsidRPr="00E13B66" w:rsidRDefault="007F3357" w:rsidP="007F3357">
      <w:pPr>
        <w:pStyle w:val="Kop2"/>
        <w:ind w:left="705"/>
      </w:pPr>
    </w:p>
    <w:p w:rsidR="007B7C75" w:rsidRDefault="006903B7" w:rsidP="007B7C75">
      <w:pPr>
        <w:spacing w:line="360" w:lineRule="auto"/>
        <w:rPr>
          <w:rFonts w:ascii="Calibri" w:hAnsi="Calibri" w:cs="Calibri"/>
        </w:rPr>
      </w:pPr>
      <w:r>
        <w:rPr>
          <w:rFonts w:ascii="Calibri" w:hAnsi="Calibri" w:cs="Calibri"/>
        </w:rPr>
        <w:t xml:space="preserve">De ingevulde vragenlijsten zijn gescand door de afdeling datamanagement van het Julius Centrum en vormen het </w:t>
      </w:r>
      <w:r w:rsidR="00284D2A" w:rsidRPr="00E13B66">
        <w:rPr>
          <w:rFonts w:ascii="Calibri" w:hAnsi="Calibri" w:cs="Calibri"/>
        </w:rPr>
        <w:t>originele databestand</w:t>
      </w:r>
      <w:r w:rsidR="00D21FAA">
        <w:rPr>
          <w:rFonts w:ascii="Calibri" w:hAnsi="Calibri" w:cs="Calibri"/>
        </w:rPr>
        <w:t xml:space="preserve">. Bij het invoeren en opschonen van het databestand is </w:t>
      </w:r>
      <w:r w:rsidR="00284D2A" w:rsidRPr="00E13B66">
        <w:rPr>
          <w:rFonts w:ascii="Calibri" w:hAnsi="Calibri" w:cs="Calibri"/>
        </w:rPr>
        <w:t xml:space="preserve">de </w:t>
      </w:r>
      <w:r w:rsidR="00F446AD" w:rsidRPr="00E13B66">
        <w:rPr>
          <w:rFonts w:ascii="Calibri" w:hAnsi="Calibri" w:cs="Calibri"/>
        </w:rPr>
        <w:t xml:space="preserve">procedure </w:t>
      </w:r>
      <w:r w:rsidR="00D21FAA">
        <w:rPr>
          <w:rFonts w:ascii="Calibri" w:hAnsi="Calibri" w:cs="Calibri"/>
        </w:rPr>
        <w:t xml:space="preserve">zoals beschreven is </w:t>
      </w:r>
      <w:r w:rsidR="00F446AD" w:rsidRPr="00E13B66">
        <w:rPr>
          <w:rFonts w:ascii="Calibri" w:hAnsi="Calibri" w:cs="Calibri"/>
        </w:rPr>
        <w:t>in het Handboek CQI Meetinstrumenten</w:t>
      </w:r>
      <w:r w:rsidR="00D21FAA">
        <w:rPr>
          <w:rFonts w:ascii="Calibri" w:hAnsi="Calibri" w:cs="Calibri"/>
        </w:rPr>
        <w:t xml:space="preserve"> aan</w:t>
      </w:r>
      <w:r w:rsidR="00F446AD" w:rsidRPr="00E13B66">
        <w:rPr>
          <w:rFonts w:ascii="Calibri" w:hAnsi="Calibri" w:cs="Calibri"/>
        </w:rPr>
        <w:t>gehouden</w:t>
      </w:r>
      <w:r w:rsidR="00D21FAA">
        <w:rPr>
          <w:rFonts w:ascii="Calibri" w:hAnsi="Calibri" w:cs="Calibri"/>
        </w:rPr>
        <w:t>.</w:t>
      </w:r>
      <w:r w:rsidR="00284D2A" w:rsidRPr="00E13B66">
        <w:rPr>
          <w:rFonts w:ascii="Calibri" w:hAnsi="Calibri" w:cs="Calibri"/>
        </w:rPr>
        <w:fldChar w:fldCharType="begin"/>
      </w:r>
      <w:r w:rsidR="006C6A39">
        <w:rPr>
          <w:rFonts w:ascii="Calibri" w:hAnsi="Calibri" w:cs="Calibri"/>
        </w:rPr>
        <w:instrText xml:space="preserve"> ADDIN REFMGR.CITE &lt;Refman&gt;&lt;Cite&gt;&lt;Author&gt;Sixma&lt;/Author&gt;&lt;Year&gt;2008&lt;/Year&gt;&lt;RecNum&gt;95&lt;/RecNum&gt;&lt;IDText&gt;Handboek CQI Metingen: richtlijnen en voorschriften voor metingen met een CQI meetinstrument. Deel 2: Opschoning databestanden en (vergelijkende) analyses Versie 2.0&lt;/IDText&gt;&lt;MDL Ref_Type="Report"&gt;&lt;Ref_Type&gt;Report&lt;/Ref_Type&gt;&lt;Ref_ID&gt;95&lt;/Ref_ID&gt;&lt;Title_Primary&gt;Handboek CQI Metingen: richtlijnen en voorschriften voor metingen met een CQI meetinstrument. Deel 2: Opschoning databestanden en (vergelijkende) analyses Versie 2.0&lt;/Title_Primary&gt;&lt;Authors_Primary&gt;Sixma,H.&lt;/Authors_Primary&gt;&lt;Authors_Primary&gt;Delnoij,D.&lt;/Authors_Primary&gt;&lt;Date_Primary&gt;2008&lt;/Date_Primary&gt;&lt;Reprint&gt;Not in File&lt;/Reprint&gt;&lt;Pub_Place&gt;Utrecht&lt;/Pub_Place&gt;&lt;Publisher&gt;NIVEL&lt;/Publisher&gt;&lt;ZZ_WorkformID&gt;24&lt;/ZZ_WorkformID&gt;&lt;/MDL&gt;&lt;/Cite&gt;&lt;/Refman&gt;</w:instrText>
      </w:r>
      <w:r w:rsidR="00284D2A" w:rsidRPr="00E13B66">
        <w:rPr>
          <w:rFonts w:ascii="Calibri" w:hAnsi="Calibri" w:cs="Calibri"/>
        </w:rPr>
        <w:fldChar w:fldCharType="separate"/>
      </w:r>
      <w:r w:rsidR="00B8421F" w:rsidRPr="00B8421F">
        <w:rPr>
          <w:rFonts w:ascii="Calibri" w:hAnsi="Calibri" w:cs="Calibri"/>
          <w:vertAlign w:val="superscript"/>
        </w:rPr>
        <w:t>6</w:t>
      </w:r>
      <w:r w:rsidR="00284D2A" w:rsidRPr="00E13B66">
        <w:rPr>
          <w:rFonts w:ascii="Calibri" w:hAnsi="Calibri" w:cs="Calibri"/>
        </w:rPr>
        <w:fldChar w:fldCharType="end"/>
      </w:r>
      <w:r w:rsidR="004E497F" w:rsidRPr="00E13B66">
        <w:rPr>
          <w:rFonts w:ascii="Calibri" w:hAnsi="Calibri" w:cs="Calibri"/>
        </w:rPr>
        <w:t xml:space="preserve"> </w:t>
      </w:r>
    </w:p>
    <w:p w:rsidR="006A71D7" w:rsidRDefault="006A71D7" w:rsidP="007B7C75">
      <w:pPr>
        <w:spacing w:line="360" w:lineRule="auto"/>
        <w:rPr>
          <w:rFonts w:ascii="Calibri" w:hAnsi="Calibri" w:cs="Calibri"/>
          <w:i/>
        </w:rPr>
      </w:pPr>
      <w:r>
        <w:rPr>
          <w:rFonts w:ascii="Calibri" w:hAnsi="Calibri" w:cs="Calibri"/>
          <w:i/>
        </w:rPr>
        <w:lastRenderedPageBreak/>
        <w:t>Controle</w:t>
      </w:r>
    </w:p>
    <w:p w:rsidR="006A71D7" w:rsidRPr="006A71D7" w:rsidRDefault="006A71D7" w:rsidP="00C64B3B">
      <w:pPr>
        <w:numPr>
          <w:ilvl w:val="1"/>
          <w:numId w:val="3"/>
        </w:numPr>
        <w:spacing w:line="360" w:lineRule="auto"/>
        <w:rPr>
          <w:rFonts w:ascii="Calibri" w:hAnsi="Calibri" w:cs="Calibri"/>
        </w:rPr>
      </w:pPr>
      <w:r w:rsidRPr="006A71D7">
        <w:rPr>
          <w:rFonts w:ascii="Calibri" w:hAnsi="Calibri" w:cs="Calibri"/>
        </w:rPr>
        <w:t>Check op kwaliteit van het originele databestand</w:t>
      </w:r>
    </w:p>
    <w:p w:rsidR="006A71D7" w:rsidRPr="006A71D7" w:rsidRDefault="006A71D7" w:rsidP="006A71D7">
      <w:pPr>
        <w:spacing w:line="360" w:lineRule="auto"/>
        <w:ind w:left="792"/>
        <w:rPr>
          <w:rFonts w:ascii="Calibri" w:hAnsi="Calibri" w:cs="Calibri"/>
        </w:rPr>
      </w:pPr>
      <w:r w:rsidRPr="006A71D7">
        <w:rPr>
          <w:rFonts w:ascii="Calibri" w:hAnsi="Calibri" w:cs="Calibri"/>
        </w:rPr>
        <w:t xml:space="preserve">Van de CQI SEH zijn 75 willekeurige vragenlijsten gecontroleerd op overeenstemming met het originele databestand. Er zaten geen systematische afwijkingen in het databestand.  </w:t>
      </w:r>
    </w:p>
    <w:p w:rsidR="00F446AD" w:rsidRPr="006A71D7" w:rsidRDefault="00F446AD" w:rsidP="00C64B3B">
      <w:pPr>
        <w:numPr>
          <w:ilvl w:val="1"/>
          <w:numId w:val="3"/>
        </w:numPr>
        <w:spacing w:line="360" w:lineRule="auto"/>
        <w:rPr>
          <w:rFonts w:ascii="Calibri" w:hAnsi="Calibri" w:cs="Calibri"/>
        </w:rPr>
      </w:pPr>
      <w:r w:rsidRPr="006A71D7">
        <w:rPr>
          <w:rFonts w:ascii="Calibri" w:hAnsi="Calibri" w:cs="Calibri"/>
        </w:rPr>
        <w:t>Controle op dubbele vragenlijsten</w:t>
      </w:r>
    </w:p>
    <w:p w:rsidR="00F446AD" w:rsidRPr="00E13B66" w:rsidRDefault="00D01F49" w:rsidP="00AC22AF">
      <w:pPr>
        <w:pStyle w:val="Default"/>
        <w:spacing w:line="360" w:lineRule="auto"/>
        <w:ind w:left="792"/>
        <w:rPr>
          <w:rFonts w:ascii="Calibri" w:hAnsi="Calibri" w:cs="Calibri"/>
        </w:rPr>
      </w:pPr>
      <w:r>
        <w:rPr>
          <w:rFonts w:ascii="Calibri" w:hAnsi="Calibri" w:cs="Calibri"/>
        </w:rPr>
        <w:t xml:space="preserve">In het geval van een dubbele vragenlijst </w:t>
      </w:r>
      <w:r w:rsidR="006A71D7">
        <w:rPr>
          <w:rFonts w:ascii="Calibri" w:hAnsi="Calibri" w:cs="Calibri"/>
        </w:rPr>
        <w:t xml:space="preserve">in het databestand van dezelfde respondent </w:t>
      </w:r>
      <w:r>
        <w:rPr>
          <w:rFonts w:ascii="Calibri" w:hAnsi="Calibri" w:cs="Calibri"/>
        </w:rPr>
        <w:t>is d</w:t>
      </w:r>
      <w:r w:rsidR="00C55409" w:rsidRPr="00E13B66">
        <w:rPr>
          <w:rFonts w:ascii="Calibri" w:hAnsi="Calibri" w:cs="Calibri"/>
        </w:rPr>
        <w:t>e vragenlijst van het meest recente contact behouden</w:t>
      </w:r>
      <w:r w:rsidR="00BE006B">
        <w:rPr>
          <w:rFonts w:ascii="Calibri" w:hAnsi="Calibri" w:cs="Calibri"/>
        </w:rPr>
        <w:t>, t</w:t>
      </w:r>
      <w:r w:rsidR="006A71D7">
        <w:rPr>
          <w:rFonts w:ascii="Calibri" w:hAnsi="Calibri" w:cs="Calibri"/>
        </w:rPr>
        <w:t>enzij de eerste vragenlijst leeg</w:t>
      </w:r>
      <w:r w:rsidR="00C55409" w:rsidRPr="00E13B66">
        <w:rPr>
          <w:rFonts w:ascii="Calibri" w:hAnsi="Calibri" w:cs="Calibri"/>
        </w:rPr>
        <w:t xml:space="preserve"> </w:t>
      </w:r>
      <w:r w:rsidR="00AC22AF">
        <w:rPr>
          <w:rFonts w:ascii="Calibri" w:hAnsi="Calibri" w:cs="Calibri"/>
        </w:rPr>
        <w:t>was.</w:t>
      </w:r>
    </w:p>
    <w:p w:rsidR="00284D2A" w:rsidRPr="00E13B66" w:rsidRDefault="00F446AD" w:rsidP="00C64B3B">
      <w:pPr>
        <w:pStyle w:val="Default"/>
        <w:numPr>
          <w:ilvl w:val="0"/>
          <w:numId w:val="3"/>
        </w:numPr>
        <w:spacing w:line="360" w:lineRule="auto"/>
        <w:rPr>
          <w:rFonts w:ascii="Calibri" w:hAnsi="Calibri" w:cs="Calibri"/>
        </w:rPr>
      </w:pPr>
      <w:r w:rsidRPr="00E13B66">
        <w:rPr>
          <w:rFonts w:ascii="Calibri" w:hAnsi="Calibri" w:cs="Calibri"/>
          <w:i/>
        </w:rPr>
        <w:t>Verwijderen van vragenlijsten van bepaalde groepen respondenten</w:t>
      </w:r>
    </w:p>
    <w:p w:rsidR="006A71D7" w:rsidRDefault="006A71D7" w:rsidP="00C64B3B">
      <w:pPr>
        <w:pStyle w:val="Default"/>
        <w:numPr>
          <w:ilvl w:val="1"/>
          <w:numId w:val="3"/>
        </w:numPr>
        <w:spacing w:line="360" w:lineRule="auto"/>
        <w:rPr>
          <w:rFonts w:ascii="Calibri" w:hAnsi="Calibri" w:cs="Calibri"/>
        </w:rPr>
      </w:pPr>
      <w:r>
        <w:rPr>
          <w:rFonts w:ascii="Calibri" w:hAnsi="Calibri" w:cs="Calibri"/>
        </w:rPr>
        <w:t>Vragenlijsten van overleden respondenten zijn verwijderd.</w:t>
      </w:r>
    </w:p>
    <w:p w:rsidR="0009303D" w:rsidRPr="00E13B66" w:rsidRDefault="006A71D7" w:rsidP="00C64B3B">
      <w:pPr>
        <w:pStyle w:val="Default"/>
        <w:numPr>
          <w:ilvl w:val="1"/>
          <w:numId w:val="3"/>
        </w:numPr>
        <w:spacing w:line="360" w:lineRule="auto"/>
        <w:rPr>
          <w:rFonts w:ascii="Calibri" w:hAnsi="Calibri" w:cs="Calibri"/>
        </w:rPr>
      </w:pPr>
      <w:r>
        <w:rPr>
          <w:rFonts w:ascii="Calibri" w:hAnsi="Calibri" w:cs="Calibri"/>
        </w:rPr>
        <w:t>V</w:t>
      </w:r>
      <w:r w:rsidR="0009303D" w:rsidRPr="00E13B66">
        <w:rPr>
          <w:rFonts w:ascii="Calibri" w:hAnsi="Calibri" w:cs="Calibri"/>
        </w:rPr>
        <w:t>ragenlijst</w:t>
      </w:r>
      <w:r>
        <w:rPr>
          <w:rFonts w:ascii="Calibri" w:hAnsi="Calibri" w:cs="Calibri"/>
        </w:rPr>
        <w:t xml:space="preserve">en die onbestelbaar retour waren, zijn verwijderd </w:t>
      </w:r>
      <w:r w:rsidR="0009303D" w:rsidRPr="00E13B66">
        <w:rPr>
          <w:rFonts w:ascii="Calibri" w:hAnsi="Calibri" w:cs="Calibri"/>
        </w:rPr>
        <w:t>(retour</w:t>
      </w:r>
      <w:r w:rsidR="001564DC" w:rsidRPr="00E13B66">
        <w:rPr>
          <w:rFonts w:ascii="Calibri" w:hAnsi="Calibri" w:cs="Calibri"/>
        </w:rPr>
        <w:t xml:space="preserve"> </w:t>
      </w:r>
      <w:r w:rsidR="0009303D" w:rsidRPr="00E13B66">
        <w:rPr>
          <w:rFonts w:ascii="Calibri" w:hAnsi="Calibri" w:cs="Calibri"/>
        </w:rPr>
        <w:t>afzender)</w:t>
      </w:r>
      <w:r>
        <w:rPr>
          <w:rFonts w:ascii="Calibri" w:hAnsi="Calibri" w:cs="Calibri"/>
        </w:rPr>
        <w:t>.</w:t>
      </w:r>
    </w:p>
    <w:p w:rsidR="00F446AD" w:rsidRPr="006A71D7" w:rsidRDefault="0009303D" w:rsidP="00C64B3B">
      <w:pPr>
        <w:pStyle w:val="Default"/>
        <w:numPr>
          <w:ilvl w:val="1"/>
          <w:numId w:val="3"/>
        </w:numPr>
        <w:spacing w:line="360" w:lineRule="auto"/>
        <w:rPr>
          <w:rFonts w:ascii="Calibri" w:hAnsi="Calibri" w:cs="Calibri"/>
        </w:rPr>
      </w:pPr>
      <w:r w:rsidRPr="00E13B66">
        <w:rPr>
          <w:rFonts w:ascii="Calibri" w:hAnsi="Calibri" w:cs="Calibri"/>
        </w:rPr>
        <w:t>Respondenten d</w:t>
      </w:r>
      <w:r w:rsidR="006A71D7">
        <w:rPr>
          <w:rFonts w:ascii="Calibri" w:hAnsi="Calibri" w:cs="Calibri"/>
        </w:rPr>
        <w:t>ie niet behoren tot de doelgroep, bijvoorbeeld patiënten die aangeven geen bezoe</w:t>
      </w:r>
      <w:r w:rsidR="00AC22AF">
        <w:rPr>
          <w:rFonts w:ascii="Calibri" w:hAnsi="Calibri" w:cs="Calibri"/>
        </w:rPr>
        <w:t>k te hebben gebracht aan de SEH, zijn verwijderd.</w:t>
      </w:r>
      <w:r w:rsidR="001A62DF">
        <w:rPr>
          <w:rFonts w:ascii="Calibri" w:hAnsi="Calibri" w:cs="Calibri"/>
        </w:rPr>
        <w:t xml:space="preserve"> </w:t>
      </w:r>
    </w:p>
    <w:p w:rsidR="00284D2A" w:rsidRPr="00E13B66" w:rsidRDefault="00284D2A" w:rsidP="00C64B3B">
      <w:pPr>
        <w:pStyle w:val="Default"/>
        <w:numPr>
          <w:ilvl w:val="0"/>
          <w:numId w:val="3"/>
        </w:numPr>
        <w:spacing w:line="360" w:lineRule="auto"/>
        <w:rPr>
          <w:rFonts w:ascii="Calibri" w:hAnsi="Calibri" w:cs="Calibri"/>
        </w:rPr>
      </w:pPr>
      <w:r w:rsidRPr="00E13B66">
        <w:rPr>
          <w:rFonts w:ascii="Calibri" w:hAnsi="Calibri" w:cs="Calibri"/>
          <w:i/>
        </w:rPr>
        <w:t>Verwijderen van vragenlijsten die wel behoren tot de doelgroep, maar die de vragenlijst onvoldoende of niet op de juiste wijze hebben ingevuld</w:t>
      </w:r>
    </w:p>
    <w:p w:rsidR="00284D2A" w:rsidRPr="00E13B66" w:rsidRDefault="00284D2A" w:rsidP="00C64B3B">
      <w:pPr>
        <w:pStyle w:val="Default"/>
        <w:numPr>
          <w:ilvl w:val="1"/>
          <w:numId w:val="3"/>
        </w:numPr>
        <w:spacing w:line="360" w:lineRule="auto"/>
        <w:rPr>
          <w:rFonts w:ascii="Calibri" w:hAnsi="Calibri" w:cs="Calibri"/>
        </w:rPr>
      </w:pPr>
      <w:r w:rsidRPr="00E13B66">
        <w:rPr>
          <w:rFonts w:ascii="Calibri" w:hAnsi="Calibri" w:cs="Calibri"/>
        </w:rPr>
        <w:t xml:space="preserve">Verwijderen van lege cases, dit zijn de </w:t>
      </w:r>
      <w:r w:rsidR="009A0C95" w:rsidRPr="00E13B66">
        <w:rPr>
          <w:rFonts w:ascii="Calibri" w:hAnsi="Calibri" w:cs="Calibri"/>
        </w:rPr>
        <w:t>patiënten</w:t>
      </w:r>
      <w:r w:rsidR="001A62DF">
        <w:rPr>
          <w:rFonts w:ascii="Calibri" w:hAnsi="Calibri" w:cs="Calibri"/>
        </w:rPr>
        <w:t xml:space="preserve"> die een lege vragenlijst hebben geretourneerd of minder dan vijf vragen hebben beantwoord.</w:t>
      </w:r>
    </w:p>
    <w:p w:rsidR="00284D2A" w:rsidRPr="00E13B66" w:rsidRDefault="00196370" w:rsidP="00C64B3B">
      <w:pPr>
        <w:pStyle w:val="Default"/>
        <w:numPr>
          <w:ilvl w:val="1"/>
          <w:numId w:val="3"/>
        </w:numPr>
        <w:spacing w:line="360" w:lineRule="auto"/>
        <w:rPr>
          <w:rFonts w:ascii="Calibri" w:hAnsi="Calibri" w:cs="Calibri"/>
        </w:rPr>
      </w:pPr>
      <w:r w:rsidRPr="00E13B66">
        <w:rPr>
          <w:rFonts w:ascii="Calibri" w:hAnsi="Calibri" w:cs="Calibri"/>
        </w:rPr>
        <w:t>V</w:t>
      </w:r>
      <w:r w:rsidR="00284D2A" w:rsidRPr="00E13B66">
        <w:rPr>
          <w:rFonts w:ascii="Calibri" w:hAnsi="Calibri" w:cs="Calibri"/>
        </w:rPr>
        <w:t>erwijder</w:t>
      </w:r>
      <w:r w:rsidRPr="00E13B66">
        <w:rPr>
          <w:rFonts w:ascii="Calibri" w:hAnsi="Calibri" w:cs="Calibri"/>
        </w:rPr>
        <w:t>en van respondenten die de vragenlijst niet zelf hebben</w:t>
      </w:r>
      <w:r w:rsidR="001A62DF">
        <w:rPr>
          <w:rFonts w:ascii="Calibri" w:hAnsi="Calibri" w:cs="Calibri"/>
        </w:rPr>
        <w:t xml:space="preserve"> beantwoord of waarbij het onduidelijk is welke hulp zij hebben gehad bij het invullen van de vragenlijst. Alle vragenlijsten die door ouders van kinderen zijn ingevuld worden in deze stap verwijderd.</w:t>
      </w:r>
      <w:r w:rsidR="00284D2A" w:rsidRPr="00E13B66">
        <w:rPr>
          <w:rFonts w:ascii="Calibri" w:hAnsi="Calibri" w:cs="Calibri"/>
        </w:rPr>
        <w:t xml:space="preserve"> </w:t>
      </w:r>
    </w:p>
    <w:p w:rsidR="00B71191" w:rsidRDefault="001A62DF" w:rsidP="00C64B3B">
      <w:pPr>
        <w:pStyle w:val="Default"/>
        <w:numPr>
          <w:ilvl w:val="1"/>
          <w:numId w:val="3"/>
        </w:numPr>
        <w:spacing w:line="360" w:lineRule="auto"/>
        <w:rPr>
          <w:rFonts w:ascii="Calibri" w:hAnsi="Calibri" w:cs="Calibri"/>
        </w:rPr>
      </w:pPr>
      <w:r>
        <w:rPr>
          <w:rFonts w:ascii="Calibri" w:hAnsi="Calibri" w:cs="Calibri"/>
        </w:rPr>
        <w:t>Screenervragen</w:t>
      </w:r>
    </w:p>
    <w:p w:rsidR="001A62DF" w:rsidRPr="00B71191" w:rsidRDefault="001A62DF" w:rsidP="00B71191">
      <w:pPr>
        <w:pStyle w:val="Default"/>
        <w:spacing w:line="360" w:lineRule="auto"/>
        <w:ind w:left="770" w:hanging="14"/>
        <w:rPr>
          <w:rFonts w:ascii="Calibri" w:hAnsi="Calibri" w:cs="Calibri"/>
        </w:rPr>
      </w:pPr>
      <w:r w:rsidRPr="00B71191">
        <w:rPr>
          <w:rFonts w:ascii="Calibri" w:hAnsi="Calibri" w:cs="Calibri"/>
        </w:rPr>
        <w:t xml:space="preserve">Screenervragen zijn vragen waarin wordt bepaald of een vervolgvraag op de </w:t>
      </w:r>
      <w:r w:rsidR="00B71191">
        <w:rPr>
          <w:rFonts w:ascii="Calibri" w:hAnsi="Calibri" w:cs="Calibri"/>
        </w:rPr>
        <w:t xml:space="preserve">   </w:t>
      </w:r>
      <w:r w:rsidRPr="00B71191">
        <w:rPr>
          <w:rFonts w:ascii="Calibri" w:hAnsi="Calibri" w:cs="Calibri"/>
        </w:rPr>
        <w:t xml:space="preserve">respondent van toepassing is. Achter een van de mogelijke antwoorden op de screenervraag staat dan de instructie dat de respondent de vervolgvraag of vervolgvragen niet in hoeft te vullen. De eventuele antwoorden op vervolgvragen van respondenten die op de screenervraag hebben geantwoord dat de vraag niet op hen van toepassing is, worden verwijderd. </w:t>
      </w:r>
      <w:r w:rsidR="00BE006B">
        <w:rPr>
          <w:rFonts w:ascii="Calibri" w:hAnsi="Calibri" w:cs="Calibri"/>
        </w:rPr>
        <w:t>W</w:t>
      </w:r>
      <w:r w:rsidRPr="00B71191">
        <w:rPr>
          <w:rFonts w:ascii="Calibri" w:hAnsi="Calibri" w:cs="Calibri"/>
        </w:rPr>
        <w:t>anneer de screenervraag missing is, worden de antwoorden op vervolgvragen ook verwijderd.</w:t>
      </w:r>
    </w:p>
    <w:p w:rsidR="001A62DF" w:rsidRDefault="004E5024" w:rsidP="00D63CC8">
      <w:pPr>
        <w:pStyle w:val="Default"/>
        <w:spacing w:line="360" w:lineRule="auto"/>
        <w:ind w:left="708"/>
        <w:rPr>
          <w:rFonts w:ascii="Calibri" w:hAnsi="Calibri" w:cs="Calibri"/>
        </w:rPr>
      </w:pPr>
      <w:r w:rsidRPr="00595439">
        <w:rPr>
          <w:rFonts w:ascii="Calibri" w:hAnsi="Calibri" w:cs="Calibri"/>
        </w:rPr>
        <w:lastRenderedPageBreak/>
        <w:t>Verwijderen van</w:t>
      </w:r>
      <w:r w:rsidR="00F446AD" w:rsidRPr="00595439">
        <w:rPr>
          <w:rFonts w:ascii="Calibri" w:hAnsi="Calibri" w:cs="Calibri"/>
        </w:rPr>
        <w:t xml:space="preserve"> </w:t>
      </w:r>
      <w:r w:rsidR="00D63CC8">
        <w:rPr>
          <w:rFonts w:ascii="Calibri" w:hAnsi="Calibri" w:cs="Calibri"/>
        </w:rPr>
        <w:t>respondenten die</w:t>
      </w:r>
      <w:r w:rsidRPr="00595439">
        <w:rPr>
          <w:rFonts w:ascii="Calibri" w:hAnsi="Calibri" w:cs="Calibri"/>
        </w:rPr>
        <w:t xml:space="preserve"> minder dan 50% van de sleutelvragen niet </w:t>
      </w:r>
      <w:r w:rsidR="00D63CC8">
        <w:rPr>
          <w:rFonts w:ascii="Calibri" w:hAnsi="Calibri" w:cs="Calibri"/>
        </w:rPr>
        <w:t>hebben</w:t>
      </w:r>
      <w:r w:rsidRPr="00595439">
        <w:rPr>
          <w:rFonts w:ascii="Calibri" w:hAnsi="Calibri" w:cs="Calibri"/>
        </w:rPr>
        <w:t xml:space="preserve"> beantwoord. Een vraag is geen sleutelvraag als deze conform de voorafgaande screenervraag mag worden overgeslagen.</w:t>
      </w:r>
      <w:r w:rsidR="00F446AD" w:rsidRPr="00595439">
        <w:rPr>
          <w:rFonts w:ascii="Calibri" w:hAnsi="Calibri" w:cs="Calibri"/>
        </w:rPr>
        <w:t xml:space="preserve"> </w:t>
      </w:r>
    </w:p>
    <w:p w:rsidR="001A1C24" w:rsidRPr="00D63CC8" w:rsidRDefault="001A62DF" w:rsidP="00AC22AF">
      <w:pPr>
        <w:pStyle w:val="Default"/>
        <w:numPr>
          <w:ilvl w:val="1"/>
          <w:numId w:val="3"/>
        </w:numPr>
        <w:spacing w:line="360" w:lineRule="auto"/>
        <w:ind w:left="784"/>
        <w:rPr>
          <w:rFonts w:ascii="Calibri" w:hAnsi="Calibri" w:cs="Calibri"/>
        </w:rPr>
      </w:pPr>
      <w:r w:rsidRPr="00D63CC8">
        <w:rPr>
          <w:rFonts w:ascii="Calibri" w:hAnsi="Calibri" w:cs="Calibri"/>
        </w:rPr>
        <w:t>Verwijderen van respondenten bij wie de variabelen voor</w:t>
      </w:r>
      <w:r w:rsidR="00D63CC8" w:rsidRPr="00D63CC8">
        <w:rPr>
          <w:rFonts w:ascii="Calibri" w:hAnsi="Calibri" w:cs="Calibri"/>
        </w:rPr>
        <w:t xml:space="preserve"> </w:t>
      </w:r>
      <w:r w:rsidR="00675D71" w:rsidRPr="00D63CC8">
        <w:rPr>
          <w:rFonts w:ascii="Calibri" w:hAnsi="Calibri" w:cs="Calibri"/>
        </w:rPr>
        <w:t>casemix-</w:t>
      </w:r>
      <w:r w:rsidRPr="00D63CC8">
        <w:rPr>
          <w:rFonts w:ascii="Calibri" w:hAnsi="Calibri" w:cs="Calibri"/>
        </w:rPr>
        <w:t xml:space="preserve">adjustment missing </w:t>
      </w:r>
      <w:r w:rsidR="00D63CC8">
        <w:rPr>
          <w:rFonts w:ascii="Calibri" w:hAnsi="Calibri" w:cs="Calibri"/>
        </w:rPr>
        <w:t>zijn</w:t>
      </w:r>
      <w:r w:rsidR="00AC22AF" w:rsidRPr="00D63CC8">
        <w:rPr>
          <w:rFonts w:ascii="Calibri" w:hAnsi="Calibri" w:cs="Calibri"/>
        </w:rPr>
        <w:t>. C</w:t>
      </w:r>
      <w:r w:rsidR="00675D71" w:rsidRPr="00D63CC8">
        <w:rPr>
          <w:rFonts w:ascii="Calibri" w:hAnsi="Calibri" w:cs="Calibri"/>
        </w:rPr>
        <w:t>asemix-</w:t>
      </w:r>
      <w:r w:rsidRPr="00D63CC8">
        <w:rPr>
          <w:rFonts w:ascii="Calibri" w:hAnsi="Calibri" w:cs="Calibri"/>
        </w:rPr>
        <w:t xml:space="preserve">adjustment kan </w:t>
      </w:r>
      <w:r w:rsidR="00D63CC8">
        <w:rPr>
          <w:rFonts w:ascii="Calibri" w:hAnsi="Calibri" w:cs="Calibri"/>
        </w:rPr>
        <w:t xml:space="preserve">alleen </w:t>
      </w:r>
      <w:r w:rsidRPr="00D63CC8">
        <w:rPr>
          <w:rFonts w:ascii="Calibri" w:hAnsi="Calibri" w:cs="Calibri"/>
        </w:rPr>
        <w:t>worden uitgevoerd wanneer de informatie over</w:t>
      </w:r>
      <w:r w:rsidR="001A1C24" w:rsidRPr="00D63CC8">
        <w:rPr>
          <w:rFonts w:ascii="Calibri" w:hAnsi="Calibri" w:cs="Calibri"/>
        </w:rPr>
        <w:t xml:space="preserve"> </w:t>
      </w:r>
      <w:r w:rsidRPr="00D63CC8">
        <w:rPr>
          <w:rFonts w:ascii="Calibri" w:hAnsi="Calibri" w:cs="Calibri"/>
        </w:rPr>
        <w:t>variabe</w:t>
      </w:r>
      <w:r w:rsidR="00AC22AF" w:rsidRPr="00D63CC8">
        <w:rPr>
          <w:rFonts w:ascii="Calibri" w:hAnsi="Calibri" w:cs="Calibri"/>
        </w:rPr>
        <w:t xml:space="preserve">len waarover gecorrigeerd wordt compleet is. </w:t>
      </w:r>
      <w:r w:rsidR="0089022A" w:rsidRPr="00D63CC8">
        <w:rPr>
          <w:rFonts w:ascii="Calibri" w:hAnsi="Calibri" w:cs="Calibri"/>
        </w:rPr>
        <w:t>In de psychometrische fase is bepaald dat casemix-adjustment wenselijk is voor de leeftijd, het geslacht en de zelf</w:t>
      </w:r>
      <w:r w:rsidR="00AF366B" w:rsidRPr="00D63CC8">
        <w:rPr>
          <w:rFonts w:ascii="Calibri" w:hAnsi="Calibri" w:cs="Calibri"/>
        </w:rPr>
        <w:t>-</w:t>
      </w:r>
      <w:r w:rsidR="0089022A" w:rsidRPr="00D63CC8">
        <w:rPr>
          <w:rFonts w:ascii="Calibri" w:hAnsi="Calibri" w:cs="Calibri"/>
        </w:rPr>
        <w:t>gerapporteerde gezondheid van de patiënten</w:t>
      </w:r>
      <w:r w:rsidR="001A1C24" w:rsidRPr="00D63CC8">
        <w:rPr>
          <w:rFonts w:ascii="Calibri" w:hAnsi="Calibri" w:cs="Calibri"/>
        </w:rPr>
        <w:t>.</w:t>
      </w:r>
      <w:r w:rsidR="0089022A" w:rsidRPr="00D63CC8">
        <w:rPr>
          <w:rFonts w:ascii="Calibri" w:hAnsi="Calibri" w:cs="Calibri"/>
        </w:rPr>
        <w:t xml:space="preserve"> Aangezien leeftijd en geslacht aangevuld kunnen worden vanuit het bronbestand is de zelf</w:t>
      </w:r>
      <w:r w:rsidR="00AF366B" w:rsidRPr="00D63CC8">
        <w:rPr>
          <w:rFonts w:ascii="Calibri" w:hAnsi="Calibri" w:cs="Calibri"/>
        </w:rPr>
        <w:t>-</w:t>
      </w:r>
      <w:r w:rsidR="0089022A" w:rsidRPr="00D63CC8">
        <w:rPr>
          <w:rFonts w:ascii="Calibri" w:hAnsi="Calibri" w:cs="Calibri"/>
        </w:rPr>
        <w:t xml:space="preserve">gerapporteerde gezondheid van de patiënten de enige variabele die mogelijk ontbreekt. </w:t>
      </w:r>
      <w:r w:rsidR="00DA4139" w:rsidRPr="00D63CC8">
        <w:rPr>
          <w:rFonts w:ascii="Calibri" w:hAnsi="Calibri" w:cs="Calibri"/>
        </w:rPr>
        <w:t xml:space="preserve">Voor de 82 patiënten blijkt dit het geval te zijn. Er </w:t>
      </w:r>
      <w:r w:rsidR="00595439" w:rsidRPr="00D63CC8">
        <w:rPr>
          <w:rFonts w:ascii="Calibri" w:hAnsi="Calibri" w:cs="Calibri"/>
        </w:rPr>
        <w:t xml:space="preserve">is voor </w:t>
      </w:r>
      <w:r w:rsidR="00DA4139" w:rsidRPr="00D63CC8">
        <w:rPr>
          <w:rFonts w:ascii="Calibri" w:hAnsi="Calibri" w:cs="Calibri"/>
        </w:rPr>
        <w:t xml:space="preserve">gekozen om het gemiddelde gerapporteerde gezondheidscijfer (3=goede gezondheid) voor deze groep </w:t>
      </w:r>
      <w:r w:rsidR="00B8308D" w:rsidRPr="00D63CC8">
        <w:rPr>
          <w:rFonts w:ascii="Calibri" w:hAnsi="Calibri" w:cs="Calibri"/>
        </w:rPr>
        <w:t>in te voeren</w:t>
      </w:r>
      <w:r w:rsidR="00DA4139" w:rsidRPr="00D63CC8">
        <w:rPr>
          <w:rFonts w:ascii="Calibri" w:hAnsi="Calibri" w:cs="Calibri"/>
        </w:rPr>
        <w:t xml:space="preserve"> in plaats van de respondenten te verwijderen. E</w:t>
      </w:r>
      <w:r w:rsidR="0089022A" w:rsidRPr="00D63CC8">
        <w:rPr>
          <w:rFonts w:ascii="Calibri" w:hAnsi="Calibri" w:cs="Calibri"/>
        </w:rPr>
        <w:t xml:space="preserve">en controle op de case-mix-adjustment maakt onderdeel uit van de discriminerende fase van de ontwikkeling van de vragenlijst, hieronder staan de analyses beschreven.  </w:t>
      </w:r>
    </w:p>
    <w:p w:rsidR="001A62DF" w:rsidRPr="00E13B66" w:rsidRDefault="001A1C24" w:rsidP="001A1C24">
      <w:pPr>
        <w:pStyle w:val="Default"/>
        <w:spacing w:line="360" w:lineRule="auto"/>
        <w:rPr>
          <w:rFonts w:ascii="Calibri" w:hAnsi="Calibri" w:cs="Calibri"/>
        </w:rPr>
      </w:pPr>
      <w:r>
        <w:rPr>
          <w:rFonts w:ascii="Calibri" w:hAnsi="Calibri" w:cs="Calibri"/>
        </w:rPr>
        <w:t xml:space="preserve"> </w:t>
      </w:r>
    </w:p>
    <w:p w:rsidR="00B71191" w:rsidRDefault="00B71191" w:rsidP="000E0FE8">
      <w:pPr>
        <w:pStyle w:val="Kop2"/>
        <w:numPr>
          <w:ilvl w:val="1"/>
          <w:numId w:val="41"/>
        </w:numPr>
      </w:pPr>
      <w:bookmarkStart w:id="42" w:name="_Toc260743677"/>
      <w:bookmarkStart w:id="43" w:name="_Toc266954537"/>
      <w:bookmarkStart w:id="44" w:name="_Toc355614643"/>
      <w:bookmarkStart w:id="45" w:name="_Toc376533750"/>
      <w:r w:rsidRPr="00E13B66">
        <w:t>Data analyses</w:t>
      </w:r>
      <w:bookmarkEnd w:id="45"/>
    </w:p>
    <w:p w:rsidR="00B71191" w:rsidRDefault="00B71191" w:rsidP="00675D71">
      <w:pPr>
        <w:pStyle w:val="Kop2"/>
      </w:pPr>
    </w:p>
    <w:p w:rsidR="00675D71" w:rsidRPr="00C64B3B" w:rsidRDefault="00675D71" w:rsidP="00675D71">
      <w:pPr>
        <w:rPr>
          <w:rFonts w:ascii="Calibri" w:hAnsi="Calibri" w:cs="Calibri"/>
        </w:rPr>
      </w:pPr>
      <w:r w:rsidRPr="00C64B3B">
        <w:rPr>
          <w:rFonts w:ascii="Calibri" w:hAnsi="Calibri" w:cs="Calibri"/>
        </w:rPr>
        <w:t>De statische analyses zijn uitgevoerd zoals beschreven is in het handboek CQI ontwikkeling.</w:t>
      </w:r>
      <w:r w:rsidRPr="00C64B3B">
        <w:rPr>
          <w:rFonts w:ascii="Calibri" w:hAnsi="Calibri" w:cs="Calibri"/>
          <w:vertAlign w:val="superscript"/>
        </w:rPr>
        <w:t>5</w:t>
      </w:r>
    </w:p>
    <w:p w:rsidR="00675D71" w:rsidRPr="00C64B3B" w:rsidRDefault="00675D71" w:rsidP="00675D71">
      <w:pPr>
        <w:rPr>
          <w:rFonts w:ascii="Calibri" w:hAnsi="Calibri" w:cs="Calibri"/>
        </w:rPr>
      </w:pPr>
    </w:p>
    <w:p w:rsidR="00AF19C8" w:rsidRDefault="00AF19C8" w:rsidP="00AF19C8">
      <w:pPr>
        <w:pStyle w:val="Kop2"/>
      </w:pPr>
    </w:p>
    <w:p w:rsidR="00B71191" w:rsidRDefault="00B71191" w:rsidP="000E0FE8">
      <w:pPr>
        <w:pStyle w:val="Kop2"/>
        <w:numPr>
          <w:ilvl w:val="2"/>
          <w:numId w:val="41"/>
        </w:numPr>
      </w:pPr>
      <w:bookmarkStart w:id="46" w:name="_Toc376533751"/>
      <w:r>
        <w:t>Responsanalyse</w:t>
      </w:r>
      <w:bookmarkEnd w:id="46"/>
    </w:p>
    <w:p w:rsidR="00B71191" w:rsidRPr="00E13B66" w:rsidRDefault="00B71191" w:rsidP="00B71191">
      <w:pPr>
        <w:pStyle w:val="Kop2"/>
        <w:ind w:left="705"/>
      </w:pPr>
    </w:p>
    <w:p w:rsidR="003768C1" w:rsidRDefault="00B8421F" w:rsidP="00B8421F">
      <w:pPr>
        <w:spacing w:line="360" w:lineRule="auto"/>
        <w:rPr>
          <w:rFonts w:ascii="Calibri" w:hAnsi="Calibri" w:cs="Calibri"/>
        </w:rPr>
      </w:pPr>
      <w:r w:rsidRPr="00E13B66">
        <w:rPr>
          <w:rFonts w:ascii="Calibri" w:hAnsi="Calibri" w:cs="Calibri"/>
        </w:rPr>
        <w:t>De</w:t>
      </w:r>
      <w:r w:rsidR="00B71191">
        <w:rPr>
          <w:rFonts w:ascii="Calibri" w:hAnsi="Calibri" w:cs="Calibri"/>
        </w:rPr>
        <w:t xml:space="preserve"> eerste stap van de data-analyse is het bepalen van de bruto en netto respons. De respondenten die gezamenlijk de netto respons vormen, worden vergeleken met de respondenten van de </w:t>
      </w:r>
      <w:r w:rsidR="00675D71">
        <w:rPr>
          <w:rFonts w:ascii="Calibri" w:hAnsi="Calibri" w:cs="Calibri"/>
        </w:rPr>
        <w:t>totale</w:t>
      </w:r>
      <w:r w:rsidR="00B71191">
        <w:rPr>
          <w:rFonts w:ascii="Calibri" w:hAnsi="Calibri" w:cs="Calibri"/>
        </w:rPr>
        <w:t xml:space="preserve"> steekproef van de </w:t>
      </w:r>
      <w:r w:rsidR="00675D71">
        <w:rPr>
          <w:rFonts w:ascii="Calibri" w:hAnsi="Calibri" w:cs="Calibri"/>
        </w:rPr>
        <w:t xml:space="preserve">22 </w:t>
      </w:r>
      <w:r w:rsidR="00B71191">
        <w:rPr>
          <w:rFonts w:ascii="Calibri" w:hAnsi="Calibri" w:cs="Calibri"/>
        </w:rPr>
        <w:t>SEH’s</w:t>
      </w:r>
      <w:r w:rsidR="00AF19C8">
        <w:rPr>
          <w:rFonts w:ascii="Calibri" w:hAnsi="Calibri" w:cs="Calibri"/>
        </w:rPr>
        <w:t xml:space="preserve"> (netto verstuurd)</w:t>
      </w:r>
      <w:r w:rsidR="00B71191">
        <w:rPr>
          <w:rFonts w:ascii="Calibri" w:hAnsi="Calibri" w:cs="Calibri"/>
        </w:rPr>
        <w:t>.</w:t>
      </w:r>
      <w:r w:rsidR="00675D71">
        <w:rPr>
          <w:rFonts w:ascii="Calibri" w:hAnsi="Calibri" w:cs="Calibri"/>
        </w:rPr>
        <w:t xml:space="preserve"> De representativiteit wordt getoetst met een Chi-kwadraat toets voor geslacht,</w:t>
      </w:r>
      <w:r w:rsidR="00AF19C8">
        <w:rPr>
          <w:rFonts w:ascii="Calibri" w:hAnsi="Calibri" w:cs="Calibri"/>
        </w:rPr>
        <w:t xml:space="preserve"> dagdeel en </w:t>
      </w:r>
      <w:r w:rsidR="00DC7767">
        <w:rPr>
          <w:rFonts w:ascii="Calibri" w:hAnsi="Calibri" w:cs="Calibri"/>
        </w:rPr>
        <w:t>triagecode</w:t>
      </w:r>
      <w:r w:rsidR="00AF19C8">
        <w:rPr>
          <w:rFonts w:ascii="Calibri" w:hAnsi="Calibri" w:cs="Calibri"/>
        </w:rPr>
        <w:t xml:space="preserve"> en met Student’s </w:t>
      </w:r>
      <w:r w:rsidR="003768C1">
        <w:rPr>
          <w:rFonts w:ascii="Calibri" w:hAnsi="Calibri" w:cs="Calibri"/>
        </w:rPr>
        <w:t>t-tes</w:t>
      </w:r>
      <w:r w:rsidR="00675D71">
        <w:rPr>
          <w:rFonts w:ascii="Calibri" w:hAnsi="Calibri" w:cs="Calibri"/>
        </w:rPr>
        <w:t>t voor leeftijd.</w:t>
      </w:r>
      <w:r w:rsidR="00AF19C8">
        <w:rPr>
          <w:rFonts w:ascii="Calibri" w:hAnsi="Calibri" w:cs="Calibri"/>
        </w:rPr>
        <w:t xml:space="preserve"> Op vergelijkbare wijze worden de respondenten vergeleken met de non-respondenten, hierdoor wordt gecontroleerd of er sprake is van een selectiebias onder de respondenten. </w:t>
      </w:r>
      <w:r w:rsidR="003768C1">
        <w:rPr>
          <w:rFonts w:ascii="Calibri" w:hAnsi="Calibri" w:cs="Calibri"/>
        </w:rPr>
        <w:t>In d</w:t>
      </w:r>
      <w:r w:rsidR="00AF19C8">
        <w:rPr>
          <w:rFonts w:ascii="Calibri" w:hAnsi="Calibri" w:cs="Calibri"/>
        </w:rPr>
        <w:t xml:space="preserve">e laatste stap van de responsanalyse wordt de representativiteit van de afzonderlijke ziekenhuizen </w:t>
      </w:r>
      <w:r w:rsidR="003768C1">
        <w:rPr>
          <w:rFonts w:ascii="Calibri" w:hAnsi="Calibri" w:cs="Calibri"/>
        </w:rPr>
        <w:t xml:space="preserve">beoordeeld door het weergeven van responscijfers in een </w:t>
      </w:r>
      <w:r w:rsidR="00AF19C8">
        <w:rPr>
          <w:rFonts w:ascii="Calibri" w:hAnsi="Calibri" w:cs="Calibri"/>
        </w:rPr>
        <w:t>responstabel.</w:t>
      </w:r>
    </w:p>
    <w:p w:rsidR="003768C1" w:rsidRDefault="003768C1" w:rsidP="00B8421F">
      <w:pPr>
        <w:spacing w:line="360" w:lineRule="auto"/>
        <w:rPr>
          <w:rFonts w:ascii="Calibri" w:hAnsi="Calibri" w:cs="Calibri"/>
        </w:rPr>
      </w:pPr>
    </w:p>
    <w:p w:rsidR="00B66399" w:rsidRDefault="00B66399" w:rsidP="00B8421F">
      <w:pPr>
        <w:spacing w:line="360" w:lineRule="auto"/>
        <w:rPr>
          <w:rFonts w:ascii="Calibri" w:hAnsi="Calibri" w:cs="Calibri"/>
        </w:rPr>
      </w:pPr>
    </w:p>
    <w:p w:rsidR="003768C1" w:rsidRDefault="003768C1" w:rsidP="000E0FE8">
      <w:pPr>
        <w:pStyle w:val="Kop2"/>
        <w:numPr>
          <w:ilvl w:val="2"/>
          <w:numId w:val="41"/>
        </w:numPr>
      </w:pPr>
      <w:bookmarkStart w:id="47" w:name="_Toc376533752"/>
      <w:r>
        <w:lastRenderedPageBreak/>
        <w:t>Controleren resultaten uit de psychometrische testfase</w:t>
      </w:r>
      <w:bookmarkEnd w:id="47"/>
    </w:p>
    <w:p w:rsidR="00B71191" w:rsidRDefault="00B71191" w:rsidP="00B8421F">
      <w:pPr>
        <w:spacing w:line="360" w:lineRule="auto"/>
        <w:rPr>
          <w:rFonts w:ascii="Calibri" w:hAnsi="Calibri" w:cs="Calibri"/>
        </w:rPr>
      </w:pPr>
    </w:p>
    <w:p w:rsidR="00F03C7D" w:rsidRDefault="003768C1" w:rsidP="00B8421F">
      <w:pPr>
        <w:spacing w:line="360" w:lineRule="auto"/>
        <w:rPr>
          <w:rFonts w:ascii="Calibri" w:hAnsi="Calibri" w:cs="Calibri"/>
        </w:rPr>
      </w:pPr>
      <w:r>
        <w:rPr>
          <w:rFonts w:ascii="Calibri" w:hAnsi="Calibri" w:cs="Calibri"/>
        </w:rPr>
        <w:t>Voor het optimaliseren van de onderliggende structuur van de vragenlijst worden de onderstaande stappen uit d</w:t>
      </w:r>
      <w:r w:rsidR="00F03C7D">
        <w:rPr>
          <w:rFonts w:ascii="Calibri" w:hAnsi="Calibri" w:cs="Calibri"/>
        </w:rPr>
        <w:t xml:space="preserve">e psychometrische fase herhaald. </w:t>
      </w:r>
    </w:p>
    <w:p w:rsidR="00B8421F" w:rsidRPr="00E13B66" w:rsidRDefault="00B8421F" w:rsidP="00B8421F">
      <w:pPr>
        <w:spacing w:line="360" w:lineRule="auto"/>
        <w:rPr>
          <w:rFonts w:ascii="Calibri" w:hAnsi="Calibri" w:cs="Calibri"/>
        </w:rPr>
      </w:pPr>
      <w:r w:rsidRPr="00E13B66">
        <w:rPr>
          <w:rFonts w:ascii="Calibri" w:hAnsi="Calibri" w:cs="Calibri"/>
        </w:rPr>
        <w:t>Alvorens de factoranalyse wordt uitgevoerd, moet aan een aantal richtlijnen worden voldaan:</w:t>
      </w:r>
    </w:p>
    <w:p w:rsidR="00AC595F" w:rsidRDefault="00B8421F" w:rsidP="00C64B3B">
      <w:pPr>
        <w:numPr>
          <w:ilvl w:val="0"/>
          <w:numId w:val="2"/>
        </w:numPr>
        <w:spacing w:line="360" w:lineRule="auto"/>
        <w:rPr>
          <w:rFonts w:ascii="Calibri" w:hAnsi="Calibri" w:cs="Calibri"/>
        </w:rPr>
      </w:pPr>
      <w:r w:rsidRPr="00E13B66">
        <w:rPr>
          <w:rFonts w:ascii="Calibri" w:hAnsi="Calibri" w:cs="Calibri"/>
        </w:rPr>
        <w:t xml:space="preserve">Itemanalyses </w:t>
      </w:r>
      <w:r w:rsidR="00F03C7D">
        <w:rPr>
          <w:rFonts w:ascii="Calibri" w:hAnsi="Calibri" w:cs="Calibri"/>
        </w:rPr>
        <w:t xml:space="preserve">van de </w:t>
      </w:r>
      <w:r w:rsidRPr="00E13B66">
        <w:rPr>
          <w:rFonts w:ascii="Calibri" w:hAnsi="Calibri" w:cs="Calibri"/>
        </w:rPr>
        <w:t xml:space="preserve">ervaringsvragen </w:t>
      </w:r>
    </w:p>
    <w:p w:rsidR="00AC595F" w:rsidRDefault="00AC595F" w:rsidP="00C64B3B">
      <w:pPr>
        <w:numPr>
          <w:ilvl w:val="1"/>
          <w:numId w:val="2"/>
        </w:numPr>
        <w:spacing w:line="360" w:lineRule="auto"/>
        <w:rPr>
          <w:rFonts w:ascii="Calibri" w:hAnsi="Calibri" w:cs="Calibri"/>
        </w:rPr>
      </w:pPr>
      <w:r>
        <w:rPr>
          <w:rFonts w:ascii="Calibri" w:hAnsi="Calibri" w:cs="Calibri"/>
        </w:rPr>
        <w:t>Controle op scheefheid van de verdeling van de antwoorden</w:t>
      </w:r>
      <w:r w:rsidR="0016774E">
        <w:rPr>
          <w:rFonts w:ascii="Calibri" w:hAnsi="Calibri" w:cs="Calibri"/>
        </w:rPr>
        <w:t xml:space="preserve"> (&gt;90% van de antwoorden in één categorie.</w:t>
      </w:r>
    </w:p>
    <w:p w:rsidR="00AC595F" w:rsidRPr="00AC595F" w:rsidRDefault="00AC595F" w:rsidP="00C64B3B">
      <w:pPr>
        <w:numPr>
          <w:ilvl w:val="1"/>
          <w:numId w:val="2"/>
        </w:numPr>
        <w:spacing w:line="360" w:lineRule="auto"/>
        <w:rPr>
          <w:rFonts w:ascii="Calibri" w:hAnsi="Calibri" w:cs="Calibri"/>
          <w:lang w:val="en-US"/>
        </w:rPr>
      </w:pPr>
      <w:r w:rsidRPr="00AC595F">
        <w:rPr>
          <w:rFonts w:ascii="Calibri" w:hAnsi="Calibri" w:cs="Calibri"/>
          <w:lang w:val="en-US"/>
        </w:rPr>
        <w:t>Percentage non-respons per item</w:t>
      </w:r>
      <w:r w:rsidR="0016774E">
        <w:rPr>
          <w:rFonts w:ascii="Calibri" w:hAnsi="Calibri" w:cs="Calibri"/>
          <w:lang w:val="en-US"/>
        </w:rPr>
        <w:t xml:space="preserve"> (&gt;5</w:t>
      </w:r>
      <w:r w:rsidR="0016774E" w:rsidRPr="0016774E">
        <w:rPr>
          <w:rFonts w:ascii="Calibri" w:hAnsi="Calibri" w:cs="Calibri"/>
        </w:rPr>
        <w:t>% missende waarden</w:t>
      </w:r>
      <w:r w:rsidR="0016774E">
        <w:rPr>
          <w:rFonts w:ascii="Calibri" w:hAnsi="Calibri" w:cs="Calibri"/>
          <w:lang w:val="en-US"/>
        </w:rPr>
        <w:t>).</w:t>
      </w:r>
    </w:p>
    <w:p w:rsidR="00AC595F" w:rsidRDefault="00AC595F" w:rsidP="00C64B3B">
      <w:pPr>
        <w:numPr>
          <w:ilvl w:val="0"/>
          <w:numId w:val="2"/>
        </w:numPr>
        <w:spacing w:line="360" w:lineRule="auto"/>
        <w:rPr>
          <w:rFonts w:ascii="Calibri" w:hAnsi="Calibri" w:cs="Calibri"/>
        </w:rPr>
      </w:pPr>
      <w:r w:rsidRPr="00E13B66">
        <w:rPr>
          <w:rFonts w:ascii="Calibri" w:hAnsi="Calibri" w:cs="Calibri"/>
        </w:rPr>
        <w:t xml:space="preserve">Inter-itemanalyses </w:t>
      </w:r>
      <w:r>
        <w:rPr>
          <w:rFonts w:ascii="Calibri" w:hAnsi="Calibri" w:cs="Calibri"/>
        </w:rPr>
        <w:t>van de ervaringsvragen</w:t>
      </w:r>
    </w:p>
    <w:p w:rsidR="00AC595F" w:rsidRPr="00E13B66" w:rsidRDefault="00AC595F" w:rsidP="00AC595F">
      <w:pPr>
        <w:spacing w:line="360" w:lineRule="auto"/>
        <w:ind w:left="708"/>
        <w:rPr>
          <w:rFonts w:ascii="Calibri" w:hAnsi="Calibri" w:cs="Calibri"/>
        </w:rPr>
      </w:pPr>
      <w:r w:rsidRPr="00E13B66">
        <w:rPr>
          <w:rFonts w:ascii="Calibri" w:hAnsi="Calibri" w:cs="Calibri"/>
        </w:rPr>
        <w:t>Met behulp van de Spearman correlatiecoëfficiënt (</w:t>
      </w:r>
      <w:r w:rsidRPr="00DC7767">
        <w:rPr>
          <w:rFonts w:ascii="Calibri" w:hAnsi="Calibri" w:cs="Calibri"/>
          <w:i/>
        </w:rPr>
        <w:t>r</w:t>
      </w:r>
      <w:r w:rsidRPr="00E13B66">
        <w:rPr>
          <w:rFonts w:ascii="Calibri" w:hAnsi="Calibri" w:cs="Calibri"/>
        </w:rPr>
        <w:t xml:space="preserve">) </w:t>
      </w:r>
      <w:r>
        <w:rPr>
          <w:rFonts w:ascii="Calibri" w:hAnsi="Calibri" w:cs="Calibri"/>
        </w:rPr>
        <w:t>wordt</w:t>
      </w:r>
      <w:r w:rsidRPr="00E13B66">
        <w:rPr>
          <w:rFonts w:ascii="Calibri" w:hAnsi="Calibri" w:cs="Calibri"/>
        </w:rPr>
        <w:t xml:space="preserve"> nagegaan hoe groot de overlap in de antwoordpatronen tussen de verschillende items is. Het handhaven van de vraag wordt ter discussie gesteld vanaf een correlatiecoëfficiënt hoger dan 0,70.</w:t>
      </w:r>
    </w:p>
    <w:p w:rsidR="00B8421F" w:rsidRDefault="00B8421F" w:rsidP="00B8421F">
      <w:pPr>
        <w:spacing w:line="360" w:lineRule="auto"/>
        <w:outlineLvl w:val="1"/>
        <w:rPr>
          <w:rFonts w:ascii="Calibri" w:hAnsi="Calibri" w:cs="Calibri"/>
          <w:b/>
        </w:rPr>
      </w:pPr>
    </w:p>
    <w:p w:rsidR="00AC595F" w:rsidRDefault="007A6AED" w:rsidP="000E0FE8">
      <w:pPr>
        <w:pStyle w:val="Kop2"/>
        <w:numPr>
          <w:ilvl w:val="2"/>
          <w:numId w:val="41"/>
        </w:numPr>
      </w:pPr>
      <w:bookmarkStart w:id="48" w:name="_Toc376533753"/>
      <w:r>
        <w:t>B</w:t>
      </w:r>
      <w:r w:rsidR="00AC595F">
        <w:t>elangstudie</w:t>
      </w:r>
      <w:bookmarkEnd w:id="48"/>
    </w:p>
    <w:p w:rsidR="0016774E" w:rsidRDefault="0016774E" w:rsidP="0016774E">
      <w:pPr>
        <w:pStyle w:val="Kop2"/>
        <w:ind w:left="720"/>
      </w:pPr>
    </w:p>
    <w:p w:rsidR="00B8421F" w:rsidRPr="00E13B66" w:rsidRDefault="007A6AED" w:rsidP="00B8421F">
      <w:pPr>
        <w:spacing w:line="360" w:lineRule="auto"/>
        <w:rPr>
          <w:rFonts w:ascii="Calibri" w:hAnsi="Calibri" w:cs="Calibri"/>
        </w:rPr>
      </w:pPr>
      <w:r>
        <w:rPr>
          <w:rFonts w:ascii="Calibri" w:hAnsi="Calibri" w:cs="Calibri"/>
        </w:rPr>
        <w:t>T</w:t>
      </w:r>
      <w:r w:rsidR="0016774E">
        <w:rPr>
          <w:rFonts w:ascii="Calibri" w:hAnsi="Calibri" w:cs="Calibri"/>
        </w:rPr>
        <w:t>ijdens de psychometrische testfase van het CQI SEH</w:t>
      </w:r>
      <w:r>
        <w:rPr>
          <w:rFonts w:ascii="Calibri" w:hAnsi="Calibri" w:cs="Calibri"/>
        </w:rPr>
        <w:t xml:space="preserve"> is volgens de richtlijnen een belangstudie uitgevoerd</w:t>
      </w:r>
      <w:r w:rsidR="00163B33">
        <w:rPr>
          <w:rFonts w:ascii="Calibri" w:hAnsi="Calibri" w:cs="Calibri"/>
        </w:rPr>
        <w:t>. Om de stabiliteit van de belangvragen te onderzoeken is een tweede belangstudie uitgevoerd</w:t>
      </w:r>
      <w:r w:rsidR="002A4734">
        <w:rPr>
          <w:rFonts w:ascii="Calibri" w:hAnsi="Calibri" w:cs="Calibri"/>
        </w:rPr>
        <w:t xml:space="preserve"> onder de patiënten van een tweede SEH</w:t>
      </w:r>
      <w:r w:rsidR="00163B33">
        <w:rPr>
          <w:rFonts w:ascii="Calibri" w:hAnsi="Calibri" w:cs="Calibri"/>
        </w:rPr>
        <w:t xml:space="preserve">. </w:t>
      </w:r>
      <w:r w:rsidR="00B8421F" w:rsidRPr="00E13B66">
        <w:rPr>
          <w:rFonts w:ascii="Calibri" w:hAnsi="Calibri" w:cs="Calibri"/>
        </w:rPr>
        <w:t xml:space="preserve">De belangscores laten zien aan welke kwaliteitsaspecten respondenten veel belang hechten en welke kwaliteitsaspecten minder belangrijk worden gevonden. </w:t>
      </w:r>
      <w:r w:rsidR="002A4734">
        <w:rPr>
          <w:rFonts w:ascii="Calibri" w:hAnsi="Calibri" w:cs="Calibri"/>
        </w:rPr>
        <w:t xml:space="preserve">De belangscores zijn gebaseerd op beide belangstudies. </w:t>
      </w:r>
      <w:r w:rsidR="00163B33">
        <w:rPr>
          <w:rFonts w:ascii="Calibri" w:hAnsi="Calibri" w:cs="Calibri"/>
        </w:rPr>
        <w:t xml:space="preserve">Aan de CQI SEH werden </w:t>
      </w:r>
      <w:r w:rsidR="002A4734">
        <w:rPr>
          <w:rFonts w:ascii="Calibri" w:hAnsi="Calibri" w:cs="Calibri"/>
        </w:rPr>
        <w:t>43 overeenkomstige</w:t>
      </w:r>
      <w:r w:rsidR="00163B33">
        <w:rPr>
          <w:rFonts w:ascii="Calibri" w:hAnsi="Calibri" w:cs="Calibri"/>
        </w:rPr>
        <w:t xml:space="preserve"> belangvragen toegevoegd. </w:t>
      </w:r>
      <w:r w:rsidR="00B8421F" w:rsidRPr="00E13B66">
        <w:rPr>
          <w:rFonts w:ascii="Calibri" w:hAnsi="Calibri" w:cs="Calibri"/>
        </w:rPr>
        <w:t xml:space="preserve">Bij de belangvragen is gekeken naar het gemiddelde </w:t>
      </w:r>
      <w:r w:rsidR="00163B33">
        <w:rPr>
          <w:rFonts w:ascii="Calibri" w:hAnsi="Calibri" w:cs="Calibri"/>
        </w:rPr>
        <w:t xml:space="preserve">van de respondenten </w:t>
      </w:r>
      <w:r w:rsidR="00B8421F" w:rsidRPr="00E13B66">
        <w:rPr>
          <w:rFonts w:ascii="Calibri" w:hAnsi="Calibri" w:cs="Calibri"/>
        </w:rPr>
        <w:t>op de 4-punts</w:t>
      </w:r>
      <w:r w:rsidR="00163B33">
        <w:rPr>
          <w:rFonts w:ascii="Calibri" w:hAnsi="Calibri" w:cs="Calibri"/>
        </w:rPr>
        <w:t>schalen</w:t>
      </w:r>
      <w:r w:rsidR="00B8421F" w:rsidRPr="00E13B66">
        <w:rPr>
          <w:rFonts w:ascii="Calibri" w:hAnsi="Calibri" w:cs="Calibri"/>
        </w:rPr>
        <w:t xml:space="preserve"> (1=niet belangrijk</w:t>
      </w:r>
      <w:r w:rsidR="00163B33">
        <w:rPr>
          <w:rFonts w:ascii="Calibri" w:hAnsi="Calibri" w:cs="Calibri"/>
        </w:rPr>
        <w:t xml:space="preserve">; </w:t>
      </w:r>
      <w:r w:rsidR="00B8421F" w:rsidRPr="00E13B66">
        <w:rPr>
          <w:rFonts w:ascii="Calibri" w:hAnsi="Calibri" w:cs="Calibri"/>
        </w:rPr>
        <w:t>2=eigenlijk wel belangrijk</w:t>
      </w:r>
      <w:r w:rsidR="00163B33">
        <w:rPr>
          <w:rFonts w:ascii="Calibri" w:hAnsi="Calibri" w:cs="Calibri"/>
        </w:rPr>
        <w:t>;</w:t>
      </w:r>
      <w:r w:rsidR="00B8421F" w:rsidRPr="00E13B66">
        <w:rPr>
          <w:rFonts w:ascii="Calibri" w:hAnsi="Calibri" w:cs="Calibri"/>
        </w:rPr>
        <w:t xml:space="preserve"> 3=belangrijk</w:t>
      </w:r>
      <w:r w:rsidR="00163B33">
        <w:rPr>
          <w:rFonts w:ascii="Calibri" w:hAnsi="Calibri" w:cs="Calibri"/>
        </w:rPr>
        <w:t>;</w:t>
      </w:r>
      <w:r w:rsidR="00B8421F" w:rsidRPr="00E13B66">
        <w:rPr>
          <w:rFonts w:ascii="Calibri" w:hAnsi="Calibri" w:cs="Calibri"/>
        </w:rPr>
        <w:t xml:space="preserve"> 4=heel erg belangrijk) en naar het percentage respondenten dat ‘heel erg belangrijk’ heeft aangekruist. Naarmate het belang dat aan een kwaliteitsaspect wordt toegekend groter is, is de </w:t>
      </w:r>
      <w:r w:rsidR="00DC7767">
        <w:rPr>
          <w:rFonts w:ascii="Calibri" w:hAnsi="Calibri" w:cs="Calibri"/>
        </w:rPr>
        <w:t>voorkeur</w:t>
      </w:r>
      <w:r w:rsidR="00B8421F" w:rsidRPr="00E13B66">
        <w:rPr>
          <w:rFonts w:ascii="Calibri" w:hAnsi="Calibri" w:cs="Calibri"/>
        </w:rPr>
        <w:t xml:space="preserve"> om het betreffende aspect te </w:t>
      </w:r>
      <w:r w:rsidR="00DC7767">
        <w:rPr>
          <w:rFonts w:ascii="Calibri" w:hAnsi="Calibri" w:cs="Calibri"/>
        </w:rPr>
        <w:t>behouden</w:t>
      </w:r>
      <w:r w:rsidR="00B8421F" w:rsidRPr="00E13B66">
        <w:rPr>
          <w:rFonts w:ascii="Calibri" w:hAnsi="Calibri" w:cs="Calibri"/>
        </w:rPr>
        <w:t xml:space="preserve"> in de definitieve versie </w:t>
      </w:r>
      <w:r w:rsidR="00DC7767">
        <w:rPr>
          <w:rFonts w:ascii="Calibri" w:hAnsi="Calibri" w:cs="Calibri"/>
        </w:rPr>
        <w:t xml:space="preserve">van de CQI SEH </w:t>
      </w:r>
      <w:r w:rsidR="00B8421F" w:rsidRPr="00E13B66">
        <w:rPr>
          <w:rFonts w:ascii="Calibri" w:hAnsi="Calibri" w:cs="Calibri"/>
        </w:rPr>
        <w:t xml:space="preserve">groter. </w:t>
      </w:r>
    </w:p>
    <w:p w:rsidR="00B8421F" w:rsidRDefault="00B8421F" w:rsidP="00B8421F">
      <w:pPr>
        <w:spacing w:line="360" w:lineRule="auto"/>
        <w:outlineLvl w:val="1"/>
        <w:rPr>
          <w:rFonts w:ascii="Calibri" w:hAnsi="Calibri" w:cs="Calibri"/>
          <w:b/>
        </w:rPr>
      </w:pPr>
    </w:p>
    <w:p w:rsidR="00B8421F" w:rsidRDefault="00B8421F" w:rsidP="000E0FE8">
      <w:pPr>
        <w:pStyle w:val="Kop2"/>
        <w:numPr>
          <w:ilvl w:val="2"/>
          <w:numId w:val="41"/>
        </w:numPr>
      </w:pPr>
      <w:bookmarkStart w:id="49" w:name="_Toc266954542"/>
      <w:bookmarkStart w:id="50" w:name="_Toc355614648"/>
      <w:bookmarkStart w:id="51" w:name="_Toc355699482"/>
      <w:bookmarkStart w:id="52" w:name="_Toc376533754"/>
      <w:r w:rsidRPr="00E13B66">
        <w:t>Factor</w:t>
      </w:r>
      <w:r w:rsidR="007B5477">
        <w:t xml:space="preserve"> </w:t>
      </w:r>
      <w:r w:rsidRPr="00E13B66">
        <w:t>analyses</w:t>
      </w:r>
      <w:bookmarkEnd w:id="49"/>
      <w:bookmarkEnd w:id="50"/>
      <w:bookmarkEnd w:id="51"/>
      <w:bookmarkEnd w:id="52"/>
      <w:r w:rsidRPr="00E13B66">
        <w:tab/>
      </w:r>
    </w:p>
    <w:p w:rsidR="007A6AED" w:rsidRPr="00E13B66" w:rsidRDefault="007A6AED" w:rsidP="007A6AED">
      <w:pPr>
        <w:pStyle w:val="Kop2"/>
        <w:ind w:left="720"/>
      </w:pPr>
    </w:p>
    <w:p w:rsidR="00C50ABD" w:rsidRDefault="00B8421F" w:rsidP="00024BBD">
      <w:pPr>
        <w:spacing w:line="360" w:lineRule="auto"/>
        <w:rPr>
          <w:rFonts w:ascii="Calibri" w:hAnsi="Calibri" w:cs="Calibri"/>
        </w:rPr>
      </w:pPr>
      <w:r w:rsidRPr="00E13B66">
        <w:rPr>
          <w:rFonts w:ascii="Calibri" w:hAnsi="Calibri" w:cs="Calibri"/>
        </w:rPr>
        <w:t xml:space="preserve">Aansluitend op de itemanalyses zijn </w:t>
      </w:r>
      <w:r w:rsidR="007A6AED">
        <w:rPr>
          <w:rFonts w:ascii="Calibri" w:hAnsi="Calibri" w:cs="Calibri"/>
        </w:rPr>
        <w:t xml:space="preserve">in de psychometrische testfase </w:t>
      </w:r>
      <w:r w:rsidRPr="00E13B66">
        <w:rPr>
          <w:rFonts w:ascii="Calibri" w:hAnsi="Calibri" w:cs="Calibri"/>
        </w:rPr>
        <w:t>exploratieve factoranalyses uitgevoerd om de ervaringsvragen onder te verdelen in betekenisvolle factoren</w:t>
      </w:r>
      <w:r w:rsidR="00024BBD">
        <w:rPr>
          <w:rFonts w:ascii="Calibri" w:hAnsi="Calibri" w:cs="Calibri"/>
        </w:rPr>
        <w:t>. Tijdens de uitvoering van de b</w:t>
      </w:r>
      <w:r w:rsidR="00024BBD" w:rsidRPr="00E13B66">
        <w:rPr>
          <w:rFonts w:ascii="Calibri" w:hAnsi="Calibri" w:cs="Calibri"/>
        </w:rPr>
        <w:t>ovenstaande an</w:t>
      </w:r>
      <w:r w:rsidR="00024BBD">
        <w:rPr>
          <w:rFonts w:ascii="Calibri" w:hAnsi="Calibri" w:cs="Calibri"/>
        </w:rPr>
        <w:t>alyse</w:t>
      </w:r>
      <w:r w:rsidR="00C50ABD">
        <w:rPr>
          <w:rFonts w:ascii="Calibri" w:hAnsi="Calibri" w:cs="Calibri"/>
        </w:rPr>
        <w:t>s</w:t>
      </w:r>
      <w:r w:rsidR="00024BBD">
        <w:rPr>
          <w:rFonts w:ascii="Calibri" w:hAnsi="Calibri" w:cs="Calibri"/>
        </w:rPr>
        <w:t xml:space="preserve"> is </w:t>
      </w:r>
      <w:r w:rsidR="00C50ABD">
        <w:rPr>
          <w:rFonts w:ascii="Calibri" w:hAnsi="Calibri" w:cs="Calibri"/>
        </w:rPr>
        <w:t xml:space="preserve">gaandeweg het proces </w:t>
      </w:r>
      <w:r w:rsidR="00024BBD">
        <w:rPr>
          <w:rFonts w:ascii="Calibri" w:hAnsi="Calibri" w:cs="Calibri"/>
        </w:rPr>
        <w:lastRenderedPageBreak/>
        <w:t xml:space="preserve">afgeweken van de strikte </w:t>
      </w:r>
      <w:r w:rsidR="00024BBD" w:rsidRPr="00E13B66">
        <w:rPr>
          <w:rFonts w:ascii="Calibri" w:hAnsi="Calibri" w:cs="Calibri"/>
        </w:rPr>
        <w:t xml:space="preserve">criteria die opgesteld zijn in de richtlijnen voor de ontwikkeling van een CQ-index. </w:t>
      </w:r>
      <w:r w:rsidR="00024BBD" w:rsidRPr="00C51925">
        <w:rPr>
          <w:rFonts w:ascii="Calibri" w:hAnsi="Calibri" w:cs="Calibri"/>
          <w:lang w:val="en-GB"/>
        </w:rPr>
        <w:t xml:space="preserve">Deze criteria zijn: </w:t>
      </w:r>
      <w:r w:rsidR="00F731FA" w:rsidRPr="00C51925">
        <w:rPr>
          <w:rFonts w:ascii="Calibri" w:hAnsi="Calibri" w:cs="Calibri"/>
          <w:lang w:val="en-GB"/>
        </w:rPr>
        <w:t xml:space="preserve">1. </w:t>
      </w:r>
      <w:r w:rsidRPr="00F731FA">
        <w:rPr>
          <w:rFonts w:ascii="Calibri" w:hAnsi="Calibri" w:cs="Calibri"/>
          <w:lang w:val="en-US"/>
        </w:rPr>
        <w:t>KMO waarde (Kaiser-Meyer-Olkin Measure of Sampl</w:t>
      </w:r>
      <w:r w:rsidR="00F731FA" w:rsidRPr="00F731FA">
        <w:rPr>
          <w:rFonts w:ascii="Calibri" w:hAnsi="Calibri" w:cs="Calibri"/>
          <w:lang w:val="en-US"/>
        </w:rPr>
        <w:t>ing Adequacy) van 0,60 of hoger; 2.</w:t>
      </w:r>
      <w:r w:rsidRPr="00F731FA">
        <w:rPr>
          <w:rFonts w:ascii="Calibri" w:hAnsi="Calibri" w:cs="Calibri"/>
          <w:lang w:val="en-US"/>
        </w:rPr>
        <w:t xml:space="preserve"> Bar</w:t>
      </w:r>
      <w:r w:rsidR="007B5477">
        <w:rPr>
          <w:rFonts w:ascii="Calibri" w:hAnsi="Calibri" w:cs="Calibri"/>
          <w:lang w:val="en-US"/>
        </w:rPr>
        <w:t>t</w:t>
      </w:r>
      <w:r w:rsidRPr="00F731FA">
        <w:rPr>
          <w:rFonts w:ascii="Calibri" w:hAnsi="Calibri" w:cs="Calibri"/>
          <w:lang w:val="en-US"/>
        </w:rPr>
        <w:t>lett’s test of sphericity</w:t>
      </w:r>
      <w:r w:rsidR="00F731FA" w:rsidRPr="00F731FA">
        <w:rPr>
          <w:rFonts w:ascii="Calibri" w:hAnsi="Calibri" w:cs="Calibri"/>
          <w:lang w:val="en-US"/>
        </w:rPr>
        <w:t xml:space="preserve"> is significant</w:t>
      </w:r>
      <w:r w:rsidR="00F731FA">
        <w:rPr>
          <w:rFonts w:ascii="Calibri" w:hAnsi="Calibri" w:cs="Calibri"/>
          <w:lang w:val="en-US"/>
        </w:rPr>
        <w:t xml:space="preserve"> (p&lt;0,05); 3. </w:t>
      </w:r>
      <w:r w:rsidRPr="00C51925">
        <w:rPr>
          <w:rFonts w:ascii="Calibri" w:hAnsi="Calibri" w:cs="Calibri"/>
        </w:rPr>
        <w:t>Eigenvalue van 1,0 of groter</w:t>
      </w:r>
      <w:r w:rsidR="00AC6D9E">
        <w:rPr>
          <w:rFonts w:ascii="Calibri" w:hAnsi="Calibri" w:cs="Calibri"/>
        </w:rPr>
        <w:t>; 4</w:t>
      </w:r>
      <w:r w:rsidRPr="00C51925">
        <w:rPr>
          <w:rFonts w:ascii="Calibri" w:hAnsi="Calibri" w:cs="Calibri"/>
        </w:rPr>
        <w:t xml:space="preserve">. </w:t>
      </w:r>
      <w:r w:rsidR="00F731FA" w:rsidRPr="00E13B66">
        <w:rPr>
          <w:rFonts w:ascii="Calibri" w:hAnsi="Calibri" w:cs="Calibri"/>
        </w:rPr>
        <w:t>Het aantal factoren kan maximaal het aantal items gedeeld door drie zijn</w:t>
      </w:r>
      <w:r w:rsidR="00AC6D9E">
        <w:rPr>
          <w:rFonts w:ascii="Calibri" w:hAnsi="Calibri" w:cs="Calibri"/>
        </w:rPr>
        <w:t>; 5</w:t>
      </w:r>
      <w:r w:rsidR="00F731FA" w:rsidRPr="00E13B66">
        <w:rPr>
          <w:rFonts w:ascii="Calibri" w:hAnsi="Calibri" w:cs="Calibri"/>
        </w:rPr>
        <w:t xml:space="preserve">. </w:t>
      </w:r>
      <w:r w:rsidRPr="00E13B66">
        <w:rPr>
          <w:rFonts w:ascii="Calibri" w:hAnsi="Calibri" w:cs="Calibri"/>
        </w:rPr>
        <w:t>Een kwaliteitsaspect behoort tot de betreffende factor als de factorlading 0,3 of hoger is en de inter-factor correlatie kleiner dan 0,70</w:t>
      </w:r>
      <w:r w:rsidR="00AC6D9E">
        <w:rPr>
          <w:rFonts w:ascii="Calibri" w:hAnsi="Calibri" w:cs="Calibri"/>
        </w:rPr>
        <w:t>; 6</w:t>
      </w:r>
      <w:r w:rsidRPr="00E13B66">
        <w:rPr>
          <w:rFonts w:ascii="Calibri" w:hAnsi="Calibri" w:cs="Calibri"/>
        </w:rPr>
        <w:t>.</w:t>
      </w:r>
      <w:r w:rsidR="00AC6D9E">
        <w:rPr>
          <w:rFonts w:ascii="Calibri" w:hAnsi="Calibri" w:cs="Calibri"/>
        </w:rPr>
        <w:t xml:space="preserve"> Alleen </w:t>
      </w:r>
      <w:r w:rsidR="00AC6D9E" w:rsidRPr="00AC6D9E">
        <w:rPr>
          <w:rFonts w:ascii="Calibri" w:hAnsi="Calibri" w:cs="Calibri"/>
        </w:rPr>
        <w:t>kwaliteitsaspecten met 4-puntsantwoordcategorieën</w:t>
      </w:r>
      <w:r w:rsidR="00AC6D9E">
        <w:rPr>
          <w:rFonts w:ascii="Calibri" w:hAnsi="Calibri" w:cs="Calibri"/>
        </w:rPr>
        <w:t>.</w:t>
      </w:r>
      <w:r w:rsidRPr="00E13B66">
        <w:rPr>
          <w:rFonts w:ascii="Calibri" w:hAnsi="Calibri" w:cs="Calibri"/>
        </w:rPr>
        <w:t xml:space="preserve"> </w:t>
      </w:r>
    </w:p>
    <w:p w:rsidR="00B8421F" w:rsidRDefault="00C50ABD" w:rsidP="00216929">
      <w:pPr>
        <w:spacing w:line="360" w:lineRule="auto"/>
        <w:rPr>
          <w:rFonts w:ascii="Calibri" w:hAnsi="Calibri" w:cs="Calibri"/>
          <w:b/>
        </w:rPr>
      </w:pPr>
      <w:r w:rsidRPr="00E13B66">
        <w:rPr>
          <w:rFonts w:ascii="Calibri" w:hAnsi="Calibri" w:cs="Calibri"/>
        </w:rPr>
        <w:t xml:space="preserve">In eerste instantie </w:t>
      </w:r>
      <w:r>
        <w:rPr>
          <w:rFonts w:ascii="Calibri" w:hAnsi="Calibri" w:cs="Calibri"/>
        </w:rPr>
        <w:t>werd</w:t>
      </w:r>
      <w:r w:rsidRPr="00E13B66">
        <w:rPr>
          <w:rFonts w:ascii="Calibri" w:hAnsi="Calibri" w:cs="Calibri"/>
        </w:rPr>
        <w:t xml:space="preserve"> een analyse uitgevoerd voor alle kwaliteitsaspecten in de ervaringenvragenlijst met 4-puntsantwoordcategorieën, die vold</w:t>
      </w:r>
      <w:r>
        <w:rPr>
          <w:rFonts w:ascii="Calibri" w:hAnsi="Calibri" w:cs="Calibri"/>
        </w:rPr>
        <w:t>eden</w:t>
      </w:r>
      <w:r w:rsidRPr="00E13B66">
        <w:rPr>
          <w:rFonts w:ascii="Calibri" w:hAnsi="Calibri" w:cs="Calibri"/>
        </w:rPr>
        <w:t xml:space="preserve"> aan de gestelde criteria over non-respons en scheefheid bij de itemanalyses. Dit be</w:t>
      </w:r>
      <w:r>
        <w:rPr>
          <w:rFonts w:ascii="Calibri" w:hAnsi="Calibri" w:cs="Calibri"/>
        </w:rPr>
        <w:t>tekende</w:t>
      </w:r>
      <w:r w:rsidRPr="00E13B66">
        <w:rPr>
          <w:rFonts w:ascii="Calibri" w:hAnsi="Calibri" w:cs="Calibri"/>
        </w:rPr>
        <w:t xml:space="preserve"> dat de probleemvragen, ervaringsvragen met een 2-puntsantwoordcategorieen, specifieke SEH vragen en vragen waarin een tijdsaanduiding is opgenomen, niet meegenomen </w:t>
      </w:r>
      <w:r>
        <w:rPr>
          <w:rFonts w:ascii="Calibri" w:hAnsi="Calibri" w:cs="Calibri"/>
        </w:rPr>
        <w:t>waren</w:t>
      </w:r>
      <w:r w:rsidRPr="00E13B66">
        <w:rPr>
          <w:rFonts w:ascii="Calibri" w:hAnsi="Calibri" w:cs="Calibri"/>
        </w:rPr>
        <w:t xml:space="preserve"> in de analyses. </w:t>
      </w:r>
      <w:r w:rsidR="00024BBD" w:rsidRPr="00E13B66">
        <w:rPr>
          <w:rFonts w:ascii="Calibri" w:hAnsi="Calibri" w:cs="Calibri"/>
        </w:rPr>
        <w:t xml:space="preserve">Echter, </w:t>
      </w:r>
      <w:r w:rsidR="00024BBD">
        <w:rPr>
          <w:rFonts w:ascii="Calibri" w:hAnsi="Calibri" w:cs="Calibri"/>
        </w:rPr>
        <w:t xml:space="preserve">door het hanteren van deze criteria werd een </w:t>
      </w:r>
      <w:r w:rsidR="00024BBD" w:rsidRPr="00E13B66">
        <w:rPr>
          <w:rFonts w:ascii="Calibri" w:hAnsi="Calibri" w:cs="Calibri"/>
        </w:rPr>
        <w:t>groot deel van de inhoudelijk relevante vragen over patiëntenervaringen op de SEH buiten beschouwing gelaten. Daarom is de keuze gemaakt om deze richtlij</w:t>
      </w:r>
      <w:r>
        <w:rPr>
          <w:rFonts w:ascii="Calibri" w:hAnsi="Calibri" w:cs="Calibri"/>
        </w:rPr>
        <w:t xml:space="preserve">nen minder strikt toe te passen en alle ervaringsvragen </w:t>
      </w:r>
      <w:r w:rsidR="00F5415C">
        <w:rPr>
          <w:rFonts w:ascii="Calibri" w:hAnsi="Calibri" w:cs="Calibri"/>
        </w:rPr>
        <w:t>te includeren</w:t>
      </w:r>
      <w:r>
        <w:rPr>
          <w:rFonts w:ascii="Calibri" w:hAnsi="Calibri" w:cs="Calibri"/>
        </w:rPr>
        <w:t xml:space="preserve"> in de analyses (onafhankelijk van de antwoordcategorieën), </w:t>
      </w:r>
      <w:r w:rsidR="00024BBD" w:rsidRPr="00E13B66">
        <w:rPr>
          <w:rFonts w:ascii="Calibri" w:hAnsi="Calibri" w:cs="Calibri"/>
        </w:rPr>
        <w:t>waardoor e</w:t>
      </w:r>
      <w:r w:rsidR="00024BBD">
        <w:rPr>
          <w:rFonts w:ascii="Calibri" w:hAnsi="Calibri" w:cs="Calibri"/>
        </w:rPr>
        <w:t>en indeling in factoren ontstond</w:t>
      </w:r>
      <w:r w:rsidR="00024BBD" w:rsidRPr="00E13B66">
        <w:rPr>
          <w:rFonts w:ascii="Calibri" w:hAnsi="Calibri" w:cs="Calibri"/>
        </w:rPr>
        <w:t xml:space="preserve"> die mogelijk meer recht doet aan de inhoud van de vragenlijst, maar </w:t>
      </w:r>
      <w:r w:rsidR="00AC6D9E">
        <w:rPr>
          <w:rFonts w:ascii="Calibri" w:hAnsi="Calibri" w:cs="Calibri"/>
        </w:rPr>
        <w:t>niet volledig voldoet aan de richtlijn</w:t>
      </w:r>
      <w:r w:rsidR="00024BBD" w:rsidRPr="00E13B66">
        <w:rPr>
          <w:rFonts w:ascii="Calibri" w:hAnsi="Calibri" w:cs="Calibri"/>
        </w:rPr>
        <w:t>.</w:t>
      </w:r>
      <w:r w:rsidR="00024BBD">
        <w:rPr>
          <w:rFonts w:ascii="Calibri" w:hAnsi="Calibri" w:cs="Calibri"/>
        </w:rPr>
        <w:t xml:space="preserve"> Tijdens de discriminerende testfase w</w:t>
      </w:r>
      <w:r w:rsidR="00AC6D9E">
        <w:rPr>
          <w:rFonts w:ascii="Calibri" w:hAnsi="Calibri" w:cs="Calibri"/>
        </w:rPr>
        <w:t>e</w:t>
      </w:r>
      <w:r w:rsidR="00024BBD">
        <w:rPr>
          <w:rFonts w:ascii="Calibri" w:hAnsi="Calibri" w:cs="Calibri"/>
        </w:rPr>
        <w:t>rd deze exploratieve factor</w:t>
      </w:r>
      <w:r w:rsidR="007B5477">
        <w:rPr>
          <w:rFonts w:ascii="Calibri" w:hAnsi="Calibri" w:cs="Calibri"/>
        </w:rPr>
        <w:t xml:space="preserve"> </w:t>
      </w:r>
      <w:r w:rsidR="00024BBD">
        <w:rPr>
          <w:rFonts w:ascii="Calibri" w:hAnsi="Calibri" w:cs="Calibri"/>
        </w:rPr>
        <w:t xml:space="preserve">analyse </w:t>
      </w:r>
      <w:r>
        <w:rPr>
          <w:rFonts w:ascii="Calibri" w:hAnsi="Calibri" w:cs="Calibri"/>
        </w:rPr>
        <w:t>met alle ervaringsvragen herhaal</w:t>
      </w:r>
      <w:r w:rsidR="007B5477">
        <w:rPr>
          <w:rFonts w:ascii="Calibri" w:hAnsi="Calibri" w:cs="Calibri"/>
        </w:rPr>
        <w:t>d</w:t>
      </w:r>
      <w:r>
        <w:rPr>
          <w:rFonts w:ascii="Calibri" w:hAnsi="Calibri" w:cs="Calibri"/>
        </w:rPr>
        <w:t xml:space="preserve">, waarbij </w:t>
      </w:r>
      <w:bookmarkStart w:id="53" w:name="_Toc355699483"/>
      <w:r>
        <w:rPr>
          <w:rFonts w:ascii="Calibri" w:hAnsi="Calibri" w:cs="Calibri"/>
        </w:rPr>
        <w:t xml:space="preserve">gevarieerd </w:t>
      </w:r>
      <w:r w:rsidR="00AC6D9E">
        <w:rPr>
          <w:rFonts w:ascii="Calibri" w:hAnsi="Calibri" w:cs="Calibri"/>
        </w:rPr>
        <w:t>werd</w:t>
      </w:r>
      <w:r>
        <w:rPr>
          <w:rFonts w:ascii="Calibri" w:hAnsi="Calibri" w:cs="Calibri"/>
        </w:rPr>
        <w:t xml:space="preserve"> met het </w:t>
      </w:r>
      <w:r w:rsidR="00B8421F" w:rsidRPr="00E13B66">
        <w:rPr>
          <w:rFonts w:ascii="Calibri" w:hAnsi="Calibri" w:cs="Calibri"/>
        </w:rPr>
        <w:t>aanta</w:t>
      </w:r>
      <w:r>
        <w:rPr>
          <w:rFonts w:ascii="Calibri" w:hAnsi="Calibri" w:cs="Calibri"/>
        </w:rPr>
        <w:t xml:space="preserve">l factoren. De </w:t>
      </w:r>
      <w:r w:rsidR="00B8421F" w:rsidRPr="00E13B66">
        <w:rPr>
          <w:rFonts w:ascii="Calibri" w:hAnsi="Calibri" w:cs="Calibri"/>
        </w:rPr>
        <w:t xml:space="preserve">missende waarden </w:t>
      </w:r>
      <w:r w:rsidR="007B5477">
        <w:rPr>
          <w:rFonts w:ascii="Calibri" w:hAnsi="Calibri" w:cs="Calibri"/>
        </w:rPr>
        <w:t>werden</w:t>
      </w:r>
      <w:r>
        <w:rPr>
          <w:rFonts w:ascii="Calibri" w:hAnsi="Calibri" w:cs="Calibri"/>
        </w:rPr>
        <w:t xml:space="preserve"> vervangen door de gemiddelde waarde van de respondenten om te voorkomen dat de factor</w:t>
      </w:r>
      <w:r w:rsidR="007B5477">
        <w:rPr>
          <w:rFonts w:ascii="Calibri" w:hAnsi="Calibri" w:cs="Calibri"/>
        </w:rPr>
        <w:t xml:space="preserve"> </w:t>
      </w:r>
      <w:r>
        <w:rPr>
          <w:rFonts w:ascii="Calibri" w:hAnsi="Calibri" w:cs="Calibri"/>
        </w:rPr>
        <w:t xml:space="preserve">analyse niet kon worden uitgevoerd door een te klein aantal complete cases in het databestand. </w:t>
      </w:r>
      <w:r w:rsidR="00B8421F" w:rsidRPr="00E13B66">
        <w:rPr>
          <w:rFonts w:ascii="Calibri" w:hAnsi="Calibri" w:cs="Calibri"/>
        </w:rPr>
        <w:t>Daarnaast zijn inhoudelijke overwegingen gemaakt, zodat interpretatie van de factor mogelijk werd.</w:t>
      </w:r>
      <w:bookmarkEnd w:id="53"/>
    </w:p>
    <w:p w:rsidR="003768C1" w:rsidRPr="00E13B66" w:rsidRDefault="003768C1" w:rsidP="003768C1">
      <w:pPr>
        <w:spacing w:line="360" w:lineRule="auto"/>
        <w:rPr>
          <w:rFonts w:ascii="Calibri" w:hAnsi="Calibri" w:cs="Calibri"/>
        </w:rPr>
      </w:pPr>
      <w:r w:rsidRPr="00E13B66">
        <w:rPr>
          <w:rFonts w:ascii="Calibri" w:hAnsi="Calibri" w:cs="Calibri"/>
        </w:rPr>
        <w:t xml:space="preserve">Ter voorbereiding op de statistische analyse </w:t>
      </w:r>
      <w:r w:rsidR="007B5477">
        <w:rPr>
          <w:rFonts w:ascii="Calibri" w:hAnsi="Calibri" w:cs="Calibri"/>
        </w:rPr>
        <w:t>werd</w:t>
      </w:r>
      <w:r w:rsidRPr="00E13B66">
        <w:rPr>
          <w:rFonts w:ascii="Calibri" w:hAnsi="Calibri" w:cs="Calibri"/>
        </w:rPr>
        <w:t xml:space="preserve"> </w:t>
      </w:r>
      <w:r w:rsidR="00216929">
        <w:rPr>
          <w:rFonts w:ascii="Calibri" w:hAnsi="Calibri" w:cs="Calibri"/>
        </w:rPr>
        <w:t>het negatief gestelde item ‘Gaven de zorgverleners u tegenstrijdige informatie?</w:t>
      </w:r>
      <w:r w:rsidR="00207C53">
        <w:rPr>
          <w:rFonts w:ascii="Calibri" w:hAnsi="Calibri" w:cs="Calibri"/>
        </w:rPr>
        <w:t>’</w:t>
      </w:r>
      <w:r w:rsidRPr="00E13B66">
        <w:rPr>
          <w:rFonts w:ascii="Calibri" w:hAnsi="Calibri" w:cs="Calibri"/>
        </w:rPr>
        <w:t xml:space="preserve"> gehercodeerd. De </w:t>
      </w:r>
      <w:r w:rsidR="00216929">
        <w:rPr>
          <w:rFonts w:ascii="Calibri" w:hAnsi="Calibri" w:cs="Calibri"/>
        </w:rPr>
        <w:t>items waarbij de respondenten moesten antwoorden met ja of nee zijn respectievelijk gehercodeerd als vier en éé</w:t>
      </w:r>
      <w:r w:rsidRPr="00E13B66">
        <w:rPr>
          <w:rFonts w:ascii="Calibri" w:hAnsi="Calibri" w:cs="Calibri"/>
        </w:rPr>
        <w:t>n</w:t>
      </w:r>
      <w:r w:rsidR="00216929">
        <w:rPr>
          <w:rFonts w:ascii="Calibri" w:hAnsi="Calibri" w:cs="Calibri"/>
        </w:rPr>
        <w:t xml:space="preserve">. </w:t>
      </w:r>
      <w:r w:rsidRPr="00E13B66">
        <w:rPr>
          <w:rFonts w:ascii="Calibri" w:hAnsi="Calibri" w:cs="Calibri"/>
        </w:rPr>
        <w:t xml:space="preserve">De </w:t>
      </w:r>
      <w:r w:rsidR="00216929">
        <w:rPr>
          <w:rFonts w:ascii="Calibri" w:hAnsi="Calibri" w:cs="Calibri"/>
        </w:rPr>
        <w:t xml:space="preserve">antwoorden op de </w:t>
      </w:r>
      <w:r w:rsidRPr="00E13B66">
        <w:rPr>
          <w:rFonts w:ascii="Calibri" w:hAnsi="Calibri" w:cs="Calibri"/>
        </w:rPr>
        <w:t>probleemvragen zijn gehercodeerd</w:t>
      </w:r>
      <w:r w:rsidR="00AC6D9E">
        <w:rPr>
          <w:rFonts w:ascii="Calibri" w:hAnsi="Calibri" w:cs="Calibri"/>
        </w:rPr>
        <w:t xml:space="preserve"> zodat zij hetzelfde scoringsbereik hadden als de ervaringsvragen</w:t>
      </w:r>
      <w:r w:rsidR="00216929">
        <w:rPr>
          <w:rFonts w:ascii="Calibri" w:hAnsi="Calibri" w:cs="Calibri"/>
        </w:rPr>
        <w:t>:</w:t>
      </w:r>
      <w:r w:rsidRPr="00E13B66">
        <w:rPr>
          <w:rFonts w:ascii="Calibri" w:hAnsi="Calibri" w:cs="Calibri"/>
        </w:rPr>
        <w:t xml:space="preserve"> </w:t>
      </w:r>
      <w:r w:rsidR="00216929">
        <w:rPr>
          <w:rFonts w:ascii="Calibri" w:hAnsi="Calibri" w:cs="Calibri"/>
        </w:rPr>
        <w:t>‘groot probleem’=</w:t>
      </w:r>
      <w:r w:rsidRPr="00E13B66">
        <w:rPr>
          <w:rFonts w:ascii="Calibri" w:hAnsi="Calibri" w:cs="Calibri"/>
        </w:rPr>
        <w:t xml:space="preserve"> </w:t>
      </w:r>
      <w:r w:rsidR="00216929">
        <w:rPr>
          <w:rFonts w:ascii="Calibri" w:hAnsi="Calibri" w:cs="Calibri"/>
        </w:rPr>
        <w:t>1; ‘k</w:t>
      </w:r>
      <w:r w:rsidRPr="00E13B66">
        <w:rPr>
          <w:rFonts w:ascii="Calibri" w:hAnsi="Calibri" w:cs="Calibri"/>
        </w:rPr>
        <w:t>lein probleem’</w:t>
      </w:r>
      <w:r w:rsidR="00216929">
        <w:rPr>
          <w:rFonts w:ascii="Calibri" w:hAnsi="Calibri" w:cs="Calibri"/>
        </w:rPr>
        <w:t>=2,5; ‘g</w:t>
      </w:r>
      <w:r w:rsidRPr="00E13B66">
        <w:rPr>
          <w:rFonts w:ascii="Calibri" w:hAnsi="Calibri" w:cs="Calibri"/>
        </w:rPr>
        <w:t>een probleem’</w:t>
      </w:r>
      <w:r w:rsidR="00216929">
        <w:rPr>
          <w:rFonts w:ascii="Calibri" w:hAnsi="Calibri" w:cs="Calibri"/>
        </w:rPr>
        <w:t>=4</w:t>
      </w:r>
      <w:r w:rsidRPr="00E13B66">
        <w:rPr>
          <w:rFonts w:ascii="Calibri" w:hAnsi="Calibri" w:cs="Calibri"/>
        </w:rPr>
        <w:t>.</w:t>
      </w:r>
    </w:p>
    <w:p w:rsidR="00B8421F" w:rsidRDefault="00B8421F" w:rsidP="00B8421F">
      <w:pPr>
        <w:spacing w:line="360" w:lineRule="auto"/>
        <w:outlineLvl w:val="1"/>
        <w:rPr>
          <w:rFonts w:ascii="Calibri" w:hAnsi="Calibri" w:cs="Calibri"/>
          <w:b/>
        </w:rPr>
      </w:pPr>
    </w:p>
    <w:p w:rsidR="00B66399" w:rsidRDefault="00B66399" w:rsidP="00B8421F">
      <w:pPr>
        <w:spacing w:line="360" w:lineRule="auto"/>
        <w:outlineLvl w:val="1"/>
        <w:rPr>
          <w:rFonts w:ascii="Calibri" w:hAnsi="Calibri" w:cs="Calibri"/>
          <w:b/>
        </w:rPr>
      </w:pPr>
    </w:p>
    <w:p w:rsidR="00B66399" w:rsidRDefault="00B66399" w:rsidP="00B8421F">
      <w:pPr>
        <w:spacing w:line="360" w:lineRule="auto"/>
        <w:outlineLvl w:val="1"/>
        <w:rPr>
          <w:rFonts w:ascii="Calibri" w:hAnsi="Calibri" w:cs="Calibri"/>
          <w:b/>
        </w:rPr>
      </w:pPr>
    </w:p>
    <w:p w:rsidR="00B66399" w:rsidRDefault="00B66399" w:rsidP="00B8421F">
      <w:pPr>
        <w:spacing w:line="360" w:lineRule="auto"/>
        <w:outlineLvl w:val="1"/>
        <w:rPr>
          <w:rFonts w:ascii="Calibri" w:hAnsi="Calibri" w:cs="Calibri"/>
          <w:b/>
        </w:rPr>
      </w:pPr>
    </w:p>
    <w:p w:rsidR="00F74D1D" w:rsidRDefault="008D142C" w:rsidP="000E0FE8">
      <w:pPr>
        <w:pStyle w:val="Kop2"/>
        <w:numPr>
          <w:ilvl w:val="2"/>
          <w:numId w:val="41"/>
        </w:numPr>
      </w:pPr>
      <w:bookmarkStart w:id="54" w:name="_Toc376533755"/>
      <w:r>
        <w:t>Discriminerend vermogen</w:t>
      </w:r>
      <w:bookmarkEnd w:id="54"/>
    </w:p>
    <w:p w:rsidR="0089518E" w:rsidRDefault="0089518E" w:rsidP="00B8421F">
      <w:pPr>
        <w:spacing w:line="360" w:lineRule="auto"/>
        <w:outlineLvl w:val="1"/>
        <w:rPr>
          <w:rFonts w:ascii="Calibri" w:hAnsi="Calibri" w:cs="Calibri"/>
          <w:b/>
        </w:rPr>
      </w:pPr>
    </w:p>
    <w:p w:rsidR="00400868" w:rsidRPr="00D03CC5" w:rsidRDefault="00400868" w:rsidP="00061ABC">
      <w:pPr>
        <w:spacing w:line="360" w:lineRule="auto"/>
        <w:rPr>
          <w:rFonts w:ascii="Calibri" w:hAnsi="Calibri"/>
        </w:rPr>
      </w:pPr>
      <w:r w:rsidRPr="00D03CC5">
        <w:rPr>
          <w:rFonts w:ascii="Calibri" w:hAnsi="Calibri"/>
        </w:rPr>
        <w:t>H</w:t>
      </w:r>
      <w:r w:rsidR="00AC22AF" w:rsidRPr="00D03CC5">
        <w:rPr>
          <w:rFonts w:ascii="Calibri" w:hAnsi="Calibri"/>
        </w:rPr>
        <w:t xml:space="preserve">et discriminerend vermogen van de CQI SEH </w:t>
      </w:r>
      <w:r w:rsidRPr="00D03CC5">
        <w:rPr>
          <w:rFonts w:ascii="Calibri" w:hAnsi="Calibri"/>
        </w:rPr>
        <w:t>wordt bepaald aan de hand van de onderliggende domeinen, die zijn vastgesteld na de factor</w:t>
      </w:r>
      <w:r w:rsidR="007B5477">
        <w:rPr>
          <w:rFonts w:ascii="Calibri" w:hAnsi="Calibri"/>
        </w:rPr>
        <w:t xml:space="preserve"> </w:t>
      </w:r>
      <w:r w:rsidRPr="00D03CC5">
        <w:rPr>
          <w:rFonts w:ascii="Calibri" w:hAnsi="Calibri"/>
        </w:rPr>
        <w:t>analyse</w:t>
      </w:r>
      <w:r w:rsidR="00AC22AF" w:rsidRPr="00D03CC5">
        <w:rPr>
          <w:rFonts w:ascii="Calibri" w:hAnsi="Calibri"/>
        </w:rPr>
        <w:t>.</w:t>
      </w:r>
      <w:r w:rsidRPr="00D03CC5">
        <w:rPr>
          <w:rFonts w:ascii="Calibri" w:hAnsi="Calibri"/>
        </w:rPr>
        <w:t xml:space="preserve"> Domeinscores worden berekend door het optellen van de antwoorden op de bijbehorende ervaringsvr</w:t>
      </w:r>
      <w:r w:rsidR="001F046E">
        <w:rPr>
          <w:rFonts w:ascii="Calibri" w:hAnsi="Calibri"/>
        </w:rPr>
        <w:t>agen, nadat deze als volgt ge</w:t>
      </w:r>
      <w:r w:rsidRPr="00D03CC5">
        <w:rPr>
          <w:rFonts w:ascii="Calibri" w:hAnsi="Calibri"/>
        </w:rPr>
        <w:t xml:space="preserve">codeerd zijn: 1=nee, helemaal niet/nooit/groot probleem; 2=soms; 2,5=klein probleem; 3=grotendeels; 4; ja, helemaal/altijd/geen probleem. De somscore wordt gedeeld door het aantal respondenten. </w:t>
      </w:r>
    </w:p>
    <w:p w:rsidR="00F74D1D" w:rsidRDefault="00F74D1D" w:rsidP="00B8421F">
      <w:pPr>
        <w:spacing w:line="360" w:lineRule="auto"/>
        <w:outlineLvl w:val="1"/>
        <w:rPr>
          <w:rFonts w:ascii="Calibri" w:hAnsi="Calibri" w:cs="Calibri"/>
        </w:rPr>
      </w:pPr>
    </w:p>
    <w:p w:rsidR="00F74D1D" w:rsidRDefault="00F74D1D" w:rsidP="000E0FE8">
      <w:pPr>
        <w:pStyle w:val="Kop2"/>
        <w:numPr>
          <w:ilvl w:val="3"/>
          <w:numId w:val="41"/>
        </w:numPr>
      </w:pPr>
      <w:bookmarkStart w:id="55" w:name="_Toc376533756"/>
      <w:r>
        <w:t>Case-mix adjustment</w:t>
      </w:r>
      <w:bookmarkEnd w:id="55"/>
      <w:r>
        <w:t xml:space="preserve"> </w:t>
      </w:r>
    </w:p>
    <w:p w:rsidR="00F74D1D" w:rsidRDefault="00F74D1D" w:rsidP="00F74D1D">
      <w:pPr>
        <w:pStyle w:val="Kop2"/>
        <w:ind w:left="720"/>
      </w:pPr>
    </w:p>
    <w:p w:rsidR="00D91D5F" w:rsidRPr="00D03CC5" w:rsidRDefault="00F74D1D" w:rsidP="00061ABC">
      <w:pPr>
        <w:spacing w:line="360" w:lineRule="auto"/>
        <w:rPr>
          <w:rFonts w:ascii="Calibri" w:hAnsi="Calibri"/>
        </w:rPr>
      </w:pPr>
      <w:r w:rsidRPr="00D03CC5">
        <w:rPr>
          <w:rFonts w:ascii="Calibri" w:hAnsi="Calibri"/>
        </w:rPr>
        <w:t>Ten eerste moet bepaald worden met welke variabelen rekening gehouden moet worden voor een onderlinge vergelijking van de resultaten van de SEH’s. Linea</w:t>
      </w:r>
      <w:r w:rsidR="007A6F6E">
        <w:rPr>
          <w:rFonts w:ascii="Calibri" w:hAnsi="Calibri"/>
        </w:rPr>
        <w:t>i</w:t>
      </w:r>
      <w:r w:rsidRPr="00D03CC5">
        <w:rPr>
          <w:rFonts w:ascii="Calibri" w:hAnsi="Calibri"/>
        </w:rPr>
        <w:t>r mixed effects models worden gebruikt, aangezien binnen deze modellen rekening wordt gehouden met de hiërarchische structuur van de data (patiënten binnen SEH’s). De modellen bepalen welk deel van de gevonden variantie toe te schrijven is aan verschillen tussen SEH’s en welk deel van de variantie wordt veroorzaakt door overige verschillen, zoals verschillen tussen patiënten. De methodologie is beschreven in verschillende publicaties.</w:t>
      </w:r>
      <w:r w:rsidRPr="00D03CC5">
        <w:rPr>
          <w:rFonts w:ascii="Calibri" w:hAnsi="Calibri"/>
        </w:rPr>
        <w:fldChar w:fldCharType="begin"/>
      </w:r>
      <w:r w:rsidR="006C6A39" w:rsidRPr="00D03CC5">
        <w:rPr>
          <w:rFonts w:ascii="Calibri" w:hAnsi="Calibri"/>
        </w:rPr>
        <w:instrText xml:space="preserve"> ADDIN REFMGR.CITE &lt;Refman&gt;&lt;Cite&gt;&lt;Author&gt;de Boer&lt;/Author&gt;&lt;Year&gt;2011&lt;/Year&gt;&lt;RecNum&gt;350&lt;/RecNum&gt;&lt;IDText&gt;The discriminative power of patient experience surveys&lt;/IDText&gt;&lt;MDL Ref_Type="Journal"&gt;&lt;Ref_Type&gt;Journal&lt;/Ref_Type&gt;&lt;Ref_ID&gt;350&lt;/Ref_ID&gt;&lt;Title_Primary&gt;The discriminative power of patient experience surveys&lt;/Title_Primary&gt;&lt;Authors_Primary&gt;de Boer,D.&lt;/Authors_Primary&gt;&lt;Authors_Primary&gt;Delnoij,D.&lt;/Authors_Primary&gt;&lt;Authors_Primary&gt;Rademakers,J.&lt;/Authors_Primary&gt;&lt;Date_Primary&gt;2011&lt;/Date_Primary&gt;&lt;Keywords&gt;Family&lt;/Keywords&gt;&lt;Keywords&gt;Health Services Research&lt;/Keywords&gt;&lt;Keywords&gt;Netherlands&lt;/Keywords&gt;&lt;Keywords&gt;Patients&lt;/Keywords&gt;&lt;Keywords&gt;Research&lt;/Keywords&gt;&lt;Reprint&gt;Not in File&lt;/Reprint&gt;&lt;Start_Page&gt;332&lt;/Start_Page&gt;&lt;Periodical&gt;BMC.Health Serv.Res.&lt;/Periodical&gt;&lt;Volume&gt;11&lt;/Volume&gt;&lt;Address&gt;NIVEL (Netherlands Institute for Health Services Research), Utrecht, Netherlands. d.deboer@nivel.nl&lt;/Address&gt;&lt;Web_URL&gt;PM:22145965&lt;/Web_URL&gt;&lt;ZZ_JournalFull&gt;&lt;f name="System"&gt;BMC.Health Serv.Res.&lt;/f&gt;&lt;/ZZ_JournalFull&gt;&lt;ZZ_WorkformID&gt;1&lt;/ZZ_WorkformID&gt;&lt;/MDL&gt;&lt;/Cite&gt;&lt;Cite&gt;&lt;Author&gt;Stubbe&lt;/Author&gt;&lt;Year&gt;2007&lt;/Year&gt;&lt;RecNum&gt;150&lt;/RecNum&gt;&lt;IDText&gt;The Consumer Quality Index Hip Knee Questionnaire measuring patients&amp;apos; experiences with quality of care after a total hip or knee arthroplasty&lt;/IDText&gt;&lt;MDL Ref_Type="Journal"&gt;&lt;Ref_Type&gt;Journal&lt;/Ref_Type&gt;&lt;Ref_ID&gt;150&lt;/Ref_ID&gt;&lt;Title_Primary&gt;The Consumer Quality Index Hip Knee Questionnaire measuring patients&amp;apos; experiences with quality of care after a total hip or knee arthroplasty&lt;/Title_Primary&gt;&lt;Authors_Primary&gt;Stubbe,J.H.&lt;/Authors_Primary&gt;&lt;Authors_Primary&gt;Gelsema,T.&lt;/Authors_Primary&gt;&lt;Authors_Primary&gt;Delnoij,D.M.&lt;/Authors_Primary&gt;&lt;Date_Primary&gt;2007&lt;/Date_Primary&gt;&lt;Keywords&gt;Adolescent&lt;/Keywords&gt;&lt;Keywords&gt;Adult&lt;/Keywords&gt;&lt;Keywords&gt;Aged&lt;/Keywords&gt;&lt;Keywords&gt;Arthroplasty,Replacement,Hip&lt;/Keywords&gt;&lt;Keywords&gt;Arthroplasty,Replacement,Knee&lt;/Keywords&gt;&lt;Keywords&gt;Communication&lt;/Keywords&gt;&lt;Keywords&gt;Factor Analysis,Statistical&lt;/Keywords&gt;&lt;Keywords&gt;Female&lt;/Keywords&gt;&lt;Keywords&gt;Health Services Research&lt;/Keywords&gt;&lt;Keywords&gt;Hospitals&lt;/Keywords&gt;&lt;Keywords&gt;Humans&lt;/Keywords&gt;&lt;Keywords&gt;instrumentation&lt;/Keywords&gt;&lt;Keywords&gt;Male&lt;/Keywords&gt;&lt;Keywords&gt;methods&lt;/Keywords&gt;&lt;Keywords&gt;Middle Aged&lt;/Keywords&gt;&lt;Keywords&gt;Netherlands&lt;/Keywords&gt;&lt;Keywords&gt;Outcome Assessment (Health Care)&lt;/Keywords&gt;&lt;Keywords&gt;Pain&lt;/Keywords&gt;&lt;Keywords&gt;Patient Satisfaction&lt;/Keywords&gt;&lt;Keywords&gt;Patients&lt;/Keywords&gt;&lt;Keywords&gt;Pilot Projects&lt;/Keywords&gt;&lt;Keywords&gt;Professional-Patient Relations&lt;/Keywords&gt;&lt;Keywords&gt;psychology&lt;/Keywords&gt;&lt;Keywords&gt;Psychometrics&lt;/Keywords&gt;&lt;Keywords&gt;Quality Indicators,Health Care&lt;/Keywords&gt;&lt;Keywords&gt;Questionnaires&lt;/Keywords&gt;&lt;Keywords&gt;rehabilitation&lt;/Keywords&gt;&lt;Keywords&gt;standards&lt;/Keywords&gt;&lt;Keywords&gt;statistics &amp;amp; numerical data&lt;/Keywords&gt;&lt;Keywords&gt;Surgery Department,Hospital&lt;/Keywords&gt;&lt;Reprint&gt;Not in File&lt;/Reprint&gt;&lt;Start_Page&gt;60&lt;/Start_Page&gt;&lt;Periodical&gt;BMC.Health Serv.Res.&lt;/Periodical&gt;&lt;Volume&gt;7&lt;/Volume&gt;&lt;Address&gt;NIVEL (Netherlands Institute for Health Services Research), Utrecht, The Netherlands. j.stubbe@nivel.nl&lt;/Address&gt;&lt;Web_URL&gt;PM:17462084&lt;/Web_URL&gt;&lt;ZZ_JournalFull&gt;&lt;f name="System"&gt;BMC.Health Serv.Res.&lt;/f&gt;&lt;/ZZ_JournalFull&gt;&lt;ZZ_WorkformID&gt;1&lt;/ZZ_WorkformID&gt;&lt;/MDL&gt;&lt;/Cite&gt;&lt;/Refman&gt;</w:instrText>
      </w:r>
      <w:r w:rsidRPr="00D03CC5">
        <w:rPr>
          <w:rFonts w:ascii="Calibri" w:hAnsi="Calibri"/>
        </w:rPr>
        <w:fldChar w:fldCharType="separate"/>
      </w:r>
      <w:r w:rsidRPr="00D03CC5">
        <w:rPr>
          <w:rFonts w:ascii="Calibri" w:hAnsi="Calibri"/>
          <w:vertAlign w:val="superscript"/>
        </w:rPr>
        <w:t>7, 8</w:t>
      </w:r>
      <w:r w:rsidRPr="00D03CC5">
        <w:rPr>
          <w:rFonts w:ascii="Calibri" w:hAnsi="Calibri"/>
        </w:rPr>
        <w:fldChar w:fldCharType="end"/>
      </w:r>
      <w:r w:rsidRPr="00D03CC5">
        <w:rPr>
          <w:rFonts w:ascii="Calibri" w:hAnsi="Calibri"/>
        </w:rPr>
        <w:t xml:space="preserve"> Voor ieder domein is een ‘leeg’ model geanalyseerd, waarin de domeinscore als afh</w:t>
      </w:r>
      <w:r w:rsidR="007A6F6E">
        <w:rPr>
          <w:rFonts w:ascii="Calibri" w:hAnsi="Calibri"/>
        </w:rPr>
        <w:t>ankelijk variabele is ingevoerd en</w:t>
      </w:r>
      <w:r w:rsidRPr="00D03CC5">
        <w:rPr>
          <w:rFonts w:ascii="Calibri" w:hAnsi="Calibri"/>
        </w:rPr>
        <w:t xml:space="preserve"> SEH’s als ‘random</w:t>
      </w:r>
      <w:r w:rsidR="0078586C" w:rsidRPr="00D03CC5">
        <w:rPr>
          <w:rFonts w:ascii="Calibri" w:hAnsi="Calibri"/>
        </w:rPr>
        <w:t xml:space="preserve"> effect/</w:t>
      </w:r>
      <w:r w:rsidRPr="00D03CC5">
        <w:rPr>
          <w:rFonts w:ascii="Calibri" w:hAnsi="Calibri"/>
        </w:rPr>
        <w:t>intercept’</w:t>
      </w:r>
      <w:r w:rsidR="007A6F6E">
        <w:rPr>
          <w:rFonts w:ascii="Calibri" w:hAnsi="Calibri"/>
        </w:rPr>
        <w:t>. Vervolgens zijn verschillende potentië</w:t>
      </w:r>
      <w:r w:rsidRPr="00D03CC5">
        <w:rPr>
          <w:rFonts w:ascii="Calibri" w:hAnsi="Calibri"/>
        </w:rPr>
        <w:t>le casemix</w:t>
      </w:r>
      <w:r w:rsidR="007A6F6E">
        <w:rPr>
          <w:rFonts w:ascii="Calibri" w:hAnsi="Calibri"/>
        </w:rPr>
        <w:t xml:space="preserve"> </w:t>
      </w:r>
      <w:r w:rsidRPr="00D03CC5">
        <w:rPr>
          <w:rFonts w:ascii="Calibri" w:hAnsi="Calibri"/>
        </w:rPr>
        <w:t>adjusters als onafhankelijke variabelen</w:t>
      </w:r>
      <w:r w:rsidR="007A6F6E">
        <w:rPr>
          <w:rFonts w:ascii="Calibri" w:hAnsi="Calibri"/>
        </w:rPr>
        <w:t xml:space="preserve"> toegevoegd</w:t>
      </w:r>
      <w:r w:rsidR="0078586C" w:rsidRPr="00D03CC5">
        <w:rPr>
          <w:rFonts w:ascii="Calibri" w:hAnsi="Calibri"/>
        </w:rPr>
        <w:t xml:space="preserve"> (fixed effects:</w:t>
      </w:r>
      <w:r w:rsidR="00AF366B" w:rsidRPr="00D03CC5">
        <w:rPr>
          <w:rFonts w:ascii="Calibri" w:hAnsi="Calibri"/>
        </w:rPr>
        <w:t xml:space="preserve"> leeftijd, geslacht, gezondheid</w:t>
      </w:r>
      <w:r w:rsidR="0078586C" w:rsidRPr="00D03CC5">
        <w:rPr>
          <w:rFonts w:ascii="Calibri" w:hAnsi="Calibri"/>
        </w:rPr>
        <w:t>)</w:t>
      </w:r>
      <w:r w:rsidRPr="00D03CC5">
        <w:rPr>
          <w:rFonts w:ascii="Calibri" w:hAnsi="Calibri"/>
        </w:rPr>
        <w:t>.</w:t>
      </w:r>
      <w:r w:rsidR="00F9604A" w:rsidRPr="00D03CC5">
        <w:rPr>
          <w:rFonts w:ascii="Calibri" w:hAnsi="Calibri"/>
        </w:rPr>
        <w:t xml:space="preserve"> Een zelfde model is gemaakt voor het algemene waarderingscijfer voor de kwaliteit van de zorgverlening. Significantie van de effecten is bepaald met likelihood ratio tests (de verandering van de varianties door het toevoegen of weglaten van een fixed-effect wordt getoetst aan een </w:t>
      </w:r>
      <w:r w:rsidR="007A6F6E" w:rsidRPr="00D03CC5">
        <w:rPr>
          <w:rFonts w:ascii="Calibri" w:hAnsi="Calibri"/>
        </w:rPr>
        <w:t>Chi kwadr</w:t>
      </w:r>
      <w:r w:rsidR="007A6F6E">
        <w:rPr>
          <w:rFonts w:ascii="Calibri" w:hAnsi="Calibri"/>
        </w:rPr>
        <w:t>a</w:t>
      </w:r>
      <w:r w:rsidR="007A6F6E" w:rsidRPr="00D03CC5">
        <w:rPr>
          <w:rFonts w:ascii="Calibri" w:hAnsi="Calibri"/>
        </w:rPr>
        <w:t>at</w:t>
      </w:r>
      <w:r w:rsidR="00F9604A" w:rsidRPr="00D03CC5">
        <w:rPr>
          <w:rFonts w:ascii="Calibri" w:hAnsi="Calibri"/>
        </w:rPr>
        <w:t xml:space="preserve"> verdeling.</w:t>
      </w:r>
      <w:r w:rsidR="00D91D5F" w:rsidRPr="00D03CC5">
        <w:rPr>
          <w:rFonts w:ascii="Calibri" w:hAnsi="Calibri"/>
        </w:rPr>
        <w:t xml:space="preserve"> De significante effecten bepalen gezamenlijk het uiteindelijke model (final model) waarin gecorrigeerd wordt </w:t>
      </w:r>
      <w:r w:rsidR="002160A7">
        <w:rPr>
          <w:rFonts w:ascii="Calibri" w:hAnsi="Calibri"/>
        </w:rPr>
        <w:t xml:space="preserve">voor </w:t>
      </w:r>
      <w:r w:rsidR="007A6F6E">
        <w:rPr>
          <w:rFonts w:ascii="Calibri" w:hAnsi="Calibri"/>
        </w:rPr>
        <w:t xml:space="preserve">casemix </w:t>
      </w:r>
      <w:r w:rsidR="002160A7" w:rsidRPr="00D03CC5">
        <w:rPr>
          <w:rFonts w:ascii="Calibri" w:hAnsi="Calibri"/>
        </w:rPr>
        <w:t xml:space="preserve">adjusters </w:t>
      </w:r>
      <w:r w:rsidR="00D91D5F" w:rsidRPr="00D03CC5">
        <w:rPr>
          <w:rFonts w:ascii="Calibri" w:hAnsi="Calibri"/>
        </w:rPr>
        <w:t>ten einde de SEH</w:t>
      </w:r>
      <w:r w:rsidR="007A6F6E">
        <w:rPr>
          <w:rFonts w:ascii="Calibri" w:hAnsi="Calibri"/>
        </w:rPr>
        <w:t>’</w:t>
      </w:r>
      <w:r w:rsidR="00D91D5F" w:rsidRPr="00D03CC5">
        <w:rPr>
          <w:rFonts w:ascii="Calibri" w:hAnsi="Calibri"/>
        </w:rPr>
        <w:t xml:space="preserve">s </w:t>
      </w:r>
      <w:r w:rsidR="002160A7">
        <w:rPr>
          <w:rFonts w:ascii="Calibri" w:hAnsi="Calibri"/>
        </w:rPr>
        <w:t xml:space="preserve">zo goed als mogelijk </w:t>
      </w:r>
      <w:r w:rsidR="00D91D5F" w:rsidRPr="00D03CC5">
        <w:rPr>
          <w:rFonts w:ascii="Calibri" w:hAnsi="Calibri"/>
        </w:rPr>
        <w:t xml:space="preserve">met elkaar te vergelijken. </w:t>
      </w:r>
    </w:p>
    <w:p w:rsidR="00F9604A" w:rsidRPr="00D03CC5" w:rsidRDefault="00F9604A" w:rsidP="00061ABC">
      <w:pPr>
        <w:spacing w:line="360" w:lineRule="auto"/>
        <w:rPr>
          <w:rFonts w:ascii="Calibri" w:hAnsi="Calibri"/>
        </w:rPr>
      </w:pPr>
      <w:r w:rsidRPr="00D03CC5">
        <w:rPr>
          <w:rFonts w:ascii="Calibri" w:hAnsi="Calibri"/>
        </w:rPr>
        <w:t>De invloed van de casemix-adjusters op de totale variatie is te analyseren door de proportionele verandering van de variantie (Proportional Change of Variance</w:t>
      </w:r>
      <w:r w:rsidR="00D91D5F" w:rsidRPr="00D03CC5">
        <w:rPr>
          <w:rFonts w:ascii="Calibri" w:hAnsi="Calibri"/>
        </w:rPr>
        <w:t>)</w:t>
      </w:r>
      <w:r w:rsidR="00D91D5F" w:rsidRPr="00D03CC5">
        <w:rPr>
          <w:rFonts w:ascii="Calibri" w:hAnsi="Calibri"/>
        </w:rPr>
        <w:fldChar w:fldCharType="begin"/>
      </w:r>
      <w:r w:rsidR="006C6A39" w:rsidRPr="00D03CC5">
        <w:rPr>
          <w:rFonts w:ascii="Calibri" w:hAnsi="Calibri"/>
        </w:rPr>
        <w:instrText xml:space="preserve"> ADDIN REFMGR.CITE &lt;Refman&gt;&lt;Cite&gt;&lt;Author&gt;Merlo&lt;/Author&gt;&lt;Year&gt;2005&lt;/Year&gt;&lt;RecNum&gt;348&lt;/RecNum&gt;&lt;IDText&gt;A brief conceptual tutorial on multilevel analysis in social epidemiology: interpreting neighbourhood differences and the effect of neighbourhood characteristics on individual health&lt;/IDText&gt;&lt;MDL Ref_Type="Journal"&gt;&lt;Ref_Type&gt;Journal&lt;/Ref_Type&gt;&lt;Ref_ID&gt;348&lt;/Ref_ID&gt;&lt;Title_Primary&gt;A brief conceptual tutorial on multilevel analysis in social epidemiology: interpreting neighbourhood differences and the effect of neighbourhood characteristics on individual health&lt;/Title_Primary&gt;&lt;Authors_Primary&gt;Merlo,J.&lt;/Authors_Primary&gt;&lt;Authors_Primary&gt;Chaix,B.&lt;/Authors_Primary&gt;&lt;Authors_Primary&gt;Yang,M.&lt;/Authors_Primary&gt;&lt;Authors_Primary&gt;Lynch,J.&lt;/Authors_Primary&gt;&lt;Authors_Primary&gt;Rastam,L.&lt;/Authors_Primary&gt;&lt;Date_Primary&gt;2005/12&lt;/Date_Primary&gt;&lt;Keywords&gt;analysis&lt;/Keywords&gt;&lt;Keywords&gt;Antihypertensive Agents&lt;/Keywords&gt;&lt;Keywords&gt;Blood Pressure&lt;/Keywords&gt;&lt;Keywords&gt;Body Mass Index&lt;/Keywords&gt;&lt;Keywords&gt;Epidemiologic Methods&lt;/Keywords&gt;&lt;Keywords&gt;Health Services Accessibility&lt;/Keywords&gt;&lt;Keywords&gt;Health Status&lt;/Keywords&gt;&lt;Keywords&gt;Humans&lt;/Keywords&gt;&lt;Keywords&gt;Income&lt;/Keywords&gt;&lt;Keywords&gt;Models,Statistical&lt;/Keywords&gt;&lt;Keywords&gt;Regression Analysis&lt;/Keywords&gt;&lt;Keywords&gt;Research&lt;/Keywords&gt;&lt;Keywords&gt;Residence Characteristics&lt;/Keywords&gt;&lt;Keywords&gt;Socioeconomic Factors&lt;/Keywords&gt;&lt;Keywords&gt;statistics &amp;amp; numerical data&lt;/Keywords&gt;&lt;Keywords&gt;Sweden&lt;/Keywords&gt;&lt;Keywords&gt;therapeutic use&lt;/Keywords&gt;&lt;Reprint&gt;Not in File&lt;/Reprint&gt;&lt;Start_Page&gt;1022&lt;/Start_Page&gt;&lt;End_Page&gt;1028&lt;/End_Page&gt;&lt;Periodical&gt;J.Epidemiol.Community Health&lt;/Periodical&gt;&lt;Volume&gt;59&lt;/Volume&gt;&lt;Issue&gt;12&lt;/Issue&gt;&lt;Address&gt;Department of Community Medicine (Section of Preventive Medicine), Malmo University Hospital, Faculty of Medicine (Campus Malmo), Lund University, S-205 02 Malmo, Sweden. juan.merlo@med.lu.se&lt;/Address&gt;&lt;Web_URL&gt;PM:16286487&lt;/Web_URL&gt;&lt;ZZ_JournalFull&gt;&lt;f name="System"&gt;J.Epidemiol.Community Health&lt;/f&gt;&lt;/ZZ_JournalFull&gt;&lt;ZZ_WorkformID&gt;1&lt;/ZZ_WorkformID&gt;&lt;/MDL&gt;&lt;/Cite&gt;&lt;/Refman&gt;</w:instrText>
      </w:r>
      <w:r w:rsidR="00D91D5F" w:rsidRPr="00D03CC5">
        <w:rPr>
          <w:rFonts w:ascii="Calibri" w:hAnsi="Calibri"/>
        </w:rPr>
        <w:fldChar w:fldCharType="separate"/>
      </w:r>
      <w:r w:rsidR="00D91D5F" w:rsidRPr="00D03CC5">
        <w:rPr>
          <w:rFonts w:ascii="Calibri" w:hAnsi="Calibri"/>
          <w:vertAlign w:val="superscript"/>
        </w:rPr>
        <w:t>9</w:t>
      </w:r>
      <w:r w:rsidR="00D91D5F" w:rsidRPr="00D03CC5">
        <w:rPr>
          <w:rFonts w:ascii="Calibri" w:hAnsi="Calibri"/>
        </w:rPr>
        <w:fldChar w:fldCharType="end"/>
      </w:r>
      <w:r w:rsidRPr="00D03CC5">
        <w:rPr>
          <w:rFonts w:ascii="Calibri" w:hAnsi="Calibri"/>
        </w:rPr>
        <w:t xml:space="preserve"> te berekenen. </w:t>
      </w:r>
      <w:r w:rsidR="000B0F4D" w:rsidRPr="00D03CC5">
        <w:rPr>
          <w:rFonts w:ascii="Calibri" w:hAnsi="Calibri"/>
        </w:rPr>
        <w:t>Hiervoor wordt de variantie in het ‘final’ model (V</w:t>
      </w:r>
      <w:r w:rsidR="000B0F4D" w:rsidRPr="00D03CC5">
        <w:rPr>
          <w:rFonts w:ascii="Calibri" w:hAnsi="Calibri"/>
          <w:vertAlign w:val="subscript"/>
        </w:rPr>
        <w:t>f</w:t>
      </w:r>
      <w:r w:rsidR="000B0F4D" w:rsidRPr="00D03CC5">
        <w:rPr>
          <w:rFonts w:ascii="Calibri" w:hAnsi="Calibri"/>
        </w:rPr>
        <w:t>) afgetrokken van de variantie in het ‘lege’ model (V</w:t>
      </w:r>
      <w:r w:rsidR="000B0F4D" w:rsidRPr="00D03CC5">
        <w:rPr>
          <w:rFonts w:ascii="Calibri" w:hAnsi="Calibri"/>
          <w:vertAlign w:val="subscript"/>
        </w:rPr>
        <w:t>0</w:t>
      </w:r>
      <w:r w:rsidR="000B0F4D" w:rsidRPr="00D03CC5">
        <w:rPr>
          <w:rFonts w:ascii="Calibri" w:hAnsi="Calibri"/>
        </w:rPr>
        <w:t>) en vervolgens gedeeld door de variantie in het lege model (V</w:t>
      </w:r>
      <w:r w:rsidR="000B0F4D" w:rsidRPr="00D03CC5">
        <w:rPr>
          <w:rFonts w:ascii="Calibri" w:hAnsi="Calibri"/>
          <w:vertAlign w:val="subscript"/>
        </w:rPr>
        <w:t>0</w:t>
      </w:r>
      <w:r w:rsidR="000B0F4D" w:rsidRPr="00D03CC5">
        <w:rPr>
          <w:rFonts w:ascii="Calibri" w:hAnsi="Calibri"/>
        </w:rPr>
        <w:t>-V</w:t>
      </w:r>
      <w:r w:rsidR="000B0F4D" w:rsidRPr="00D03CC5">
        <w:rPr>
          <w:rFonts w:ascii="Calibri" w:hAnsi="Calibri"/>
          <w:vertAlign w:val="subscript"/>
        </w:rPr>
        <w:t>f</w:t>
      </w:r>
      <w:r w:rsidR="000B0F4D" w:rsidRPr="00D03CC5">
        <w:rPr>
          <w:rFonts w:ascii="Calibri" w:hAnsi="Calibri"/>
        </w:rPr>
        <w:t>/V</w:t>
      </w:r>
      <w:r w:rsidR="000B0F4D" w:rsidRPr="00D03CC5">
        <w:rPr>
          <w:rFonts w:ascii="Calibri" w:hAnsi="Calibri"/>
          <w:vertAlign w:val="subscript"/>
        </w:rPr>
        <w:t>0</w:t>
      </w:r>
      <w:r w:rsidR="000B0F4D" w:rsidRPr="00D03CC5">
        <w:rPr>
          <w:rFonts w:ascii="Calibri" w:hAnsi="Calibri"/>
        </w:rPr>
        <w:t xml:space="preserve">). </w:t>
      </w:r>
      <w:r w:rsidR="00D91D5F" w:rsidRPr="00D03CC5">
        <w:rPr>
          <w:rFonts w:ascii="Calibri" w:hAnsi="Calibri"/>
        </w:rPr>
        <w:t xml:space="preserve">De variantie </w:t>
      </w:r>
      <w:r w:rsidR="00D91D5F" w:rsidRPr="00D03CC5">
        <w:rPr>
          <w:rFonts w:ascii="Calibri" w:hAnsi="Calibri"/>
        </w:rPr>
        <w:lastRenderedPageBreak/>
        <w:t xml:space="preserve">bestaat uit drie componenten: 1. De variantie tussen SEH’s; 2. De variantie veroorzaakt door </w:t>
      </w:r>
      <w:r w:rsidR="00695F4E" w:rsidRPr="00D03CC5">
        <w:rPr>
          <w:rFonts w:ascii="Calibri" w:hAnsi="Calibri"/>
        </w:rPr>
        <w:t>patiënten</w:t>
      </w:r>
      <w:r w:rsidR="00D91D5F" w:rsidRPr="00D03CC5">
        <w:rPr>
          <w:rFonts w:ascii="Calibri" w:hAnsi="Calibri"/>
        </w:rPr>
        <w:t xml:space="preserve">karakteristieken; en 3. De resterende variantie.  </w:t>
      </w:r>
    </w:p>
    <w:p w:rsidR="00695F4E" w:rsidRDefault="00695F4E" w:rsidP="00F74D1D">
      <w:pPr>
        <w:spacing w:line="360" w:lineRule="auto"/>
        <w:outlineLvl w:val="1"/>
        <w:rPr>
          <w:rFonts w:ascii="Calibri" w:hAnsi="Calibri" w:cs="Calibri"/>
        </w:rPr>
      </w:pPr>
    </w:p>
    <w:p w:rsidR="00B66399" w:rsidRDefault="00B66399" w:rsidP="00F74D1D">
      <w:pPr>
        <w:spacing w:line="360" w:lineRule="auto"/>
        <w:outlineLvl w:val="1"/>
        <w:rPr>
          <w:rFonts w:ascii="Calibri" w:hAnsi="Calibri" w:cs="Calibri"/>
        </w:rPr>
      </w:pPr>
    </w:p>
    <w:p w:rsidR="00695F4E" w:rsidRDefault="00695F4E" w:rsidP="000E0FE8">
      <w:pPr>
        <w:pStyle w:val="Kop2"/>
        <w:numPr>
          <w:ilvl w:val="3"/>
          <w:numId w:val="42"/>
        </w:numPr>
      </w:pPr>
      <w:bookmarkStart w:id="56" w:name="_Toc376533757"/>
      <w:r>
        <w:t>Intra</w:t>
      </w:r>
      <w:r w:rsidR="007A6F6E">
        <w:t>class</w:t>
      </w:r>
      <w:r>
        <w:t xml:space="preserve"> correlatie coëfficiënt</w:t>
      </w:r>
      <w:bookmarkEnd w:id="56"/>
    </w:p>
    <w:p w:rsidR="00695F4E" w:rsidRDefault="00695F4E" w:rsidP="00695F4E">
      <w:pPr>
        <w:pStyle w:val="Kop2"/>
      </w:pPr>
    </w:p>
    <w:p w:rsidR="00EA21AD" w:rsidRDefault="008F240B" w:rsidP="00695F4E">
      <w:pPr>
        <w:spacing w:line="360" w:lineRule="auto"/>
        <w:rPr>
          <w:rFonts w:ascii="Calibri" w:hAnsi="Calibri" w:cs="Calibri"/>
        </w:rPr>
      </w:pPr>
      <w:r>
        <w:rPr>
          <w:rFonts w:ascii="Calibri" w:hAnsi="Calibri" w:cs="Calibri"/>
        </w:rPr>
        <w:t>Om te bepalen in hoeverre het mogelijk is om aan de hand van patiëntenervaringen verschillen tussen SEH’s aan te tonen wordt de intra</w:t>
      </w:r>
      <w:r w:rsidR="007A6F6E">
        <w:rPr>
          <w:rFonts w:ascii="Calibri" w:hAnsi="Calibri" w:cs="Calibri"/>
        </w:rPr>
        <w:t>c</w:t>
      </w:r>
      <w:r>
        <w:rPr>
          <w:rFonts w:ascii="Calibri" w:hAnsi="Calibri" w:cs="Calibri"/>
        </w:rPr>
        <w:t xml:space="preserve">lass correlatiecoëfficiënt (ICC) berekend. </w:t>
      </w:r>
      <w:r w:rsidR="00695F4E" w:rsidRPr="00BB2950">
        <w:rPr>
          <w:rFonts w:ascii="Calibri" w:hAnsi="Calibri" w:cs="Calibri"/>
        </w:rPr>
        <w:t>De</w:t>
      </w:r>
      <w:r w:rsidR="007A6F6E">
        <w:rPr>
          <w:rFonts w:ascii="Calibri" w:hAnsi="Calibri" w:cs="Calibri"/>
        </w:rPr>
        <w:t xml:space="preserve"> </w:t>
      </w:r>
      <w:r w:rsidR="003E1D19" w:rsidRPr="00BB2950">
        <w:rPr>
          <w:rFonts w:ascii="Calibri" w:hAnsi="Calibri" w:cs="Calibri"/>
        </w:rPr>
        <w:t xml:space="preserve">ICC </w:t>
      </w:r>
      <w:r w:rsidR="00695F4E" w:rsidRPr="00BB2950">
        <w:rPr>
          <w:rFonts w:ascii="Calibri" w:hAnsi="Calibri" w:cs="Calibri"/>
        </w:rPr>
        <w:t>bepaald het discriminerend vermogen van de domeinen van de CQI SEH om te onderscheiden tussen SEH’s. De variantie tussen SEH’s wordt getoetst op significantie en vervolgens uitgedrukt als een proportie van de totale variantie op een schaal van 0-1.</w:t>
      </w:r>
      <w:r w:rsidR="003E1D19" w:rsidRPr="00BB2950">
        <w:rPr>
          <w:rFonts w:ascii="Calibri" w:hAnsi="Calibri" w:cs="Calibri"/>
        </w:rPr>
        <w:t xml:space="preserve"> De ICC wordt nogmaals berekend voor de modellen waaraan de casemix adjusters zijn toegevoegd. De gemiddelde domeinscore voor iedere SEH met een bijbehorend 95% betrouwbaarheidsinterval bepaal</w:t>
      </w:r>
      <w:r w:rsidR="002160A7">
        <w:rPr>
          <w:rFonts w:ascii="Calibri" w:hAnsi="Calibri" w:cs="Calibri"/>
        </w:rPr>
        <w:t>t</w:t>
      </w:r>
      <w:r w:rsidR="003E1D19" w:rsidRPr="00BB2950">
        <w:rPr>
          <w:rFonts w:ascii="Calibri" w:hAnsi="Calibri" w:cs="Calibri"/>
        </w:rPr>
        <w:t xml:space="preserve"> welke SEH’s onder gemiddeld, gemiddeld of boven gemiddeld presteren op een domein. Hiervoor mag de gemiddelde SEH score inclusief 95% betrouwbaarheidsinterval</w:t>
      </w:r>
      <w:r w:rsidR="002C2409" w:rsidRPr="00BB2950">
        <w:rPr>
          <w:rFonts w:ascii="Calibri" w:hAnsi="Calibri" w:cs="Calibri"/>
        </w:rPr>
        <w:t xml:space="preserve"> geen overlap hebben met de gemiddelde domeinscore van alle SEH’s gezamenlijk. De SEH gemiddelden en 95% betrouwbaarheidsintervallen worden weergegeven in rupsfiguren</w:t>
      </w:r>
      <w:r w:rsidR="007A6F6E">
        <w:rPr>
          <w:rFonts w:ascii="Calibri" w:hAnsi="Calibri" w:cs="Calibri"/>
        </w:rPr>
        <w:t xml:space="preserve"> (figuren 3.1 t/m 3.8)</w:t>
      </w:r>
      <w:r w:rsidR="002C2409" w:rsidRPr="00BB2950">
        <w:rPr>
          <w:rFonts w:ascii="Calibri" w:hAnsi="Calibri" w:cs="Calibri"/>
        </w:rPr>
        <w:t>, waardoor de beter en slechter</w:t>
      </w:r>
      <w:r w:rsidR="002160A7">
        <w:rPr>
          <w:rFonts w:ascii="Calibri" w:hAnsi="Calibri" w:cs="Calibri"/>
        </w:rPr>
        <w:t xml:space="preserve"> presterende</w:t>
      </w:r>
      <w:r w:rsidR="002C2409" w:rsidRPr="00BB2950">
        <w:rPr>
          <w:rFonts w:ascii="Calibri" w:hAnsi="Calibri" w:cs="Calibri"/>
        </w:rPr>
        <w:t xml:space="preserve"> SEH’s eenvoudig te herkennen zijn. </w:t>
      </w:r>
    </w:p>
    <w:p w:rsidR="002A4734" w:rsidRPr="00BB2950" w:rsidRDefault="002A4734" w:rsidP="00695F4E">
      <w:pPr>
        <w:spacing w:line="360" w:lineRule="auto"/>
        <w:rPr>
          <w:rFonts w:ascii="Calibri" w:hAnsi="Calibri" w:cs="Calibri"/>
        </w:rPr>
      </w:pPr>
    </w:p>
    <w:p w:rsidR="00695F4E" w:rsidRDefault="00EA21AD" w:rsidP="000E0FE8">
      <w:pPr>
        <w:pStyle w:val="Kop2"/>
        <w:numPr>
          <w:ilvl w:val="3"/>
          <w:numId w:val="42"/>
        </w:numPr>
      </w:pPr>
      <w:bookmarkStart w:id="57" w:name="_Toc376533758"/>
      <w:r>
        <w:t>SEH betrouwbaarheid</w:t>
      </w:r>
      <w:bookmarkEnd w:id="57"/>
      <w:r>
        <w:t xml:space="preserve"> </w:t>
      </w:r>
    </w:p>
    <w:p w:rsidR="00EA21AD" w:rsidRDefault="00EA21AD" w:rsidP="00EA21AD">
      <w:pPr>
        <w:pStyle w:val="Kop2"/>
      </w:pPr>
    </w:p>
    <w:p w:rsidR="00EA21AD" w:rsidRPr="00BB2950" w:rsidRDefault="00EA21AD" w:rsidP="00436038">
      <w:pPr>
        <w:spacing w:line="360" w:lineRule="auto"/>
        <w:rPr>
          <w:rFonts w:ascii="Calibri" w:hAnsi="Calibri" w:cs="Calibri"/>
        </w:rPr>
      </w:pPr>
      <w:r w:rsidRPr="00BB2950">
        <w:rPr>
          <w:rFonts w:ascii="Calibri" w:hAnsi="Calibri" w:cs="Calibri"/>
        </w:rPr>
        <w:t>De betrouwbaarheid van de domeinscore per SEH is berekend voor het aantal respondenten waarop het onderzoek naar het onderscheidend vermogen van de CQI SEH is gebaseerd.  De betrouwbaarheid wordt bepaald door het deel van de variantie voor een SEH dat daadwerkelijk toe te schrijven is aan de SEH en niet wordt bepaald door ‘overige’ variantie. De achterl</w:t>
      </w:r>
      <w:r w:rsidR="00436038" w:rsidRPr="00BB2950">
        <w:rPr>
          <w:rFonts w:ascii="Calibri" w:hAnsi="Calibri" w:cs="Calibri"/>
        </w:rPr>
        <w:t xml:space="preserve">iggende theorie is de </w:t>
      </w:r>
      <w:r w:rsidR="00436038" w:rsidRPr="007A6F6E">
        <w:rPr>
          <w:rFonts w:ascii="Calibri" w:hAnsi="Calibri" w:cs="Calibri"/>
          <w:i/>
        </w:rPr>
        <w:t>generaliza</w:t>
      </w:r>
      <w:r w:rsidRPr="007A6F6E">
        <w:rPr>
          <w:rFonts w:ascii="Calibri" w:hAnsi="Calibri" w:cs="Calibri"/>
          <w:i/>
        </w:rPr>
        <w:t>bily theory</w:t>
      </w:r>
      <w:r w:rsidRPr="00BB2950">
        <w:rPr>
          <w:rFonts w:ascii="Calibri" w:hAnsi="Calibri" w:cs="Calibri"/>
        </w:rPr>
        <w:t>.</w:t>
      </w:r>
      <w:r w:rsidR="00436038" w:rsidRPr="00BB2950">
        <w:rPr>
          <w:rFonts w:ascii="Calibri" w:hAnsi="Calibri" w:cs="Calibri"/>
        </w:rPr>
        <w:fldChar w:fldCharType="begin"/>
      </w:r>
      <w:r w:rsidR="006C6A39">
        <w:rPr>
          <w:rFonts w:ascii="Calibri" w:hAnsi="Calibri" w:cs="Calibri"/>
        </w:rPr>
        <w:instrText xml:space="preserve"> ADDIN REFMGR.CITE &lt;Refman&gt;&lt;Cite&gt;&lt;Author&gt;Shavelson RJ&lt;/Author&gt;&lt;Year&gt;1989&lt;/Year&gt;&lt;RecNum&gt;352&lt;/RecNum&gt;&lt;IDText&gt;Generalizability theory&lt;/IDText&gt;&lt;MDL Ref_Type="Journal"&gt;&lt;Ref_Type&gt;Journal&lt;/Ref_Type&gt;&lt;Ref_ID&gt;352&lt;/Ref_ID&gt;&lt;Title_Primary&gt;Generalizability theory&lt;/Title_Primary&gt;&lt;Authors_Primary&gt;Shavelson RJ&lt;/Authors_Primary&gt;&lt;Authors_Primary&gt;Webb NM&lt;/Authors_Primary&gt;&lt;Authors_Primary&gt;Rowly GL&lt;/Authors_Primary&gt;&lt;Date_Primary&gt;1989/6/1&lt;/Date_Primary&gt;&lt;Reprint&gt;Not in File&lt;/Reprint&gt;&lt;Start_Page&gt;922&lt;/Start_Page&gt;&lt;End_Page&gt;932&lt;/End_Page&gt;&lt;Periodical&gt;American Psychologist&lt;/Periodical&gt;&lt;Volume&gt;44&lt;/Volume&gt;&lt;Issue&gt;6&lt;/Issue&gt;&lt;ZZ_JournalFull&gt;&lt;f name="System"&gt;American Psychologist&lt;/f&gt;&lt;/ZZ_JournalFull&gt;&lt;ZZ_JournalStdAbbrev&gt;&lt;f name="System"&gt;Am.Psychol.&lt;/f&gt;&lt;/ZZ_JournalStdAbbrev&gt;&lt;ZZ_WorkformID&gt;1&lt;/ZZ_WorkformID&gt;&lt;/MDL&gt;&lt;/Cite&gt;&lt;Cite&gt;&lt;Author&gt;Streiner DL&lt;/Author&gt;&lt;Year&gt;2008&lt;/Year&gt;&lt;RecNum&gt;351&lt;/RecNum&gt;&lt;IDText&gt;Generalizability theory&lt;/IDText&gt;&lt;MDL Ref_Type="Book Chapter"&gt;&lt;Ref_Type&gt;Book Chapter&lt;/Ref_Type&gt;&lt;Ref_ID&gt;351&lt;/Ref_ID&gt;&lt;Title_Primary&gt;Generalizability theory&lt;/Title_Primary&gt;&lt;Authors_Primary&gt;Streiner DL&lt;/Authors_Primary&gt;&lt;Authors_Primary&gt;Norman GR&lt;/Authors_Primary&gt;&lt;Date_Primary&gt;2008&lt;/Date_Primary&gt;&lt;Reprint&gt;Not in File&lt;/Reprint&gt;&lt;Start_Page&gt;211&lt;/Start_Page&gt;&lt;End_Page&gt;246&lt;/End_Page&gt;&lt;Volume&gt;Fourth&lt;/Volume&gt;&lt;Title_Secondary&gt;Health measurement scales; a practical guide to their development and use&lt;/Title_Secondary&gt;&lt;Issue&gt;9&lt;/Issue&gt;&lt;Pub_Place&gt;Oxford&lt;/Pub_Place&gt;&lt;Publisher&gt;Oxford University Press&lt;/Publisher&gt;&lt;ZZ_WorkformID&gt;3&lt;/ZZ_WorkformID&gt;&lt;/MDL&gt;&lt;/Cite&gt;&lt;/Refman&gt;</w:instrText>
      </w:r>
      <w:r w:rsidR="00436038" w:rsidRPr="00BB2950">
        <w:rPr>
          <w:rFonts w:ascii="Calibri" w:hAnsi="Calibri" w:cs="Calibri"/>
        </w:rPr>
        <w:fldChar w:fldCharType="separate"/>
      </w:r>
      <w:r w:rsidR="00436038" w:rsidRPr="00BB2950">
        <w:rPr>
          <w:rFonts w:ascii="Calibri" w:hAnsi="Calibri" w:cs="Calibri"/>
          <w:vertAlign w:val="superscript"/>
        </w:rPr>
        <w:t>10, 11</w:t>
      </w:r>
      <w:r w:rsidR="00436038" w:rsidRPr="00BB2950">
        <w:rPr>
          <w:rFonts w:ascii="Calibri" w:hAnsi="Calibri" w:cs="Calibri"/>
        </w:rPr>
        <w:fldChar w:fldCharType="end"/>
      </w:r>
      <w:r w:rsidRPr="00BB2950">
        <w:rPr>
          <w:rFonts w:ascii="Calibri" w:hAnsi="Calibri" w:cs="Calibri"/>
        </w:rPr>
        <w:t xml:space="preserve"> In deze theorie wordt uitgegaan van het principe dat in elke meting een deel van de variantie </w:t>
      </w:r>
      <w:r w:rsidR="00436038" w:rsidRPr="00BB2950">
        <w:rPr>
          <w:rFonts w:ascii="Calibri" w:hAnsi="Calibri" w:cs="Calibri"/>
        </w:rPr>
        <w:t>binnen</w:t>
      </w:r>
      <w:r w:rsidRPr="00BB2950">
        <w:rPr>
          <w:rFonts w:ascii="Calibri" w:hAnsi="Calibri" w:cs="Calibri"/>
        </w:rPr>
        <w:t xml:space="preserve"> een SEH wordt bepaald door meetfouten veroorzaakt door bijvoorbeeld steekproeftrekking. De theorie kent twee stadia. In het eerste stadium wordt de betrouwbaarheid van de berekende domeinscore bepaald</w:t>
      </w:r>
      <w:r w:rsidR="002160A7">
        <w:rPr>
          <w:rFonts w:ascii="Calibri" w:hAnsi="Calibri" w:cs="Calibri"/>
        </w:rPr>
        <w:t>. D</w:t>
      </w:r>
      <w:r w:rsidRPr="00BB2950">
        <w:rPr>
          <w:rFonts w:ascii="Calibri" w:hAnsi="Calibri" w:cs="Calibri"/>
        </w:rPr>
        <w:t xml:space="preserve">eze betrouwbaarheids </w:t>
      </w:r>
      <w:r w:rsidR="00436038" w:rsidRPr="00BB2950">
        <w:rPr>
          <w:rFonts w:ascii="Calibri" w:hAnsi="Calibri" w:cs="Calibri"/>
        </w:rPr>
        <w:t>coëfficiënten</w:t>
      </w:r>
      <w:r w:rsidRPr="00BB2950">
        <w:rPr>
          <w:rFonts w:ascii="Calibri" w:hAnsi="Calibri" w:cs="Calibri"/>
        </w:rPr>
        <w:t xml:space="preserve"> zijn een verlengde van de kla</w:t>
      </w:r>
      <w:r w:rsidR="00436038" w:rsidRPr="00BB2950">
        <w:rPr>
          <w:rFonts w:ascii="Calibri" w:hAnsi="Calibri" w:cs="Calibri"/>
        </w:rPr>
        <w:t>s</w:t>
      </w:r>
      <w:r w:rsidRPr="00BB2950">
        <w:rPr>
          <w:rFonts w:ascii="Calibri" w:hAnsi="Calibri" w:cs="Calibri"/>
        </w:rPr>
        <w:t xml:space="preserve">sieke </w:t>
      </w:r>
      <w:r w:rsidR="00436038" w:rsidRPr="00BB2950">
        <w:rPr>
          <w:rFonts w:ascii="Calibri" w:hAnsi="Calibri" w:cs="Calibri"/>
        </w:rPr>
        <w:t>betrouwbaarheidscoëfficiënten</w:t>
      </w:r>
      <w:r w:rsidRPr="00BB2950">
        <w:rPr>
          <w:rFonts w:ascii="Calibri" w:hAnsi="Calibri" w:cs="Calibri"/>
        </w:rPr>
        <w:t xml:space="preserve"> en heten G-</w:t>
      </w:r>
      <w:r w:rsidR="00436038" w:rsidRPr="00BB2950">
        <w:rPr>
          <w:rFonts w:ascii="Calibri" w:hAnsi="Calibri" w:cs="Calibri"/>
        </w:rPr>
        <w:t>coëfficiënten</w:t>
      </w:r>
      <w:r w:rsidRPr="00BB2950">
        <w:rPr>
          <w:rFonts w:ascii="Calibri" w:hAnsi="Calibri" w:cs="Calibri"/>
        </w:rPr>
        <w:t>. In een tweede stadium wordt met behulp van de G-</w:t>
      </w:r>
      <w:r w:rsidR="00436038" w:rsidRPr="00BB2950">
        <w:rPr>
          <w:rFonts w:ascii="Calibri" w:hAnsi="Calibri" w:cs="Calibri"/>
        </w:rPr>
        <w:t>coëfficiënt</w:t>
      </w:r>
      <w:r w:rsidRPr="00BB2950">
        <w:rPr>
          <w:rFonts w:ascii="Calibri" w:hAnsi="Calibri" w:cs="Calibri"/>
        </w:rPr>
        <w:t xml:space="preserve"> de grootte van een steekproef bepaald voor de gewenste </w:t>
      </w:r>
      <w:r w:rsidRPr="00BB2950">
        <w:rPr>
          <w:rFonts w:ascii="Calibri" w:hAnsi="Calibri" w:cs="Calibri"/>
        </w:rPr>
        <w:lastRenderedPageBreak/>
        <w:t xml:space="preserve">betrouwbaarheid van een meting (0,7, 0,8 of 0,9). </w:t>
      </w:r>
      <w:r w:rsidR="00436038" w:rsidRPr="00BB2950">
        <w:rPr>
          <w:rFonts w:ascii="Calibri" w:hAnsi="Calibri" w:cs="Calibri"/>
        </w:rPr>
        <w:t xml:space="preserve">Dit laatste deel van de generalizability theory is de D-study. </w:t>
      </w:r>
    </w:p>
    <w:p w:rsidR="00AF5FE5" w:rsidRPr="00BB2950" w:rsidRDefault="00AF5FE5" w:rsidP="00436038">
      <w:pPr>
        <w:spacing w:line="360" w:lineRule="auto"/>
        <w:rPr>
          <w:rFonts w:ascii="Calibri" w:hAnsi="Calibri" w:cs="Calibri"/>
        </w:rPr>
      </w:pPr>
    </w:p>
    <w:p w:rsidR="00E730D9" w:rsidRDefault="00E730D9" w:rsidP="00436038">
      <w:pPr>
        <w:spacing w:line="360" w:lineRule="auto"/>
        <w:rPr>
          <w:rFonts w:ascii="Calibri" w:hAnsi="Calibri" w:cs="Calibri"/>
        </w:rPr>
        <w:sectPr w:rsidR="00E730D9" w:rsidSect="00CF3636">
          <w:footerReference w:type="even" r:id="rId22"/>
          <w:footerReference w:type="default" r:id="rId23"/>
          <w:footerReference w:type="first" r:id="rId24"/>
          <w:type w:val="oddPage"/>
          <w:pgSz w:w="11906" w:h="16838"/>
          <w:pgMar w:top="1258" w:right="1417" w:bottom="1417" w:left="1417" w:header="708" w:footer="708" w:gutter="0"/>
          <w:cols w:space="708"/>
          <w:titlePg/>
          <w:docGrid w:linePitch="360"/>
        </w:sectPr>
      </w:pPr>
    </w:p>
    <w:p w:rsidR="00AF5FE5" w:rsidRDefault="00AF5FE5" w:rsidP="000E0FE8">
      <w:pPr>
        <w:pStyle w:val="Kop1"/>
        <w:numPr>
          <w:ilvl w:val="0"/>
          <w:numId w:val="42"/>
        </w:numPr>
      </w:pPr>
      <w:bookmarkStart w:id="58" w:name="_Toc376533759"/>
      <w:r>
        <w:lastRenderedPageBreak/>
        <w:t>Resultaten</w:t>
      </w:r>
      <w:bookmarkEnd w:id="58"/>
    </w:p>
    <w:p w:rsidR="00AF5FE5" w:rsidRDefault="00AF5FE5" w:rsidP="00AF5FE5"/>
    <w:p w:rsidR="008F7959" w:rsidRDefault="00213A84" w:rsidP="000E0FE8">
      <w:pPr>
        <w:pStyle w:val="Kop2"/>
        <w:numPr>
          <w:ilvl w:val="1"/>
          <w:numId w:val="43"/>
        </w:numPr>
      </w:pPr>
      <w:bookmarkStart w:id="59" w:name="_Toc355699484"/>
      <w:bookmarkStart w:id="60" w:name="_Toc376533760"/>
      <w:r w:rsidRPr="00E13B66">
        <w:t>Responsanalyse</w:t>
      </w:r>
      <w:bookmarkEnd w:id="42"/>
      <w:bookmarkEnd w:id="43"/>
      <w:bookmarkEnd w:id="44"/>
      <w:bookmarkEnd w:id="59"/>
      <w:bookmarkEnd w:id="60"/>
    </w:p>
    <w:p w:rsidR="001C10E7" w:rsidRPr="00D03CC5" w:rsidRDefault="001C10E7" w:rsidP="00375426">
      <w:pPr>
        <w:spacing w:line="360" w:lineRule="auto"/>
        <w:rPr>
          <w:rFonts w:ascii="Calibri" w:hAnsi="Calibri"/>
        </w:rPr>
      </w:pPr>
    </w:p>
    <w:p w:rsidR="00192117" w:rsidRPr="00D03CC5" w:rsidRDefault="007F0D00" w:rsidP="00375426">
      <w:pPr>
        <w:spacing w:line="360" w:lineRule="auto"/>
        <w:rPr>
          <w:rFonts w:ascii="Calibri" w:hAnsi="Calibri"/>
        </w:rPr>
      </w:pPr>
      <w:r w:rsidRPr="00D03CC5">
        <w:rPr>
          <w:rFonts w:ascii="Calibri" w:hAnsi="Calibri"/>
        </w:rPr>
        <w:t>Het</w:t>
      </w:r>
      <w:r w:rsidR="001C287B" w:rsidRPr="00D03CC5">
        <w:rPr>
          <w:rFonts w:ascii="Calibri" w:hAnsi="Calibri"/>
        </w:rPr>
        <w:t xml:space="preserve"> </w:t>
      </w:r>
      <w:r w:rsidR="008967C1" w:rsidRPr="00D03CC5">
        <w:rPr>
          <w:rFonts w:ascii="Calibri" w:hAnsi="Calibri"/>
        </w:rPr>
        <w:t xml:space="preserve">stroomschema </w:t>
      </w:r>
      <w:r w:rsidR="00C55409" w:rsidRPr="00D03CC5">
        <w:rPr>
          <w:rFonts w:ascii="Calibri" w:hAnsi="Calibri"/>
        </w:rPr>
        <w:t xml:space="preserve">(figuur 3.1) </w:t>
      </w:r>
      <w:r w:rsidRPr="00D03CC5">
        <w:rPr>
          <w:rFonts w:ascii="Calibri" w:hAnsi="Calibri"/>
        </w:rPr>
        <w:t xml:space="preserve">geeft een overzicht van de </w:t>
      </w:r>
      <w:r w:rsidR="00470908" w:rsidRPr="00D03CC5">
        <w:rPr>
          <w:rFonts w:ascii="Calibri" w:hAnsi="Calibri"/>
        </w:rPr>
        <w:t>redenen voor uitsluiting van</w:t>
      </w:r>
      <w:r w:rsidR="001C287B" w:rsidRPr="00D03CC5">
        <w:rPr>
          <w:rFonts w:ascii="Calibri" w:hAnsi="Calibri"/>
        </w:rPr>
        <w:t xml:space="preserve"> het onderzoek </w:t>
      </w:r>
      <w:r w:rsidR="003A0B22" w:rsidRPr="00D03CC5">
        <w:rPr>
          <w:rFonts w:ascii="Calibri" w:hAnsi="Calibri"/>
        </w:rPr>
        <w:t xml:space="preserve">en het totaal aantal </w:t>
      </w:r>
      <w:r w:rsidR="00AF3A86" w:rsidRPr="00D03CC5">
        <w:rPr>
          <w:rFonts w:ascii="Calibri" w:hAnsi="Calibri"/>
        </w:rPr>
        <w:t>patiënten</w:t>
      </w:r>
      <w:r w:rsidR="009E127E" w:rsidRPr="00D03CC5">
        <w:rPr>
          <w:rFonts w:ascii="Calibri" w:hAnsi="Calibri"/>
        </w:rPr>
        <w:t xml:space="preserve"> waarvan de ervaringen zijn geanalyseerd. </w:t>
      </w:r>
      <w:r w:rsidR="00291CD9" w:rsidRPr="00D03CC5">
        <w:rPr>
          <w:rFonts w:ascii="Calibri" w:hAnsi="Calibri"/>
        </w:rPr>
        <w:t>In totaal zijn na het trekken van steekproeven 14703 pat</w:t>
      </w:r>
      <w:r w:rsidR="00D63B2E" w:rsidRPr="00D03CC5">
        <w:rPr>
          <w:rFonts w:ascii="Calibri" w:hAnsi="Calibri"/>
        </w:rPr>
        <w:t>iënten geïncludeerd. P</w:t>
      </w:r>
      <w:r w:rsidR="005325FB" w:rsidRPr="00D03CC5">
        <w:rPr>
          <w:rFonts w:ascii="Calibri" w:hAnsi="Calibri"/>
        </w:rPr>
        <w:t>atiënten</w:t>
      </w:r>
      <w:r w:rsidR="00291CD9" w:rsidRPr="00D03CC5">
        <w:rPr>
          <w:rFonts w:ascii="Calibri" w:hAnsi="Calibri"/>
        </w:rPr>
        <w:t xml:space="preserve"> die zijn overleden, vragenlijsten die retour afzender </w:t>
      </w:r>
      <w:r w:rsidR="00D63B2E" w:rsidRPr="00D03CC5">
        <w:rPr>
          <w:rFonts w:ascii="Calibri" w:hAnsi="Calibri"/>
        </w:rPr>
        <w:t xml:space="preserve">zijn gestuurd </w:t>
      </w:r>
      <w:r w:rsidR="00291CD9" w:rsidRPr="00D03CC5">
        <w:rPr>
          <w:rFonts w:ascii="Calibri" w:hAnsi="Calibri"/>
        </w:rPr>
        <w:t xml:space="preserve">of </w:t>
      </w:r>
      <w:r w:rsidR="005325FB" w:rsidRPr="00D03CC5">
        <w:rPr>
          <w:rFonts w:ascii="Calibri" w:hAnsi="Calibri"/>
        </w:rPr>
        <w:t>patiënten</w:t>
      </w:r>
      <w:r w:rsidR="00291CD9" w:rsidRPr="00D03CC5">
        <w:rPr>
          <w:rFonts w:ascii="Calibri" w:hAnsi="Calibri"/>
        </w:rPr>
        <w:t xml:space="preserve"> die niet tot de doelgroep behoren</w:t>
      </w:r>
      <w:r w:rsidR="00723C94" w:rsidRPr="00D03CC5">
        <w:rPr>
          <w:rFonts w:ascii="Calibri" w:hAnsi="Calibri"/>
        </w:rPr>
        <w:t>, waaronder alle kinderen jonger dan 12 jaar,</w:t>
      </w:r>
      <w:r w:rsidR="00291CD9" w:rsidRPr="00D03CC5">
        <w:rPr>
          <w:rFonts w:ascii="Calibri" w:hAnsi="Calibri"/>
        </w:rPr>
        <w:t xml:space="preserve"> zijn verwijderd uit de totale steekproef. </w:t>
      </w:r>
      <w:r w:rsidR="00D63B2E" w:rsidRPr="00D03CC5">
        <w:rPr>
          <w:rFonts w:ascii="Calibri" w:hAnsi="Calibri"/>
        </w:rPr>
        <w:t>Hierdoor komt het aantal patiënten dat behoord tot de groep ‘netto verstuurd’ op 1</w:t>
      </w:r>
      <w:r w:rsidR="00723C94" w:rsidRPr="00D03CC5">
        <w:rPr>
          <w:rFonts w:ascii="Calibri" w:hAnsi="Calibri"/>
        </w:rPr>
        <w:t>2531</w:t>
      </w:r>
      <w:r w:rsidR="00D63B2E" w:rsidRPr="00D03CC5">
        <w:rPr>
          <w:rFonts w:ascii="Calibri" w:hAnsi="Calibri"/>
        </w:rPr>
        <w:t xml:space="preserve">. </w:t>
      </w:r>
      <w:r w:rsidR="00D44B36" w:rsidRPr="00D03CC5">
        <w:rPr>
          <w:rFonts w:ascii="Calibri" w:hAnsi="Calibri"/>
        </w:rPr>
        <w:t xml:space="preserve">Van deze groep hebben </w:t>
      </w:r>
      <w:r w:rsidR="00723C94" w:rsidRPr="00D03CC5">
        <w:rPr>
          <w:rFonts w:ascii="Calibri" w:hAnsi="Calibri"/>
        </w:rPr>
        <w:t>5526</w:t>
      </w:r>
      <w:r w:rsidR="00D44B36" w:rsidRPr="00D03CC5">
        <w:rPr>
          <w:rFonts w:ascii="Calibri" w:hAnsi="Calibri"/>
        </w:rPr>
        <w:t xml:space="preserve"> patiënten de vragenlijst geheel of gedeeltelijk ingevuld</w:t>
      </w:r>
      <w:r w:rsidR="00FD4465" w:rsidRPr="00D03CC5">
        <w:rPr>
          <w:rFonts w:ascii="Calibri" w:hAnsi="Calibri"/>
        </w:rPr>
        <w:t xml:space="preserve">. 5141 vragenlijsten </w:t>
      </w:r>
      <w:r w:rsidR="00D63B2E" w:rsidRPr="00D03CC5">
        <w:rPr>
          <w:rFonts w:ascii="Calibri" w:hAnsi="Calibri"/>
        </w:rPr>
        <w:t xml:space="preserve">(netto respons </w:t>
      </w:r>
      <w:r w:rsidR="00723C94" w:rsidRPr="00D03CC5">
        <w:rPr>
          <w:rFonts w:ascii="Calibri" w:hAnsi="Calibri"/>
        </w:rPr>
        <w:t>41</w:t>
      </w:r>
      <w:r w:rsidR="00D63B2E" w:rsidRPr="00D03CC5">
        <w:rPr>
          <w:rFonts w:ascii="Calibri" w:hAnsi="Calibri"/>
        </w:rPr>
        <w:t xml:space="preserve">%) </w:t>
      </w:r>
      <w:r w:rsidR="00FD4465" w:rsidRPr="00D03CC5">
        <w:rPr>
          <w:rFonts w:ascii="Calibri" w:hAnsi="Calibri"/>
        </w:rPr>
        <w:t xml:space="preserve">zijn bruikbaar voor de </w:t>
      </w:r>
      <w:r w:rsidR="00D44B36" w:rsidRPr="00D03CC5">
        <w:rPr>
          <w:rFonts w:ascii="Calibri" w:hAnsi="Calibri"/>
        </w:rPr>
        <w:t xml:space="preserve">analyses </w:t>
      </w:r>
      <w:r w:rsidR="007B1B54" w:rsidRPr="00D03CC5">
        <w:rPr>
          <w:rFonts w:ascii="Calibri" w:hAnsi="Calibri"/>
        </w:rPr>
        <w:t>behorende bij het bepalen van het discriminerend van de CQI SEH.</w:t>
      </w:r>
    </w:p>
    <w:p w:rsidR="007B1B54" w:rsidRPr="00D03CC5" w:rsidRDefault="007B1B54" w:rsidP="00375426">
      <w:pPr>
        <w:spacing w:line="360" w:lineRule="auto"/>
        <w:rPr>
          <w:rFonts w:ascii="Calibri" w:hAnsi="Calibri" w:cs="Calibri"/>
        </w:rPr>
      </w:pPr>
    </w:p>
    <w:p w:rsidR="00F4011D" w:rsidRDefault="00635B83" w:rsidP="00422D93">
      <w:pPr>
        <w:spacing w:line="360" w:lineRule="auto"/>
        <w:rPr>
          <w:rFonts w:ascii="Calibri" w:hAnsi="Calibri" w:cs="Calibri"/>
        </w:rPr>
      </w:pPr>
      <w:r w:rsidRPr="00E13B66">
        <w:rPr>
          <w:rFonts w:ascii="Calibri" w:hAnsi="Calibri" w:cs="Calibri"/>
          <w:noProof/>
        </w:rPr>
        <mc:AlternateContent>
          <mc:Choice Requires="wpc">
            <w:drawing>
              <wp:inline distT="0" distB="0" distL="0" distR="0">
                <wp:extent cx="5715000" cy="4229100"/>
                <wp:effectExtent l="13970" t="1270" r="5080" b="0"/>
                <wp:docPr id="576" name="Papier 5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2" name="AutoShape 578"/>
                        <wps:cNvSpPr>
                          <a:spLocks noChangeArrowheads="1"/>
                        </wps:cNvSpPr>
                        <wps:spPr bwMode="auto">
                          <a:xfrm>
                            <a:off x="0" y="228600"/>
                            <a:ext cx="1600200" cy="571500"/>
                          </a:xfrm>
                          <a:prstGeom prst="rightArrowCallout">
                            <a:avLst>
                              <a:gd name="adj1" fmla="val 25000"/>
                              <a:gd name="adj2" fmla="val 25000"/>
                              <a:gd name="adj3" fmla="val 46667"/>
                              <a:gd name="adj4" fmla="val 75597"/>
                            </a:avLst>
                          </a:prstGeom>
                          <a:solidFill>
                            <a:srgbClr val="FFFFFF"/>
                          </a:solidFill>
                          <a:ln w="9525">
                            <a:solidFill>
                              <a:srgbClr val="000000"/>
                            </a:solidFill>
                            <a:miter lim="800000"/>
                            <a:headEnd/>
                            <a:tailEnd/>
                          </a:ln>
                        </wps:spPr>
                        <wps:txbx>
                          <w:txbxContent>
                            <w:p w:rsidR="001C6414" w:rsidRPr="00F67F20" w:rsidRDefault="001C6414" w:rsidP="00F4011D">
                              <w:pPr>
                                <w:rPr>
                                  <w:rFonts w:ascii="Calibri" w:hAnsi="Calibri" w:cs="Calibri"/>
                                  <w:sz w:val="20"/>
                                  <w:szCs w:val="20"/>
                                </w:rPr>
                              </w:pPr>
                              <w:r w:rsidRPr="00F67F20">
                                <w:rPr>
                                  <w:rFonts w:ascii="Calibri" w:hAnsi="Calibri" w:cs="Calibri"/>
                                  <w:sz w:val="20"/>
                                  <w:szCs w:val="20"/>
                                </w:rPr>
                                <w:t>Geregistreerde spoedzorg contact SEH</w:t>
                              </w:r>
                            </w:p>
                          </w:txbxContent>
                        </wps:txbx>
                        <wps:bodyPr rot="0" vert="horz" wrap="square" lIns="91440" tIns="45720" rIns="91440" bIns="45720" anchor="t" anchorCtr="0" upright="1">
                          <a:noAutofit/>
                        </wps:bodyPr>
                      </wps:wsp>
                      <wps:wsp>
                        <wps:cNvPr id="33" name="Rectangle 579"/>
                        <wps:cNvSpPr>
                          <a:spLocks noChangeArrowheads="1"/>
                        </wps:cNvSpPr>
                        <wps:spPr bwMode="auto">
                          <a:xfrm>
                            <a:off x="1600200" y="342900"/>
                            <a:ext cx="869156" cy="342900"/>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b/>
                                  <w:sz w:val="20"/>
                                  <w:szCs w:val="20"/>
                                </w:rPr>
                              </w:pPr>
                              <w:r w:rsidRPr="00F67F20">
                                <w:rPr>
                                  <w:rFonts w:ascii="Calibri" w:hAnsi="Calibri" w:cs="Calibri"/>
                                  <w:b/>
                                  <w:sz w:val="20"/>
                                  <w:szCs w:val="20"/>
                                </w:rPr>
                                <w:t>14703</w:t>
                              </w:r>
                            </w:p>
                          </w:txbxContent>
                        </wps:txbx>
                        <wps:bodyPr rot="0" vert="horz" wrap="square" lIns="91440" tIns="45720" rIns="91440" bIns="45720" anchor="t" anchorCtr="0" upright="1">
                          <a:noAutofit/>
                        </wps:bodyPr>
                      </wps:wsp>
                      <wps:wsp>
                        <wps:cNvPr id="34" name="Rectangle 580"/>
                        <wps:cNvSpPr>
                          <a:spLocks noChangeArrowheads="1"/>
                        </wps:cNvSpPr>
                        <wps:spPr bwMode="auto">
                          <a:xfrm>
                            <a:off x="1600200" y="2400300"/>
                            <a:ext cx="869156" cy="342900"/>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ind w:right="-120"/>
                                <w:jc w:val="center"/>
                                <w:rPr>
                                  <w:rFonts w:ascii="Calibri" w:hAnsi="Calibri" w:cs="Calibri"/>
                                  <w:b/>
                                  <w:sz w:val="20"/>
                                  <w:szCs w:val="20"/>
                                </w:rPr>
                              </w:pPr>
                              <w:r>
                                <w:rPr>
                                  <w:rFonts w:ascii="Calibri" w:hAnsi="Calibri" w:cs="Calibri"/>
                                  <w:b/>
                                  <w:sz w:val="20"/>
                                  <w:szCs w:val="20"/>
                                </w:rPr>
                                <w:t>5526 (44</w:t>
                              </w:r>
                              <w:r w:rsidRPr="00F67F20">
                                <w:rPr>
                                  <w:rFonts w:ascii="Calibri" w:hAnsi="Calibri" w:cs="Calibri"/>
                                  <w:b/>
                                  <w:sz w:val="20"/>
                                  <w:szCs w:val="20"/>
                                </w:rPr>
                                <w:t>%)</w:t>
                              </w:r>
                            </w:p>
                            <w:p w:rsidR="001C6414" w:rsidRPr="00E90F04" w:rsidRDefault="001C6414" w:rsidP="00F4011D">
                              <w:pPr>
                                <w:ind w:right="-120"/>
                                <w:rPr>
                                  <w:rFonts w:ascii="Arial" w:hAnsi="Arial" w:cs="Arial"/>
                                  <w:sz w:val="20"/>
                                  <w:szCs w:val="20"/>
                                </w:rPr>
                              </w:pPr>
                            </w:p>
                          </w:txbxContent>
                        </wps:txbx>
                        <wps:bodyPr rot="0" vert="horz" wrap="square" lIns="91440" tIns="45720" rIns="91440" bIns="45720" anchor="t" anchorCtr="0" upright="1">
                          <a:noAutofit/>
                        </wps:bodyPr>
                      </wps:wsp>
                      <wps:wsp>
                        <wps:cNvPr id="35" name="AutoShape 581"/>
                        <wps:cNvSpPr>
                          <a:spLocks noChangeArrowheads="1"/>
                        </wps:cNvSpPr>
                        <wps:spPr bwMode="auto">
                          <a:xfrm>
                            <a:off x="0" y="2286000"/>
                            <a:ext cx="1600200" cy="513556"/>
                          </a:xfrm>
                          <a:prstGeom prst="rightArrowCallout">
                            <a:avLst>
                              <a:gd name="adj1" fmla="val 25000"/>
                              <a:gd name="adj2" fmla="val 25000"/>
                              <a:gd name="adj3" fmla="val 51932"/>
                              <a:gd name="adj4" fmla="val 77380"/>
                            </a:avLst>
                          </a:prstGeom>
                          <a:solidFill>
                            <a:srgbClr val="FFFFFF"/>
                          </a:solidFill>
                          <a:ln w="9525">
                            <a:solidFill>
                              <a:srgbClr val="000000"/>
                            </a:solidFill>
                            <a:miter lim="800000"/>
                            <a:headEnd/>
                            <a:tailEnd/>
                          </a:ln>
                        </wps:spPr>
                        <wps:txbx>
                          <w:txbxContent>
                            <w:p w:rsidR="001C6414" w:rsidRPr="00F67F20" w:rsidRDefault="001C6414" w:rsidP="00F4011D">
                              <w:pPr>
                                <w:ind w:right="-165"/>
                                <w:rPr>
                                  <w:rFonts w:ascii="Calibri" w:hAnsi="Calibri" w:cs="Calibri"/>
                                  <w:sz w:val="20"/>
                                  <w:szCs w:val="20"/>
                                </w:rPr>
                              </w:pPr>
                              <w:r w:rsidRPr="00F67F20">
                                <w:rPr>
                                  <w:rFonts w:ascii="Calibri" w:hAnsi="Calibri" w:cs="Calibri"/>
                                  <w:sz w:val="20"/>
                                  <w:szCs w:val="20"/>
                                </w:rPr>
                                <w:t xml:space="preserve">Ingevuld retour / </w:t>
                              </w:r>
                            </w:p>
                            <w:p w:rsidR="001C6414" w:rsidRPr="00F67F20" w:rsidRDefault="001C6414" w:rsidP="00F4011D">
                              <w:pPr>
                                <w:ind w:right="-165"/>
                                <w:rPr>
                                  <w:rFonts w:ascii="Calibri" w:hAnsi="Calibri" w:cs="Calibri"/>
                                  <w:sz w:val="20"/>
                                  <w:szCs w:val="20"/>
                                </w:rPr>
                              </w:pPr>
                              <w:r w:rsidRPr="00F67F20">
                                <w:rPr>
                                  <w:rFonts w:ascii="Calibri" w:hAnsi="Calibri" w:cs="Calibri"/>
                                  <w:sz w:val="20"/>
                                  <w:szCs w:val="20"/>
                                </w:rPr>
                                <w:t>bruto respons</w:t>
                              </w:r>
                            </w:p>
                            <w:p w:rsidR="001C6414" w:rsidRPr="00BB5701" w:rsidRDefault="001C6414" w:rsidP="00F4011D">
                              <w:pPr>
                                <w:ind w:right="-165"/>
                                <w:rPr>
                                  <w:rFonts w:ascii="Arial" w:hAnsi="Arial" w:cs="Arial"/>
                                  <w:sz w:val="20"/>
                                  <w:szCs w:val="20"/>
                                </w:rPr>
                              </w:pPr>
                            </w:p>
                          </w:txbxContent>
                        </wps:txbx>
                        <wps:bodyPr rot="0" vert="horz" wrap="square" lIns="91440" tIns="45720" rIns="91440" bIns="45720" anchor="t" anchorCtr="0" upright="1">
                          <a:noAutofit/>
                        </wps:bodyPr>
                      </wps:wsp>
                      <wps:wsp>
                        <wps:cNvPr id="36" name="Line 582"/>
                        <wps:cNvCnPr>
                          <a:cxnSpLocks noChangeShapeType="1"/>
                        </wps:cNvCnPr>
                        <wps:spPr bwMode="auto">
                          <a:xfrm>
                            <a:off x="1828800" y="1828800"/>
                            <a:ext cx="8001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583"/>
                        <wps:cNvCnPr>
                          <a:cxnSpLocks noChangeShapeType="1"/>
                        </wps:cNvCnPr>
                        <wps:spPr bwMode="auto">
                          <a:xfrm>
                            <a:off x="1828800" y="800100"/>
                            <a:ext cx="8001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584"/>
                        <wps:cNvCnPr>
                          <a:cxnSpLocks noChangeShapeType="1"/>
                        </wps:cNvCnPr>
                        <wps:spPr bwMode="auto">
                          <a:xfrm>
                            <a:off x="1830388" y="2115344"/>
                            <a:ext cx="8001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Rectangle 585"/>
                        <wps:cNvSpPr>
                          <a:spLocks noChangeArrowheads="1"/>
                        </wps:cNvSpPr>
                        <wps:spPr bwMode="auto">
                          <a:xfrm>
                            <a:off x="2628900" y="620713"/>
                            <a:ext cx="571500" cy="293688"/>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2</w:t>
                              </w:r>
                              <w:r>
                                <w:rPr>
                                  <w:rFonts w:ascii="Calibri" w:hAnsi="Calibri" w:cs="Calibri"/>
                                  <w:sz w:val="20"/>
                                  <w:szCs w:val="20"/>
                                </w:rPr>
                                <w:t>55</w:t>
                              </w:r>
                            </w:p>
                          </w:txbxContent>
                        </wps:txbx>
                        <wps:bodyPr rot="0" vert="horz" wrap="square" lIns="91440" tIns="45720" rIns="91440" bIns="45720" anchor="t" anchorCtr="0" upright="1">
                          <a:noAutofit/>
                        </wps:bodyPr>
                      </wps:wsp>
                      <wps:wsp>
                        <wps:cNvPr id="40" name="Rectangle 586"/>
                        <wps:cNvSpPr>
                          <a:spLocks noChangeArrowheads="1"/>
                        </wps:cNvSpPr>
                        <wps:spPr bwMode="auto">
                          <a:xfrm>
                            <a:off x="2628900" y="1714500"/>
                            <a:ext cx="571500" cy="277813"/>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1</w:t>
                              </w:r>
                              <w:r>
                                <w:rPr>
                                  <w:rFonts w:ascii="Calibri" w:hAnsi="Calibri" w:cs="Calibri"/>
                                  <w:sz w:val="20"/>
                                  <w:szCs w:val="20"/>
                                </w:rPr>
                                <w:t>510</w:t>
                              </w:r>
                            </w:p>
                          </w:txbxContent>
                        </wps:txbx>
                        <wps:bodyPr rot="0" vert="horz" wrap="square" lIns="91440" tIns="45720" rIns="91440" bIns="45720" anchor="t" anchorCtr="0" upright="1">
                          <a:noAutofit/>
                        </wps:bodyPr>
                      </wps:wsp>
                      <wps:wsp>
                        <wps:cNvPr id="41" name="Rectangle 587"/>
                        <wps:cNvSpPr>
                          <a:spLocks noChangeArrowheads="1"/>
                        </wps:cNvSpPr>
                        <wps:spPr bwMode="auto">
                          <a:xfrm>
                            <a:off x="2630488" y="1992313"/>
                            <a:ext cx="571500" cy="293688"/>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Pr>
                                  <w:rFonts w:ascii="Calibri" w:hAnsi="Calibri" w:cs="Calibri"/>
                                  <w:sz w:val="20"/>
                                  <w:szCs w:val="20"/>
                                </w:rPr>
                                <w:t>5495</w:t>
                              </w:r>
                            </w:p>
                          </w:txbxContent>
                        </wps:txbx>
                        <wps:bodyPr rot="0" vert="horz" wrap="square" lIns="91440" tIns="45720" rIns="91440" bIns="45720" anchor="t" anchorCtr="0" upright="1">
                          <a:noAutofit/>
                        </wps:bodyPr>
                      </wps:wsp>
                      <wps:wsp>
                        <wps:cNvPr id="42" name="Line 588"/>
                        <wps:cNvCnPr>
                          <a:cxnSpLocks noChangeShapeType="1"/>
                        </wps:cNvCnPr>
                        <wps:spPr bwMode="auto">
                          <a:xfrm flipH="1">
                            <a:off x="1828800" y="685800"/>
                            <a:ext cx="794"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Rectangle 589"/>
                        <wps:cNvSpPr>
                          <a:spLocks noChangeArrowheads="1"/>
                        </wps:cNvSpPr>
                        <wps:spPr bwMode="auto">
                          <a:xfrm>
                            <a:off x="3771900" y="620713"/>
                            <a:ext cx="1943100" cy="293688"/>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Retour afzender</w:t>
                              </w:r>
                            </w:p>
                          </w:txbxContent>
                        </wps:txbx>
                        <wps:bodyPr rot="0" vert="horz" wrap="square" lIns="91440" tIns="45720" rIns="91440" bIns="45720" anchor="t" anchorCtr="0" upright="1">
                          <a:noAutofit/>
                        </wps:bodyPr>
                      </wps:wsp>
                      <wps:wsp>
                        <wps:cNvPr id="44" name="Rectangle 590"/>
                        <wps:cNvSpPr>
                          <a:spLocks noChangeArrowheads="1"/>
                        </wps:cNvSpPr>
                        <wps:spPr bwMode="auto">
                          <a:xfrm>
                            <a:off x="3771900" y="1714500"/>
                            <a:ext cx="1943100" cy="277813"/>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Blanco retour</w:t>
                              </w:r>
                            </w:p>
                          </w:txbxContent>
                        </wps:txbx>
                        <wps:bodyPr rot="0" vert="horz" wrap="square" lIns="91440" tIns="45720" rIns="91440" bIns="45720" anchor="t" anchorCtr="0" upright="1">
                          <a:noAutofit/>
                        </wps:bodyPr>
                      </wps:wsp>
                      <wps:wsp>
                        <wps:cNvPr id="45" name="Rectangle 591"/>
                        <wps:cNvSpPr>
                          <a:spLocks noChangeArrowheads="1"/>
                        </wps:cNvSpPr>
                        <wps:spPr bwMode="auto">
                          <a:xfrm>
                            <a:off x="3771900" y="1201738"/>
                            <a:ext cx="1943100" cy="297656"/>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Behoren niet tot doelgroep</w:t>
                              </w:r>
                            </w:p>
                          </w:txbxContent>
                        </wps:txbx>
                        <wps:bodyPr rot="0" vert="horz" wrap="square" lIns="91440" tIns="45720" rIns="91440" bIns="45720" anchor="t" anchorCtr="0" upright="1">
                          <a:noAutofit/>
                        </wps:bodyPr>
                      </wps:wsp>
                      <wps:wsp>
                        <wps:cNvPr id="46" name="AutoShape 592"/>
                        <wps:cNvSpPr>
                          <a:spLocks noChangeArrowheads="1"/>
                        </wps:cNvSpPr>
                        <wps:spPr bwMode="auto">
                          <a:xfrm>
                            <a:off x="0" y="3432175"/>
                            <a:ext cx="1600200" cy="571500"/>
                          </a:xfrm>
                          <a:prstGeom prst="rightArrowCallout">
                            <a:avLst>
                              <a:gd name="adj1" fmla="val 24889"/>
                              <a:gd name="adj2" fmla="val 25000"/>
                              <a:gd name="adj3" fmla="val 35000"/>
                              <a:gd name="adj4" fmla="val 81546"/>
                            </a:avLst>
                          </a:prstGeom>
                          <a:solidFill>
                            <a:srgbClr val="FFFFFF"/>
                          </a:solidFill>
                          <a:ln w="9525">
                            <a:solidFill>
                              <a:srgbClr val="000000"/>
                            </a:solidFill>
                            <a:miter lim="800000"/>
                            <a:headEnd/>
                            <a:tailEnd/>
                          </a:ln>
                        </wps:spPr>
                        <wps:txbx>
                          <w:txbxContent>
                            <w:p w:rsidR="001C6414" w:rsidRPr="00F67F20" w:rsidRDefault="001C6414" w:rsidP="00F4011D">
                              <w:pPr>
                                <w:rPr>
                                  <w:rFonts w:ascii="Calibri" w:hAnsi="Calibri" w:cs="Calibri"/>
                                  <w:sz w:val="20"/>
                                  <w:szCs w:val="20"/>
                                </w:rPr>
                              </w:pPr>
                              <w:r>
                                <w:rPr>
                                  <w:rFonts w:ascii="Calibri" w:hAnsi="Calibri" w:cs="Calibri"/>
                                  <w:sz w:val="20"/>
                                  <w:szCs w:val="20"/>
                                </w:rPr>
                                <w:t>Bruikbaar</w:t>
                              </w:r>
                              <w:r w:rsidRPr="00F67F20">
                                <w:rPr>
                                  <w:rFonts w:ascii="Calibri" w:hAnsi="Calibri" w:cs="Calibri"/>
                                  <w:sz w:val="20"/>
                                  <w:szCs w:val="20"/>
                                </w:rPr>
                                <w:t xml:space="preserve"> =</w:t>
                              </w:r>
                            </w:p>
                            <w:p w:rsidR="001C6414" w:rsidRPr="00F67F20" w:rsidRDefault="001C6414" w:rsidP="00F4011D">
                              <w:pPr>
                                <w:rPr>
                                  <w:rFonts w:ascii="Calibri" w:hAnsi="Calibri" w:cs="Calibri"/>
                                  <w:sz w:val="20"/>
                                  <w:szCs w:val="20"/>
                                </w:rPr>
                              </w:pPr>
                              <w:r>
                                <w:rPr>
                                  <w:rFonts w:ascii="Calibri" w:hAnsi="Calibri" w:cs="Calibri"/>
                                  <w:sz w:val="20"/>
                                  <w:szCs w:val="20"/>
                                </w:rPr>
                                <w:t>netto respons</w:t>
                              </w:r>
                            </w:p>
                          </w:txbxContent>
                        </wps:txbx>
                        <wps:bodyPr rot="0" vert="horz" wrap="square" lIns="91440" tIns="45720" rIns="91440" bIns="45720" anchor="t" anchorCtr="0" upright="1">
                          <a:noAutofit/>
                        </wps:bodyPr>
                      </wps:wsp>
                      <wps:wsp>
                        <wps:cNvPr id="47" name="Rectangle 593"/>
                        <wps:cNvSpPr>
                          <a:spLocks noChangeArrowheads="1"/>
                        </wps:cNvSpPr>
                        <wps:spPr bwMode="auto">
                          <a:xfrm>
                            <a:off x="1600200" y="3575050"/>
                            <a:ext cx="869156" cy="345281"/>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b/>
                                  <w:sz w:val="20"/>
                                  <w:szCs w:val="20"/>
                                </w:rPr>
                              </w:pPr>
                              <w:r w:rsidRPr="00F67F20">
                                <w:rPr>
                                  <w:rFonts w:ascii="Calibri" w:hAnsi="Calibri" w:cs="Calibri"/>
                                  <w:b/>
                                  <w:sz w:val="20"/>
                                  <w:szCs w:val="20"/>
                                </w:rPr>
                                <w:t>5</w:t>
                              </w:r>
                              <w:r>
                                <w:rPr>
                                  <w:rFonts w:ascii="Calibri" w:hAnsi="Calibri" w:cs="Calibri"/>
                                  <w:b/>
                                  <w:sz w:val="20"/>
                                  <w:szCs w:val="20"/>
                                </w:rPr>
                                <w:t>141 (41</w:t>
                              </w:r>
                              <w:r w:rsidRPr="00F67F20">
                                <w:rPr>
                                  <w:rFonts w:ascii="Calibri" w:hAnsi="Calibri" w:cs="Calibri"/>
                                  <w:b/>
                                  <w:sz w:val="20"/>
                                  <w:szCs w:val="20"/>
                                </w:rPr>
                                <w:t>%)</w:t>
                              </w:r>
                            </w:p>
                            <w:p w:rsidR="001C6414" w:rsidRPr="00BB5701" w:rsidRDefault="001C6414" w:rsidP="00F4011D">
                              <w:pPr>
                                <w:rPr>
                                  <w:rFonts w:ascii="Arial" w:hAnsi="Arial" w:cs="Arial"/>
                                  <w:sz w:val="20"/>
                                  <w:szCs w:val="20"/>
                                </w:rPr>
                              </w:pPr>
                            </w:p>
                          </w:txbxContent>
                        </wps:txbx>
                        <wps:bodyPr rot="0" vert="horz" wrap="square" lIns="91440" tIns="45720" rIns="91440" bIns="45720" anchor="t" anchorCtr="0" upright="1">
                          <a:noAutofit/>
                        </wps:bodyPr>
                      </wps:wsp>
                      <wps:wsp>
                        <wps:cNvPr id="48" name="Line 594"/>
                        <wps:cNvCnPr>
                          <a:cxnSpLocks noChangeShapeType="1"/>
                        </wps:cNvCnPr>
                        <wps:spPr bwMode="auto">
                          <a:xfrm>
                            <a:off x="1828800" y="2914650"/>
                            <a:ext cx="800100" cy="15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Rectangle 595"/>
                        <wps:cNvSpPr>
                          <a:spLocks noChangeArrowheads="1"/>
                        </wps:cNvSpPr>
                        <wps:spPr bwMode="auto">
                          <a:xfrm>
                            <a:off x="2628900" y="2799556"/>
                            <a:ext cx="571500" cy="342900"/>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79</w:t>
                              </w:r>
                            </w:p>
                          </w:txbxContent>
                        </wps:txbx>
                        <wps:bodyPr rot="0" vert="horz" wrap="square" lIns="91440" tIns="45720" rIns="91440" bIns="45720" anchor="t" anchorCtr="0" upright="1">
                          <a:noAutofit/>
                        </wps:bodyPr>
                      </wps:wsp>
                      <wps:wsp>
                        <wps:cNvPr id="50" name="Rectangle 596"/>
                        <wps:cNvSpPr>
                          <a:spLocks noChangeArrowheads="1"/>
                        </wps:cNvSpPr>
                        <wps:spPr bwMode="auto">
                          <a:xfrm>
                            <a:off x="3771900" y="2799556"/>
                            <a:ext cx="1943100" cy="342900"/>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Minder dan de helft ingevuld</w:t>
                              </w:r>
                            </w:p>
                          </w:txbxContent>
                        </wps:txbx>
                        <wps:bodyPr rot="0" vert="horz" wrap="square" lIns="91440" tIns="45720" rIns="91440" bIns="45720" anchor="t" anchorCtr="0" upright="1">
                          <a:noAutofit/>
                        </wps:bodyPr>
                      </wps:wsp>
                      <wps:wsp>
                        <wps:cNvPr id="51" name="Line 597"/>
                        <wps:cNvCnPr>
                          <a:cxnSpLocks noChangeShapeType="1"/>
                        </wps:cNvCnPr>
                        <wps:spPr bwMode="auto">
                          <a:xfrm>
                            <a:off x="3200400" y="800100"/>
                            <a:ext cx="5715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598"/>
                        <wps:cNvCnPr>
                          <a:cxnSpLocks noChangeShapeType="1"/>
                        </wps:cNvCnPr>
                        <wps:spPr bwMode="auto">
                          <a:xfrm>
                            <a:off x="3200400" y="2116138"/>
                            <a:ext cx="5715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599"/>
                        <wps:cNvCnPr>
                          <a:cxnSpLocks noChangeShapeType="1"/>
                        </wps:cNvCnPr>
                        <wps:spPr bwMode="auto">
                          <a:xfrm>
                            <a:off x="3200400" y="1829594"/>
                            <a:ext cx="5715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600"/>
                        <wps:cNvCnPr>
                          <a:cxnSpLocks noChangeShapeType="1"/>
                        </wps:cNvCnPr>
                        <wps:spPr bwMode="auto">
                          <a:xfrm>
                            <a:off x="1828800" y="2743200"/>
                            <a:ext cx="1588" cy="831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601"/>
                        <wps:cNvCnPr>
                          <a:cxnSpLocks noChangeShapeType="1"/>
                        </wps:cNvCnPr>
                        <wps:spPr bwMode="auto">
                          <a:xfrm>
                            <a:off x="3200400" y="2913856"/>
                            <a:ext cx="5715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AutoShape 602"/>
                        <wps:cNvSpPr>
                          <a:spLocks noChangeArrowheads="1"/>
                        </wps:cNvSpPr>
                        <wps:spPr bwMode="auto">
                          <a:xfrm>
                            <a:off x="0" y="1257300"/>
                            <a:ext cx="1600200" cy="571500"/>
                          </a:xfrm>
                          <a:prstGeom prst="rightArrowCallout">
                            <a:avLst>
                              <a:gd name="adj1" fmla="val 25000"/>
                              <a:gd name="adj2" fmla="val 25000"/>
                              <a:gd name="adj3" fmla="val 46667"/>
                              <a:gd name="adj4" fmla="val 75597"/>
                            </a:avLst>
                          </a:prstGeom>
                          <a:solidFill>
                            <a:srgbClr val="FFFFFF"/>
                          </a:solidFill>
                          <a:ln w="9525">
                            <a:solidFill>
                              <a:srgbClr val="000000"/>
                            </a:solidFill>
                            <a:miter lim="800000"/>
                            <a:headEnd/>
                            <a:tailEnd/>
                          </a:ln>
                        </wps:spPr>
                        <wps:txbx>
                          <w:txbxContent>
                            <w:p w:rsidR="001C6414" w:rsidRPr="00F67F20" w:rsidRDefault="001C6414" w:rsidP="00F4011D">
                              <w:pPr>
                                <w:rPr>
                                  <w:rFonts w:ascii="Calibri" w:hAnsi="Calibri" w:cs="Calibri"/>
                                  <w:sz w:val="20"/>
                                  <w:szCs w:val="20"/>
                                </w:rPr>
                              </w:pPr>
                              <w:r w:rsidRPr="00F67F20">
                                <w:rPr>
                                  <w:rFonts w:ascii="Calibri" w:hAnsi="Calibri" w:cs="Calibri"/>
                                  <w:sz w:val="20"/>
                                  <w:szCs w:val="20"/>
                                </w:rPr>
                                <w:t xml:space="preserve">Vragenlijsten toegestuurd / </w:t>
                              </w:r>
                            </w:p>
                            <w:p w:rsidR="001C6414" w:rsidRPr="00F67F20" w:rsidRDefault="001C6414" w:rsidP="00F4011D">
                              <w:pPr>
                                <w:rPr>
                                  <w:rFonts w:ascii="Calibri" w:hAnsi="Calibri" w:cs="Calibri"/>
                                  <w:sz w:val="20"/>
                                  <w:szCs w:val="20"/>
                                </w:rPr>
                              </w:pPr>
                              <w:r w:rsidRPr="00F67F20">
                                <w:rPr>
                                  <w:rFonts w:ascii="Calibri" w:hAnsi="Calibri" w:cs="Calibri"/>
                                  <w:sz w:val="20"/>
                                  <w:szCs w:val="20"/>
                                </w:rPr>
                                <w:t xml:space="preserve">netto verstuurd </w:t>
                              </w:r>
                            </w:p>
                          </w:txbxContent>
                        </wps:txbx>
                        <wps:bodyPr rot="0" vert="horz" wrap="square" lIns="91440" tIns="45720" rIns="91440" bIns="45720" anchor="t" anchorCtr="0" upright="1">
                          <a:noAutofit/>
                        </wps:bodyPr>
                      </wps:wsp>
                      <wps:wsp>
                        <wps:cNvPr id="57" name="Rectangle 603"/>
                        <wps:cNvSpPr>
                          <a:spLocks noChangeArrowheads="1"/>
                        </wps:cNvSpPr>
                        <wps:spPr bwMode="auto">
                          <a:xfrm>
                            <a:off x="1600200" y="1371600"/>
                            <a:ext cx="869156" cy="342900"/>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b/>
                                  <w:sz w:val="20"/>
                                  <w:szCs w:val="20"/>
                                </w:rPr>
                              </w:pPr>
                              <w:r>
                                <w:rPr>
                                  <w:rFonts w:ascii="Calibri" w:hAnsi="Calibri" w:cs="Calibri"/>
                                  <w:b/>
                                  <w:sz w:val="20"/>
                                  <w:szCs w:val="20"/>
                                </w:rPr>
                                <w:t>12531</w:t>
                              </w:r>
                            </w:p>
                          </w:txbxContent>
                        </wps:txbx>
                        <wps:bodyPr rot="0" vert="horz" wrap="square" lIns="91440" tIns="45720" rIns="91440" bIns="45720" anchor="t" anchorCtr="0" upright="1">
                          <a:noAutofit/>
                        </wps:bodyPr>
                      </wps:wsp>
                      <wps:wsp>
                        <wps:cNvPr id="58" name="Line 604"/>
                        <wps:cNvCnPr>
                          <a:cxnSpLocks noChangeShapeType="1"/>
                        </wps:cNvCnPr>
                        <wps:spPr bwMode="auto">
                          <a:xfrm flipH="1">
                            <a:off x="1829594" y="1714500"/>
                            <a:ext cx="794"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Rectangle 605"/>
                        <wps:cNvSpPr>
                          <a:spLocks noChangeArrowheads="1"/>
                        </wps:cNvSpPr>
                        <wps:spPr bwMode="auto">
                          <a:xfrm>
                            <a:off x="3771900" y="3142456"/>
                            <a:ext cx="1943100" cy="342900"/>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In mijn plaats beantwoord</w:t>
                              </w:r>
                            </w:p>
                          </w:txbxContent>
                        </wps:txbx>
                        <wps:bodyPr rot="0" vert="horz" wrap="square" lIns="91440" tIns="45720" rIns="91440" bIns="45720" anchor="t" anchorCtr="0" upright="1">
                          <a:noAutofit/>
                        </wps:bodyPr>
                      </wps:wsp>
                      <wps:wsp>
                        <wps:cNvPr id="60" name="Rectangle 606"/>
                        <wps:cNvSpPr>
                          <a:spLocks noChangeArrowheads="1"/>
                        </wps:cNvSpPr>
                        <wps:spPr bwMode="auto">
                          <a:xfrm>
                            <a:off x="3771900" y="1992313"/>
                            <a:ext cx="1943100" cy="293688"/>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Niet retour</w:t>
                              </w:r>
                            </w:p>
                          </w:txbxContent>
                        </wps:txbx>
                        <wps:bodyPr rot="0" vert="horz" wrap="square" lIns="91440" tIns="45720" rIns="91440" bIns="45720" anchor="t" anchorCtr="0" upright="1">
                          <a:noAutofit/>
                        </wps:bodyPr>
                      </wps:wsp>
                      <wps:wsp>
                        <wps:cNvPr id="61" name="Line 607"/>
                        <wps:cNvCnPr>
                          <a:cxnSpLocks noChangeShapeType="1"/>
                        </wps:cNvCnPr>
                        <wps:spPr bwMode="auto">
                          <a:xfrm>
                            <a:off x="1828800" y="1257300"/>
                            <a:ext cx="8001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Rectangle 608"/>
                        <wps:cNvSpPr>
                          <a:spLocks noChangeArrowheads="1"/>
                        </wps:cNvSpPr>
                        <wps:spPr bwMode="auto">
                          <a:xfrm>
                            <a:off x="2628900" y="1204119"/>
                            <a:ext cx="571500" cy="295275"/>
                          </a:xfrm>
                          <a:prstGeom prst="rect">
                            <a:avLst/>
                          </a:prstGeom>
                          <a:solidFill>
                            <a:srgbClr val="FFFFFF"/>
                          </a:solidFill>
                          <a:ln w="317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Pr>
                                  <w:rFonts w:ascii="Calibri" w:hAnsi="Calibri" w:cs="Calibri"/>
                                  <w:sz w:val="20"/>
                                  <w:szCs w:val="20"/>
                                </w:rPr>
                                <w:t>1812</w:t>
                              </w:r>
                            </w:p>
                          </w:txbxContent>
                        </wps:txbx>
                        <wps:bodyPr rot="0" vert="horz" wrap="square" lIns="91440" tIns="45720" rIns="91440" bIns="45720" anchor="t" anchorCtr="0" upright="1">
                          <a:noAutofit/>
                        </wps:bodyPr>
                      </wps:wsp>
                      <wps:wsp>
                        <wps:cNvPr id="63" name="Line 609"/>
                        <wps:cNvCnPr>
                          <a:cxnSpLocks noChangeShapeType="1"/>
                        </wps:cNvCnPr>
                        <wps:spPr bwMode="auto">
                          <a:xfrm>
                            <a:off x="3200400" y="1257300"/>
                            <a:ext cx="5715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0" name="Line 610"/>
                        <wps:cNvCnPr>
                          <a:cxnSpLocks noChangeShapeType="1"/>
                        </wps:cNvCnPr>
                        <wps:spPr bwMode="auto">
                          <a:xfrm>
                            <a:off x="1828800" y="3275806"/>
                            <a:ext cx="8001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1" name="Rectangle 611"/>
                        <wps:cNvSpPr>
                          <a:spLocks noChangeArrowheads="1"/>
                        </wps:cNvSpPr>
                        <wps:spPr bwMode="auto">
                          <a:xfrm>
                            <a:off x="2628900" y="3142456"/>
                            <a:ext cx="571500" cy="342900"/>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Pr>
                                  <w:rFonts w:ascii="Calibri" w:hAnsi="Calibri" w:cs="Calibri"/>
                                  <w:sz w:val="20"/>
                                  <w:szCs w:val="20"/>
                                </w:rPr>
                                <w:t>306</w:t>
                              </w:r>
                            </w:p>
                          </w:txbxContent>
                        </wps:txbx>
                        <wps:bodyPr rot="0" vert="horz" wrap="square" lIns="91440" tIns="45720" rIns="91440" bIns="45720" anchor="t" anchorCtr="0" upright="1">
                          <a:noAutofit/>
                        </wps:bodyPr>
                      </wps:wsp>
                      <wps:wsp>
                        <wps:cNvPr id="642" name="Line 612"/>
                        <wps:cNvCnPr>
                          <a:cxnSpLocks noChangeShapeType="1"/>
                        </wps:cNvCnPr>
                        <wps:spPr bwMode="auto">
                          <a:xfrm>
                            <a:off x="3200400" y="3276600"/>
                            <a:ext cx="571500" cy="15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3" name="Line 613"/>
                        <wps:cNvCnPr>
                          <a:cxnSpLocks noChangeShapeType="1"/>
                        </wps:cNvCnPr>
                        <wps:spPr bwMode="auto">
                          <a:xfrm>
                            <a:off x="1828800" y="1028700"/>
                            <a:ext cx="8001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4" name="Rectangle 614"/>
                        <wps:cNvSpPr>
                          <a:spLocks noChangeArrowheads="1"/>
                        </wps:cNvSpPr>
                        <wps:spPr bwMode="auto">
                          <a:xfrm>
                            <a:off x="3771900" y="914400"/>
                            <a:ext cx="1943100" cy="287338"/>
                          </a:xfrm>
                          <a:prstGeom prst="rect">
                            <a:avLst/>
                          </a:prstGeom>
                          <a:solidFill>
                            <a:srgbClr val="FFFFFF"/>
                          </a:solidFill>
                          <a:ln w="952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Overleden</w:t>
                              </w:r>
                            </w:p>
                          </w:txbxContent>
                        </wps:txbx>
                        <wps:bodyPr rot="0" vert="horz" wrap="square" lIns="91440" tIns="45720" rIns="91440" bIns="45720" anchor="t" anchorCtr="0" upright="1">
                          <a:noAutofit/>
                        </wps:bodyPr>
                      </wps:wsp>
                      <wps:wsp>
                        <wps:cNvPr id="645" name="Rectangle 615"/>
                        <wps:cNvSpPr>
                          <a:spLocks noChangeArrowheads="1"/>
                        </wps:cNvSpPr>
                        <wps:spPr bwMode="auto">
                          <a:xfrm>
                            <a:off x="2628900" y="914400"/>
                            <a:ext cx="571500" cy="287338"/>
                          </a:xfrm>
                          <a:prstGeom prst="rect">
                            <a:avLst/>
                          </a:prstGeom>
                          <a:solidFill>
                            <a:srgbClr val="FFFFFF"/>
                          </a:solidFill>
                          <a:ln w="3175">
                            <a:solidFill>
                              <a:srgbClr val="000000"/>
                            </a:solidFill>
                            <a:miter lim="800000"/>
                            <a:headEnd/>
                            <a:tailEnd/>
                          </a:ln>
                        </wps:spPr>
                        <wps:txb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105</w:t>
                              </w:r>
                            </w:p>
                          </w:txbxContent>
                        </wps:txbx>
                        <wps:bodyPr rot="0" vert="horz" wrap="square" lIns="91440" tIns="45720" rIns="91440" bIns="45720" anchor="t" anchorCtr="0" upright="1">
                          <a:noAutofit/>
                        </wps:bodyPr>
                      </wps:wsp>
                      <wps:wsp>
                        <wps:cNvPr id="646" name="Line 616"/>
                        <wps:cNvCnPr>
                          <a:cxnSpLocks noChangeShapeType="1"/>
                        </wps:cNvCnPr>
                        <wps:spPr bwMode="auto">
                          <a:xfrm>
                            <a:off x="3200400" y="1028700"/>
                            <a:ext cx="571500" cy="7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Papier 576" o:spid="_x0000_s1026" editas="canvas" style="width:450pt;height:333pt;mso-position-horizontal-relative:char;mso-position-vertical-relative:line" coordsize="57150,4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42291;visibility:visible;mso-wrap-style:square">
                  <v:fill o:detectmouseclick="t"/>
                  <v:path o:connecttype="none"/>
                </v:shape>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AutoShape 578" o:spid="_x0000_s1028" type="#_x0000_t78" style="position:absolute;top:2286;width:1600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" adj="16329">
                  <v:textbox>
                    <w:txbxContent>
                      <w:p w:rsidR="001C6414" w:rsidRPr="00F67F20" w:rsidRDefault="001C6414" w:rsidP="00F4011D">
                        <w:pPr>
                          <w:rPr>
                            <w:rFonts w:ascii="Calibri" w:hAnsi="Calibri" w:cs="Calibri"/>
                            <w:sz w:val="20"/>
                            <w:szCs w:val="20"/>
                          </w:rPr>
                        </w:pPr>
                        <w:r w:rsidRPr="00F67F20">
                          <w:rPr>
                            <w:rFonts w:ascii="Calibri" w:hAnsi="Calibri" w:cs="Calibri"/>
                            <w:sz w:val="20"/>
                            <w:szCs w:val="20"/>
                          </w:rPr>
                          <w:t>Geregistreerde spoedzorg contact SEH</w:t>
                        </w:r>
                      </w:p>
                    </w:txbxContent>
                  </v:textbox>
                </v:shape>
                <v:rect id="Rectangle 579" o:spid="_x0000_s1029" style="position:absolute;left:16002;top:3429;width:869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rsidR="001C6414" w:rsidRPr="00F67F20" w:rsidRDefault="001C6414" w:rsidP="00F4011D">
                        <w:pPr>
                          <w:jc w:val="center"/>
                          <w:rPr>
                            <w:rFonts w:ascii="Calibri" w:hAnsi="Calibri" w:cs="Calibri"/>
                            <w:b/>
                            <w:sz w:val="20"/>
                            <w:szCs w:val="20"/>
                          </w:rPr>
                        </w:pPr>
                        <w:r w:rsidRPr="00F67F20">
                          <w:rPr>
                            <w:rFonts w:ascii="Calibri" w:hAnsi="Calibri" w:cs="Calibri"/>
                            <w:b/>
                            <w:sz w:val="20"/>
                            <w:szCs w:val="20"/>
                          </w:rPr>
                          <w:t>14703</w:t>
                        </w:r>
                      </w:p>
                    </w:txbxContent>
                  </v:textbox>
                </v:rect>
                <v:rect id="Rectangle 580" o:spid="_x0000_s1030" style="position:absolute;left:16002;top:24003;width:869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textbox>
                    <w:txbxContent>
                      <w:p w:rsidR="001C6414" w:rsidRPr="00F67F20" w:rsidRDefault="001C6414" w:rsidP="00F4011D">
                        <w:pPr>
                          <w:ind w:right="-120"/>
                          <w:jc w:val="center"/>
                          <w:rPr>
                            <w:rFonts w:ascii="Calibri" w:hAnsi="Calibri" w:cs="Calibri"/>
                            <w:b/>
                            <w:sz w:val="20"/>
                            <w:szCs w:val="20"/>
                          </w:rPr>
                        </w:pPr>
                        <w:r>
                          <w:rPr>
                            <w:rFonts w:ascii="Calibri" w:hAnsi="Calibri" w:cs="Calibri"/>
                            <w:b/>
                            <w:sz w:val="20"/>
                            <w:szCs w:val="20"/>
                          </w:rPr>
                          <w:t>5526 (44</w:t>
                        </w:r>
                        <w:r w:rsidRPr="00F67F20">
                          <w:rPr>
                            <w:rFonts w:ascii="Calibri" w:hAnsi="Calibri" w:cs="Calibri"/>
                            <w:b/>
                            <w:sz w:val="20"/>
                            <w:szCs w:val="20"/>
                          </w:rPr>
                          <w:t>%)</w:t>
                        </w:r>
                      </w:p>
                      <w:p w:rsidR="001C6414" w:rsidRPr="00E90F04" w:rsidRDefault="001C6414" w:rsidP="00F4011D">
                        <w:pPr>
                          <w:ind w:right="-120"/>
                          <w:rPr>
                            <w:rFonts w:ascii="Arial" w:hAnsi="Arial" w:cs="Arial"/>
                            <w:sz w:val="20"/>
                            <w:szCs w:val="20"/>
                          </w:rPr>
                        </w:pPr>
                      </w:p>
                    </w:txbxContent>
                  </v:textbox>
                </v:rect>
                <v:shape id="AutoShape 581" o:spid="_x0000_s1031" type="#_x0000_t78" style="position:absolute;top:22860;width:16002;height:5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" adj="16714">
                  <v:textbox>
                    <w:txbxContent>
                      <w:p w:rsidR="001C6414" w:rsidRPr="00F67F20" w:rsidRDefault="001C6414" w:rsidP="00F4011D">
                        <w:pPr>
                          <w:ind w:right="-165"/>
                          <w:rPr>
                            <w:rFonts w:ascii="Calibri" w:hAnsi="Calibri" w:cs="Calibri"/>
                            <w:sz w:val="20"/>
                            <w:szCs w:val="20"/>
                          </w:rPr>
                        </w:pPr>
                        <w:r w:rsidRPr="00F67F20">
                          <w:rPr>
                            <w:rFonts w:ascii="Calibri" w:hAnsi="Calibri" w:cs="Calibri"/>
                            <w:sz w:val="20"/>
                            <w:szCs w:val="20"/>
                          </w:rPr>
                          <w:t xml:space="preserve">Ingevuld retour / </w:t>
                        </w:r>
                      </w:p>
                      <w:p w:rsidR="001C6414" w:rsidRPr="00F67F20" w:rsidRDefault="001C6414" w:rsidP="00F4011D">
                        <w:pPr>
                          <w:ind w:right="-165"/>
                          <w:rPr>
                            <w:rFonts w:ascii="Calibri" w:hAnsi="Calibri" w:cs="Calibri"/>
                            <w:sz w:val="20"/>
                            <w:szCs w:val="20"/>
                          </w:rPr>
                        </w:pPr>
                        <w:r w:rsidRPr="00F67F20">
                          <w:rPr>
                            <w:rFonts w:ascii="Calibri" w:hAnsi="Calibri" w:cs="Calibri"/>
                            <w:sz w:val="20"/>
                            <w:szCs w:val="20"/>
                          </w:rPr>
                          <w:t>bruto respons</w:t>
                        </w:r>
                      </w:p>
                      <w:p w:rsidR="001C6414" w:rsidRPr="00BB5701" w:rsidRDefault="001C6414" w:rsidP="00F4011D">
                        <w:pPr>
                          <w:ind w:right="-165"/>
                          <w:rPr>
                            <w:rFonts w:ascii="Arial" w:hAnsi="Arial" w:cs="Arial"/>
                            <w:sz w:val="20"/>
                            <w:szCs w:val="20"/>
                          </w:rPr>
                        </w:pPr>
                      </w:p>
                    </w:txbxContent>
                  </v:textbox>
                </v:shape>
                <v:line id="Line 582" o:spid="_x0000_s1032" style="position:absolute;visibility:visible;mso-wrap-style:square" from="18288,18288" to="26289,18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mz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CZqWmzxQAAANsAAAAP&#10;AAAAAAAAAAAAAAAAAAcCAABkcnMvZG93bnJldi54bWxQSwUGAAAAAAMAAwC3AAAA+QIAAAAA&#10;">
                  <v:stroke endarrow="block"/>
                </v:line>
                <v:line id="Line 583" o:spid="_x0000_s1033" style="position:absolute;visibility:visible;mso-wrap-style:square" from="18288,8001" to="26289,8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line id="Line 584" o:spid="_x0000_s1034" style="position:absolute;visibility:visible;mso-wrap-style:square" from="18303,21153" to="26304,21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hawQAAANsAAAAPAAAAZHJzL2Rvd25yZXYueG1sRE/Pa8Iw&#10;FL4L/g/hCbvZ1A2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Id6WFrBAAAA2wAAAA8AAAAA&#10;AAAAAAAAAAAABwIAAGRycy9kb3ducmV2LnhtbFBLBQYAAAAAAwADALcAAAD1AgAAAAA=&#10;">
                  <v:stroke endarrow="block"/>
                </v:line>
                <v:rect id="Rectangle 585" o:spid="_x0000_s1035" style="position:absolute;left:26289;top:6207;width:5715;height:2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2</w:t>
                        </w:r>
                        <w:r>
                          <w:rPr>
                            <w:rFonts w:ascii="Calibri" w:hAnsi="Calibri" w:cs="Calibri"/>
                            <w:sz w:val="20"/>
                            <w:szCs w:val="20"/>
                          </w:rPr>
                          <w:t>55</w:t>
                        </w:r>
                      </w:p>
                    </w:txbxContent>
                  </v:textbox>
                </v:rect>
                <v:rect id="Rectangle 586" o:spid="_x0000_s1036" style="position:absolute;left:26289;top:17145;width:5715;height:2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1</w:t>
                        </w:r>
                        <w:r>
                          <w:rPr>
                            <w:rFonts w:ascii="Calibri" w:hAnsi="Calibri" w:cs="Calibri"/>
                            <w:sz w:val="20"/>
                            <w:szCs w:val="20"/>
                          </w:rPr>
                          <w:t>510</w:t>
                        </w:r>
                      </w:p>
                    </w:txbxContent>
                  </v:textbox>
                </v:rect>
                <v:rect id="Rectangle 587" o:spid="_x0000_s1037" style="position:absolute;left:26304;top:19923;width:5715;height:2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textbox>
                    <w:txbxContent>
                      <w:p w:rsidR="001C6414" w:rsidRPr="00F67F20" w:rsidRDefault="001C6414" w:rsidP="00F4011D">
                        <w:pPr>
                          <w:jc w:val="center"/>
                          <w:rPr>
                            <w:rFonts w:ascii="Calibri" w:hAnsi="Calibri" w:cs="Calibri"/>
                            <w:sz w:val="20"/>
                            <w:szCs w:val="20"/>
                          </w:rPr>
                        </w:pPr>
                        <w:r>
                          <w:rPr>
                            <w:rFonts w:ascii="Calibri" w:hAnsi="Calibri" w:cs="Calibri"/>
                            <w:sz w:val="20"/>
                            <w:szCs w:val="20"/>
                          </w:rPr>
                          <w:t>5495</w:t>
                        </w:r>
                      </w:p>
                    </w:txbxContent>
                  </v:textbox>
                </v:rect>
                <v:line id="Line 588" o:spid="_x0000_s1038" style="position:absolute;flip:x;visibility:visible;mso-wrap-style:square" from="18288,6858" to="18295,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"/>
                <v:rect id="Rectangle 589" o:spid="_x0000_s1039" style="position:absolute;left:37719;top:6207;width:19431;height:2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Retour afzender</w:t>
                        </w:r>
                      </w:p>
                    </w:txbxContent>
                  </v:textbox>
                </v:rect>
                <v:rect id="Rectangle 590" o:spid="_x0000_s1040" style="position:absolute;left:37719;top:17145;width:19431;height:2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2SAwgAAANsAAAAPAAAAZHJzL2Rvd25yZXYueG1sRI9Bi8Iw&#10;FITvgv8hPMGbprqy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D2J2SAwgAAANsAAAAPAAAA&#10;AAAAAAAAAAAAAAcCAABkcnMvZG93bnJldi54bWxQSwUGAAAAAAMAAwC3AAAA9gI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Blanco retour</w:t>
                        </w:r>
                      </w:p>
                    </w:txbxContent>
                  </v:textbox>
                </v:rect>
                <v:rect id="Rectangle 591" o:spid="_x0000_s1041" style="position:absolute;left:37719;top:12017;width:19431;height:2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Behoren niet tot doelgroep</w:t>
                        </w:r>
                      </w:p>
                    </w:txbxContent>
                  </v:textbox>
                </v:rect>
                <v:shape id="AutoShape 592" o:spid="_x0000_s1042" type="#_x0000_t78" style="position:absolute;top:34321;width:1600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" adj="17614,,18900,8112">
                  <v:textbox>
                    <w:txbxContent>
                      <w:p w:rsidR="001C6414" w:rsidRPr="00F67F20" w:rsidRDefault="001C6414" w:rsidP="00F4011D">
                        <w:pPr>
                          <w:rPr>
                            <w:rFonts w:ascii="Calibri" w:hAnsi="Calibri" w:cs="Calibri"/>
                            <w:sz w:val="20"/>
                            <w:szCs w:val="20"/>
                          </w:rPr>
                        </w:pPr>
                        <w:r>
                          <w:rPr>
                            <w:rFonts w:ascii="Calibri" w:hAnsi="Calibri" w:cs="Calibri"/>
                            <w:sz w:val="20"/>
                            <w:szCs w:val="20"/>
                          </w:rPr>
                          <w:t>Bruikbaar</w:t>
                        </w:r>
                        <w:r w:rsidRPr="00F67F20">
                          <w:rPr>
                            <w:rFonts w:ascii="Calibri" w:hAnsi="Calibri" w:cs="Calibri"/>
                            <w:sz w:val="20"/>
                            <w:szCs w:val="20"/>
                          </w:rPr>
                          <w:t xml:space="preserve"> =</w:t>
                        </w:r>
                      </w:p>
                      <w:p w:rsidR="001C6414" w:rsidRPr="00F67F20" w:rsidRDefault="001C6414" w:rsidP="00F4011D">
                        <w:pPr>
                          <w:rPr>
                            <w:rFonts w:ascii="Calibri" w:hAnsi="Calibri" w:cs="Calibri"/>
                            <w:sz w:val="20"/>
                            <w:szCs w:val="20"/>
                          </w:rPr>
                        </w:pPr>
                        <w:r>
                          <w:rPr>
                            <w:rFonts w:ascii="Calibri" w:hAnsi="Calibri" w:cs="Calibri"/>
                            <w:sz w:val="20"/>
                            <w:szCs w:val="20"/>
                          </w:rPr>
                          <w:t>netto respons</w:t>
                        </w:r>
                      </w:p>
                    </w:txbxContent>
                  </v:textbox>
                </v:shape>
                <v:rect id="Rectangle 593" o:spid="_x0000_s1043" style="position:absolute;left:16002;top:35750;width:8691;height:3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r3xQAAANsAAAAPAAAAZHJzL2Rvd25yZXYueG1sRI9Ba8JA&#10;FITvBf/D8oTe6kYt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AG9fr3xQAAANsAAAAP&#10;AAAAAAAAAAAAAAAAAAcCAABkcnMvZG93bnJldi54bWxQSwUGAAAAAAMAAwC3AAAA+QIAAAAA&#10;">
                  <v:textbox>
                    <w:txbxContent>
                      <w:p w:rsidR="001C6414" w:rsidRPr="00F67F20" w:rsidRDefault="001C6414" w:rsidP="00F4011D">
                        <w:pPr>
                          <w:jc w:val="center"/>
                          <w:rPr>
                            <w:rFonts w:ascii="Calibri" w:hAnsi="Calibri" w:cs="Calibri"/>
                            <w:b/>
                            <w:sz w:val="20"/>
                            <w:szCs w:val="20"/>
                          </w:rPr>
                        </w:pPr>
                        <w:r w:rsidRPr="00F67F20">
                          <w:rPr>
                            <w:rFonts w:ascii="Calibri" w:hAnsi="Calibri" w:cs="Calibri"/>
                            <w:b/>
                            <w:sz w:val="20"/>
                            <w:szCs w:val="20"/>
                          </w:rPr>
                          <w:t>5</w:t>
                        </w:r>
                        <w:r>
                          <w:rPr>
                            <w:rFonts w:ascii="Calibri" w:hAnsi="Calibri" w:cs="Calibri"/>
                            <w:b/>
                            <w:sz w:val="20"/>
                            <w:szCs w:val="20"/>
                          </w:rPr>
                          <w:t>141 (41</w:t>
                        </w:r>
                        <w:r w:rsidRPr="00F67F20">
                          <w:rPr>
                            <w:rFonts w:ascii="Calibri" w:hAnsi="Calibri" w:cs="Calibri"/>
                            <w:b/>
                            <w:sz w:val="20"/>
                            <w:szCs w:val="20"/>
                          </w:rPr>
                          <w:t>%)</w:t>
                        </w:r>
                      </w:p>
                      <w:p w:rsidR="001C6414" w:rsidRPr="00BB5701" w:rsidRDefault="001C6414" w:rsidP="00F4011D">
                        <w:pPr>
                          <w:rPr>
                            <w:rFonts w:ascii="Arial" w:hAnsi="Arial" w:cs="Arial"/>
                            <w:sz w:val="20"/>
                            <w:szCs w:val="20"/>
                          </w:rPr>
                        </w:pPr>
                      </w:p>
                    </w:txbxContent>
                  </v:textbox>
                </v:rect>
                <v:line id="Line 594" o:spid="_x0000_s1044" style="position:absolute;visibility:visible;mso-wrap-style:square" from="18288,29146" to="26289,29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snwQAAANsAAAAPAAAAZHJzL2Rvd25yZXYueG1sRE/Pa8Iw&#10;FL4L/g/hCbvZ1D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N98KyfBAAAA2wAAAA8AAAAA&#10;AAAAAAAAAAAABwIAAGRycy9kb3ducmV2LnhtbFBLBQYAAAAAAwADALcAAAD1AgAAAAA=&#10;">
                  <v:stroke endarrow="block"/>
                </v:line>
                <v:rect id="Rectangle 595" o:spid="_x0000_s1045" style="position:absolute;left:26289;top:27995;width:571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ssexAAAANsAAAAPAAAAZHJzL2Rvd25yZXYueG1sRI9Ba8JA&#10;FITvBf/D8oTemo1WSh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Bgmyx7EAAAA2wAAAA8A&#10;AAAAAAAAAAAAAAAABwIAAGRycy9kb3ducmV2LnhtbFBLBQYAAAAAAwADALcAAAD4Ag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79</w:t>
                        </w:r>
                      </w:p>
                    </w:txbxContent>
                  </v:textbox>
                </v:rect>
                <v:rect id="Rectangle 596" o:spid="_x0000_s1046" style="position:absolute;left:37719;top:27995;width:1943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fRewQAAANsAAAAPAAAAZHJzL2Rvd25yZXYueG1sRE89b8Iw&#10;EN0r8R+sQ2IrDlRU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AzF9F7BAAAA2wAAAA8AAAAA&#10;AAAAAAAAAAAABwIAAGRycy9kb3ducmV2LnhtbFBLBQYAAAAAAwADALcAAAD1Ag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Minder dan de helft ingevuld</w:t>
                        </w:r>
                      </w:p>
                    </w:txbxContent>
                  </v:textbox>
                </v:rect>
                <v:line id="Line 597" o:spid="_x0000_s1047" style="position:absolute;visibility:visible;mso-wrap-style:square" from="32004,8001" to="37719,8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xRnxAAAANsAAAAPAAAAZHJzL2Rvd25yZXYueG1sRI9BawIx&#10;FITvBf9DeEJvNbuC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MufFGfEAAAA2wAAAA8A&#10;AAAAAAAAAAAAAAAABwIAAGRycy9kb3ducmV2LnhtbFBLBQYAAAAAAwADALcAAAD4AgAAAAA=&#10;">
                  <v:stroke endarrow="block"/>
                </v:line>
                <v:line id="Line 598" o:spid="_x0000_s1048" style="position:absolute;visibility:visible;mso-wrap-style:square" from="32004,21161" to="37719,21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YoQxAAAANsAAAAPAAAAZHJzL2Rvd25yZXYueG1sRI9PawIx&#10;FMTvhX6H8ArealbB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DtNihDEAAAA2wAAAA8A&#10;AAAAAAAAAAAAAAAABwIAAGRycy9kb3ducmV2LnhtbFBLBQYAAAAAAwADALcAAAD4AgAAAAA=&#10;">
                  <v:stroke endarrow="block"/>
                </v:line>
                <v:line id="Line 599" o:spid="_x0000_s1049" style="position:absolute;visibility:visible;mso-wrap-style:square" from="32004,18295" to="37719,18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LxAAAANsAAAAPAAAAZHJzL2Rvd25yZXYueG1sRI9BawIx&#10;FITvQv9DeIXeNKvF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FQBL4vEAAAA2wAAAA8A&#10;AAAAAAAAAAAAAAAABwIAAGRycy9kb3ducmV2LnhtbFBLBQYAAAAAAwADALcAAAD4AgAAAAA=&#10;">
                  <v:stroke endarrow="block"/>
                </v:line>
                <v:line id="Line 600" o:spid="_x0000_s1050" style="position:absolute;visibility:visible;mso-wrap-style:square" from="18288,27432" to="18303,35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601" o:spid="_x0000_s1051" style="position:absolute;visibility:visible;mso-wrap-style:square" from="32004,29138" to="37719,29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">
                  <v:stroke endarrow="block"/>
                </v:line>
                <v:shape id="AutoShape 602" o:spid="_x0000_s1052" type="#_x0000_t78" style="position:absolute;top:12573;width:1600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" adj="16329">
                  <v:textbox>
                    <w:txbxContent>
                      <w:p w:rsidR="001C6414" w:rsidRPr="00F67F20" w:rsidRDefault="001C6414" w:rsidP="00F4011D">
                        <w:pPr>
                          <w:rPr>
                            <w:rFonts w:ascii="Calibri" w:hAnsi="Calibri" w:cs="Calibri"/>
                            <w:sz w:val="20"/>
                            <w:szCs w:val="20"/>
                          </w:rPr>
                        </w:pPr>
                        <w:r w:rsidRPr="00F67F20">
                          <w:rPr>
                            <w:rFonts w:ascii="Calibri" w:hAnsi="Calibri" w:cs="Calibri"/>
                            <w:sz w:val="20"/>
                            <w:szCs w:val="20"/>
                          </w:rPr>
                          <w:t xml:space="preserve">Vragenlijsten toegestuurd / </w:t>
                        </w:r>
                      </w:p>
                      <w:p w:rsidR="001C6414" w:rsidRPr="00F67F20" w:rsidRDefault="001C6414" w:rsidP="00F4011D">
                        <w:pPr>
                          <w:rPr>
                            <w:rFonts w:ascii="Calibri" w:hAnsi="Calibri" w:cs="Calibri"/>
                            <w:sz w:val="20"/>
                            <w:szCs w:val="20"/>
                          </w:rPr>
                        </w:pPr>
                        <w:r w:rsidRPr="00F67F20">
                          <w:rPr>
                            <w:rFonts w:ascii="Calibri" w:hAnsi="Calibri" w:cs="Calibri"/>
                            <w:sz w:val="20"/>
                            <w:szCs w:val="20"/>
                          </w:rPr>
                          <w:t xml:space="preserve">netto verstuurd </w:t>
                        </w:r>
                      </w:p>
                    </w:txbxContent>
                  </v:textbox>
                </v:shape>
                <v:rect id="Rectangle 603" o:spid="_x0000_s1053" style="position:absolute;left:16002;top:13716;width:869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GwqxQAAANsAAAAPAAAAZHJzL2Rvd25yZXYueG1sRI9Ba8JA&#10;FITvBf/D8oTe6kal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CDLGwqxQAAANsAAAAP&#10;AAAAAAAAAAAAAAAAAAcCAABkcnMvZG93bnJldi54bWxQSwUGAAAAAAMAAwC3AAAA+QIAAAAA&#10;">
                  <v:textbox>
                    <w:txbxContent>
                      <w:p w:rsidR="001C6414" w:rsidRPr="00F67F20" w:rsidRDefault="001C6414" w:rsidP="00F4011D">
                        <w:pPr>
                          <w:jc w:val="center"/>
                          <w:rPr>
                            <w:rFonts w:ascii="Calibri" w:hAnsi="Calibri" w:cs="Calibri"/>
                            <w:b/>
                            <w:sz w:val="20"/>
                            <w:szCs w:val="20"/>
                          </w:rPr>
                        </w:pPr>
                        <w:r>
                          <w:rPr>
                            <w:rFonts w:ascii="Calibri" w:hAnsi="Calibri" w:cs="Calibri"/>
                            <w:b/>
                            <w:sz w:val="20"/>
                            <w:szCs w:val="20"/>
                          </w:rPr>
                          <w:t>12531</w:t>
                        </w:r>
                      </w:p>
                    </w:txbxContent>
                  </v:textbox>
                </v:rect>
                <v:line id="Line 604" o:spid="_x0000_s1054" style="position:absolute;flip:x;visibility:visible;mso-wrap-style:square" from="18295,17145" to="18303,24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"/>
                <v:rect id="Rectangle 605" o:spid="_x0000_s1055" style="position:absolute;left:37719;top:31424;width:1943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3DxAAAANsAAAAPAAAAZHJzL2Rvd25yZXYueG1sRI9Ba8JA&#10;FITvBf/D8oTemo0WSx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J3/XcPEAAAA2wAAAA8A&#10;AAAAAAAAAAAAAAAABwIAAGRycy9kb3ducmV2LnhtbFBLBQYAAAAAAwADALcAAAD4Ag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In mijn plaats beantwoord</w:t>
                        </w:r>
                      </w:p>
                    </w:txbxContent>
                  </v:textbox>
                </v:rect>
                <v:rect id="Rectangle 606" o:spid="_x0000_s1056" style="position:absolute;left:37719;top:19923;width:19431;height:2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Niet retour</w:t>
                        </w:r>
                      </w:p>
                    </w:txbxContent>
                  </v:textbox>
                </v:rect>
                <v:line id="Line 607" o:spid="_x0000_s1057" style="position:absolute;visibility:visible;mso-wrap-style:square" from="18288,12573" to="26289,1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">
                  <v:stroke endarrow="block"/>
                </v:line>
                <v:rect id="Rectangle 608" o:spid="_x0000_s1058" style="position:absolute;left:26289;top:12041;width:5715;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" strokeweight=".25pt">
                  <v:textbox>
                    <w:txbxContent>
                      <w:p w:rsidR="001C6414" w:rsidRPr="00F67F20" w:rsidRDefault="001C6414" w:rsidP="00F4011D">
                        <w:pPr>
                          <w:jc w:val="center"/>
                          <w:rPr>
                            <w:rFonts w:ascii="Calibri" w:hAnsi="Calibri" w:cs="Calibri"/>
                            <w:sz w:val="20"/>
                            <w:szCs w:val="20"/>
                          </w:rPr>
                        </w:pPr>
                        <w:r>
                          <w:rPr>
                            <w:rFonts w:ascii="Calibri" w:hAnsi="Calibri" w:cs="Calibri"/>
                            <w:sz w:val="20"/>
                            <w:szCs w:val="20"/>
                          </w:rPr>
                          <w:t>1812</w:t>
                        </w:r>
                      </w:p>
                    </w:txbxContent>
                  </v:textbox>
                </v:rect>
                <v:line id="Line 609" o:spid="_x0000_s1059" style="position:absolute;visibility:visible;mso-wrap-style:square" from="32004,12573" to="37719,12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eU2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CabeU2xQAAANsAAAAP&#10;AAAAAAAAAAAAAAAAAAcCAABkcnMvZG93bnJldi54bWxQSwUGAAAAAAMAAwC3AAAA+QIAAAAA&#10;">
                  <v:stroke endarrow="block"/>
                </v:line>
                <v:line id="Line 610" o:spid="_x0000_s1060" style="position:absolute;visibility:visible;mso-wrap-style:square" from="18288,32758" to="26289,32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">
                  <v:stroke endarrow="block"/>
                </v:line>
                <v:rect id="Rectangle 611" o:spid="_x0000_s1061" style="position:absolute;left:26289;top:31424;width:571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">
                  <v:textbox>
                    <w:txbxContent>
                      <w:p w:rsidR="001C6414" w:rsidRPr="00F67F20" w:rsidRDefault="001C6414" w:rsidP="00F4011D">
                        <w:pPr>
                          <w:jc w:val="center"/>
                          <w:rPr>
                            <w:rFonts w:ascii="Calibri" w:hAnsi="Calibri" w:cs="Calibri"/>
                            <w:sz w:val="20"/>
                            <w:szCs w:val="20"/>
                          </w:rPr>
                        </w:pPr>
                        <w:r>
                          <w:rPr>
                            <w:rFonts w:ascii="Calibri" w:hAnsi="Calibri" w:cs="Calibri"/>
                            <w:sz w:val="20"/>
                            <w:szCs w:val="20"/>
                          </w:rPr>
                          <w:t>306</w:t>
                        </w:r>
                      </w:p>
                    </w:txbxContent>
                  </v:textbox>
                </v:rect>
                <v:line id="Line 612" o:spid="_x0000_s1062" style="position:absolute;visibility:visible;mso-wrap-style:square" from="32004,32766" to="37719,32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">
                  <v:stroke endarrow="block"/>
                </v:line>
                <v:line id="Line 613" o:spid="_x0000_s1063" style="position:absolute;visibility:visible;mso-wrap-style:square" from="18288,10287" to="26289,10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">
                  <v:stroke endarrow="block"/>
                </v:line>
                <v:rect id="Rectangle 614" o:spid="_x0000_s1064" style="position:absolute;left:37719;top:9144;width:19431;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">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Overleden</w:t>
                        </w:r>
                      </w:p>
                    </w:txbxContent>
                  </v:textbox>
                </v:rect>
                <v:rect id="Rectangle 615" o:spid="_x0000_s1065" style="position:absolute;left:26289;top:9144;width:5715;height:2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" strokeweight=".25pt">
                  <v:textbox>
                    <w:txbxContent>
                      <w:p w:rsidR="001C6414" w:rsidRPr="00F67F20" w:rsidRDefault="001C6414" w:rsidP="00F4011D">
                        <w:pPr>
                          <w:jc w:val="center"/>
                          <w:rPr>
                            <w:rFonts w:ascii="Calibri" w:hAnsi="Calibri" w:cs="Calibri"/>
                            <w:sz w:val="20"/>
                            <w:szCs w:val="20"/>
                          </w:rPr>
                        </w:pPr>
                        <w:r w:rsidRPr="00F67F20">
                          <w:rPr>
                            <w:rFonts w:ascii="Calibri" w:hAnsi="Calibri" w:cs="Calibri"/>
                            <w:sz w:val="20"/>
                            <w:szCs w:val="20"/>
                          </w:rPr>
                          <w:t>105</w:t>
                        </w:r>
                      </w:p>
                    </w:txbxContent>
                  </v:textbox>
                </v:rect>
                <v:line id="Line 616" o:spid="_x0000_s1066" style="position:absolute;visibility:visible;mso-wrap-style:square" from="32004,10287" to="37719,10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">
                  <v:stroke endarrow="block"/>
                </v:line>
                <w10:anchorlock/>
              </v:group>
            </w:pict>
          </mc:Fallback>
        </mc:AlternateContent>
      </w:r>
    </w:p>
    <w:p w:rsidR="00F4011D" w:rsidRPr="009E57D2" w:rsidRDefault="00F4011D" w:rsidP="00F4011D">
      <w:pPr>
        <w:spacing w:line="360" w:lineRule="auto"/>
        <w:rPr>
          <w:rFonts w:ascii="Calibri" w:hAnsi="Calibri" w:cs="Calibri"/>
        </w:rPr>
      </w:pPr>
      <w:r w:rsidRPr="009E57D2">
        <w:rPr>
          <w:rFonts w:ascii="Calibri" w:hAnsi="Calibri" w:cs="Calibri"/>
        </w:rPr>
        <w:t>Figuur 3.1 Stroomschema respondenten in steekproef</w:t>
      </w:r>
    </w:p>
    <w:p w:rsidR="003A0B22" w:rsidRPr="00E13B66" w:rsidRDefault="003A0B22" w:rsidP="00422D93">
      <w:pPr>
        <w:spacing w:line="360" w:lineRule="auto"/>
        <w:rPr>
          <w:rFonts w:ascii="Calibri" w:hAnsi="Calibri" w:cs="Calibri"/>
        </w:rPr>
      </w:pPr>
    </w:p>
    <w:p w:rsidR="00D44B36" w:rsidRPr="00E13B66" w:rsidRDefault="00D44B36" w:rsidP="00E173AD">
      <w:pPr>
        <w:pStyle w:val="Default"/>
        <w:spacing w:line="360" w:lineRule="auto"/>
        <w:rPr>
          <w:rFonts w:ascii="Calibri" w:hAnsi="Calibri" w:cs="Calibri"/>
        </w:rPr>
      </w:pPr>
    </w:p>
    <w:p w:rsidR="008C5C80" w:rsidRPr="00E13B66" w:rsidRDefault="00F860DE" w:rsidP="00371045">
      <w:pPr>
        <w:spacing w:line="360" w:lineRule="auto"/>
        <w:rPr>
          <w:rFonts w:ascii="Calibri" w:hAnsi="Calibri" w:cs="Calibri"/>
        </w:rPr>
      </w:pPr>
      <w:r w:rsidRPr="00E13B66">
        <w:rPr>
          <w:rFonts w:ascii="Calibri" w:hAnsi="Calibri" w:cs="Calibri"/>
        </w:rPr>
        <w:lastRenderedPageBreak/>
        <w:t xml:space="preserve">Om de representativiteit van de </w:t>
      </w:r>
      <w:r w:rsidR="00C55409" w:rsidRPr="00E13B66">
        <w:rPr>
          <w:rFonts w:ascii="Calibri" w:hAnsi="Calibri" w:cs="Calibri"/>
        </w:rPr>
        <w:t>respondenten</w:t>
      </w:r>
      <w:r w:rsidR="007D1443">
        <w:rPr>
          <w:rFonts w:ascii="Calibri" w:hAnsi="Calibri" w:cs="Calibri"/>
        </w:rPr>
        <w:t xml:space="preserve"> (</w:t>
      </w:r>
      <w:r w:rsidR="00C55409" w:rsidRPr="00E13B66">
        <w:rPr>
          <w:rFonts w:ascii="Calibri" w:hAnsi="Calibri" w:cs="Calibri"/>
        </w:rPr>
        <w:t xml:space="preserve">de patiënten die een </w:t>
      </w:r>
      <w:r w:rsidR="007D1443">
        <w:rPr>
          <w:rFonts w:ascii="Calibri" w:hAnsi="Calibri" w:cs="Calibri"/>
        </w:rPr>
        <w:t xml:space="preserve">bruikbaar </w:t>
      </w:r>
      <w:r w:rsidR="00C55409" w:rsidRPr="00E13B66">
        <w:rPr>
          <w:rFonts w:ascii="Calibri" w:hAnsi="Calibri" w:cs="Calibri"/>
        </w:rPr>
        <w:t>ingevulde vragenlijst hebben geretourneerd</w:t>
      </w:r>
      <w:r w:rsidR="007D1443">
        <w:rPr>
          <w:rFonts w:ascii="Calibri" w:hAnsi="Calibri" w:cs="Calibri"/>
        </w:rPr>
        <w:t>)</w:t>
      </w:r>
      <w:r w:rsidR="00C55409" w:rsidRPr="00E13B66">
        <w:rPr>
          <w:rFonts w:ascii="Calibri" w:hAnsi="Calibri" w:cs="Calibri"/>
        </w:rPr>
        <w:t xml:space="preserve"> te beoordelen, </w:t>
      </w:r>
      <w:r w:rsidRPr="00E13B66">
        <w:rPr>
          <w:rFonts w:ascii="Calibri" w:hAnsi="Calibri" w:cs="Calibri"/>
        </w:rPr>
        <w:t xml:space="preserve">zijn de kenmerken van de </w:t>
      </w:r>
      <w:r w:rsidR="007D1443" w:rsidRPr="00E13B66">
        <w:rPr>
          <w:rFonts w:ascii="Calibri" w:hAnsi="Calibri" w:cs="Calibri"/>
        </w:rPr>
        <w:t>respondenten</w:t>
      </w:r>
      <w:r w:rsidR="00BF4C18" w:rsidRPr="00E13B66">
        <w:rPr>
          <w:rFonts w:ascii="Calibri" w:hAnsi="Calibri" w:cs="Calibri"/>
        </w:rPr>
        <w:t xml:space="preserve"> </w:t>
      </w:r>
      <w:r w:rsidRPr="00E13B66">
        <w:rPr>
          <w:rFonts w:ascii="Calibri" w:hAnsi="Calibri" w:cs="Calibri"/>
        </w:rPr>
        <w:t xml:space="preserve">(netto respons) vergeleken met de kenmerken </w:t>
      </w:r>
      <w:r w:rsidR="008C5C80" w:rsidRPr="00E13B66">
        <w:rPr>
          <w:rFonts w:ascii="Calibri" w:hAnsi="Calibri" w:cs="Calibri"/>
        </w:rPr>
        <w:t>van de totale steekproef (netto verstuurd)</w:t>
      </w:r>
      <w:r w:rsidR="00C55409" w:rsidRPr="00E13B66">
        <w:rPr>
          <w:rFonts w:ascii="Calibri" w:hAnsi="Calibri" w:cs="Calibri"/>
        </w:rPr>
        <w:t xml:space="preserve">. Een tweede vergelijking is gemaakt tussen de kenmerken van de respondenten en de non-respondenten, dit zijn </w:t>
      </w:r>
      <w:r w:rsidRPr="00E13B66">
        <w:rPr>
          <w:rFonts w:ascii="Calibri" w:hAnsi="Calibri" w:cs="Calibri"/>
        </w:rPr>
        <w:t xml:space="preserve">de </w:t>
      </w:r>
      <w:r w:rsidR="00212DC3" w:rsidRPr="00E13B66">
        <w:rPr>
          <w:rFonts w:ascii="Calibri" w:hAnsi="Calibri" w:cs="Calibri"/>
        </w:rPr>
        <w:t>patiënten</w:t>
      </w:r>
      <w:r w:rsidRPr="00E13B66">
        <w:rPr>
          <w:rFonts w:ascii="Calibri" w:hAnsi="Calibri" w:cs="Calibri"/>
        </w:rPr>
        <w:t xml:space="preserve"> die geen vragenlijst hebben geretourneerd of hebben aangegeven niet deel te wil</w:t>
      </w:r>
      <w:r w:rsidR="00C55409" w:rsidRPr="00E13B66">
        <w:rPr>
          <w:rFonts w:ascii="Calibri" w:hAnsi="Calibri" w:cs="Calibri"/>
        </w:rPr>
        <w:t>len nemen aan het onderzoek</w:t>
      </w:r>
      <w:r w:rsidRPr="00E13B66">
        <w:rPr>
          <w:rFonts w:ascii="Calibri" w:hAnsi="Calibri" w:cs="Calibri"/>
        </w:rPr>
        <w:t>.</w:t>
      </w:r>
      <w:r w:rsidR="008C5C80" w:rsidRPr="00E13B66">
        <w:rPr>
          <w:rFonts w:ascii="Calibri" w:hAnsi="Calibri" w:cs="Calibri"/>
        </w:rPr>
        <w:t xml:space="preserve"> </w:t>
      </w:r>
      <w:r w:rsidR="00C55409" w:rsidRPr="00E13B66">
        <w:rPr>
          <w:rFonts w:ascii="Calibri" w:hAnsi="Calibri" w:cs="Calibri"/>
        </w:rPr>
        <w:t xml:space="preserve">De vergelijking tussen de drie </w:t>
      </w:r>
      <w:r w:rsidRPr="00E13B66">
        <w:rPr>
          <w:rFonts w:ascii="Calibri" w:hAnsi="Calibri" w:cs="Calibri"/>
        </w:rPr>
        <w:t xml:space="preserve">groepen </w:t>
      </w:r>
      <w:r w:rsidR="00C55409" w:rsidRPr="00E13B66">
        <w:rPr>
          <w:rFonts w:ascii="Calibri" w:hAnsi="Calibri" w:cs="Calibri"/>
        </w:rPr>
        <w:t xml:space="preserve">vindt plaats op basis van: </w:t>
      </w:r>
      <w:r w:rsidRPr="00E13B66">
        <w:rPr>
          <w:rFonts w:ascii="Calibri" w:hAnsi="Calibri" w:cs="Calibri"/>
        </w:rPr>
        <w:t xml:space="preserve">leeftijd, </w:t>
      </w:r>
      <w:r w:rsidR="001F046E">
        <w:rPr>
          <w:rFonts w:ascii="Calibri" w:hAnsi="Calibri" w:cs="Calibri"/>
        </w:rPr>
        <w:t>g</w:t>
      </w:r>
      <w:r w:rsidRPr="00E13B66">
        <w:rPr>
          <w:rFonts w:ascii="Calibri" w:hAnsi="Calibri" w:cs="Calibri"/>
        </w:rPr>
        <w:t xml:space="preserve">eslacht, </w:t>
      </w:r>
      <w:r w:rsidR="00723C94">
        <w:rPr>
          <w:rFonts w:ascii="Calibri" w:hAnsi="Calibri" w:cs="Calibri"/>
        </w:rPr>
        <w:t>dagdeel</w:t>
      </w:r>
      <w:r w:rsidRPr="00E13B66">
        <w:rPr>
          <w:rFonts w:ascii="Calibri" w:hAnsi="Calibri" w:cs="Calibri"/>
        </w:rPr>
        <w:t xml:space="preserve"> waarop het eerst</w:t>
      </w:r>
      <w:r w:rsidR="00723C94">
        <w:rPr>
          <w:rFonts w:ascii="Calibri" w:hAnsi="Calibri" w:cs="Calibri"/>
        </w:rPr>
        <w:t>e contact heeft plaatsgevonden en de triagecode.</w:t>
      </w:r>
    </w:p>
    <w:p w:rsidR="008C5C80" w:rsidRPr="00E13B66" w:rsidRDefault="008C5C80" w:rsidP="008F7959">
      <w:pPr>
        <w:spacing w:line="360" w:lineRule="auto"/>
        <w:outlineLvl w:val="1"/>
        <w:rPr>
          <w:rFonts w:ascii="Calibri" w:hAnsi="Calibri" w:cs="Calibri"/>
        </w:rPr>
      </w:pPr>
    </w:p>
    <w:tbl>
      <w:tblPr>
        <w:tblW w:w="5118" w:type="pct"/>
        <w:tblLayout w:type="fixed"/>
        <w:tblCellMar>
          <w:left w:w="70" w:type="dxa"/>
          <w:right w:w="70" w:type="dxa"/>
        </w:tblCellMar>
        <w:tblLook w:val="0000" w:firstRow="0" w:lastRow="0" w:firstColumn="0" w:lastColumn="0" w:noHBand="0" w:noVBand="0"/>
      </w:tblPr>
      <w:tblGrid>
        <w:gridCol w:w="1490"/>
        <w:gridCol w:w="849"/>
        <w:gridCol w:w="850"/>
        <w:gridCol w:w="1135"/>
        <w:gridCol w:w="992"/>
        <w:gridCol w:w="850"/>
        <w:gridCol w:w="1275"/>
        <w:gridCol w:w="994"/>
        <w:gridCol w:w="994"/>
      </w:tblGrid>
      <w:tr w:rsidR="008C5C80" w:rsidRPr="002E238A" w:rsidTr="007072FF">
        <w:trPr>
          <w:trHeight w:val="255"/>
        </w:trPr>
        <w:tc>
          <w:tcPr>
            <w:tcW w:w="5000" w:type="pct"/>
            <w:gridSpan w:val="9"/>
            <w:tcBorders>
              <w:bottom w:val="single" w:sz="4" w:space="0" w:color="auto"/>
            </w:tcBorders>
            <w:shd w:val="clear" w:color="auto" w:fill="auto"/>
            <w:noWrap/>
            <w:vAlign w:val="bottom"/>
          </w:tcPr>
          <w:p w:rsidR="008C5C80" w:rsidRPr="002E238A" w:rsidRDefault="008C5C80">
            <w:pPr>
              <w:rPr>
                <w:rFonts w:ascii="Calibri" w:hAnsi="Calibri" w:cs="Calibri"/>
                <w:b/>
                <w:sz w:val="22"/>
                <w:szCs w:val="22"/>
              </w:rPr>
            </w:pPr>
            <w:r w:rsidRPr="002E238A">
              <w:rPr>
                <w:rFonts w:ascii="Calibri" w:hAnsi="Calibri" w:cs="Calibri"/>
                <w:b/>
                <w:sz w:val="22"/>
                <w:szCs w:val="22"/>
              </w:rPr>
              <w:t>Tabel 3.1 Kenmerken van de steekproef, respondenten en non-respondenten</w:t>
            </w:r>
          </w:p>
        </w:tc>
      </w:tr>
      <w:tr w:rsidR="00F4011D" w:rsidRPr="002E238A" w:rsidTr="00F4011D">
        <w:trPr>
          <w:trHeight w:val="255"/>
        </w:trPr>
        <w:tc>
          <w:tcPr>
            <w:tcW w:w="790" w:type="pct"/>
            <w:tcBorders>
              <w:top w:val="single" w:sz="4" w:space="0" w:color="auto"/>
            </w:tcBorders>
            <w:shd w:val="clear" w:color="auto" w:fill="auto"/>
            <w:noWrap/>
            <w:vAlign w:val="bottom"/>
          </w:tcPr>
          <w:p w:rsidR="008C5C80" w:rsidRPr="002E238A" w:rsidRDefault="008C5C80">
            <w:pPr>
              <w:rPr>
                <w:rFonts w:ascii="Calibri" w:hAnsi="Calibri" w:cs="Calibri"/>
                <w:b/>
                <w:sz w:val="22"/>
                <w:szCs w:val="22"/>
              </w:rPr>
            </w:pPr>
          </w:p>
        </w:tc>
        <w:tc>
          <w:tcPr>
            <w:tcW w:w="901" w:type="pct"/>
            <w:gridSpan w:val="2"/>
            <w:tcBorders>
              <w:top w:val="single" w:sz="4" w:space="0" w:color="auto"/>
              <w:bottom w:val="single" w:sz="4" w:space="0" w:color="auto"/>
            </w:tcBorders>
            <w:shd w:val="clear" w:color="auto" w:fill="auto"/>
            <w:noWrap/>
          </w:tcPr>
          <w:p w:rsidR="008C5C80" w:rsidRPr="002E238A" w:rsidRDefault="008C5C80" w:rsidP="00F4011D">
            <w:pPr>
              <w:jc w:val="right"/>
              <w:rPr>
                <w:rFonts w:ascii="Calibri" w:hAnsi="Calibri" w:cs="Calibri"/>
                <w:b/>
                <w:sz w:val="22"/>
                <w:szCs w:val="22"/>
              </w:rPr>
            </w:pPr>
            <w:r w:rsidRPr="002E238A">
              <w:rPr>
                <w:rFonts w:ascii="Calibri" w:hAnsi="Calibri" w:cs="Calibri"/>
                <w:b/>
                <w:sz w:val="22"/>
                <w:szCs w:val="22"/>
              </w:rPr>
              <w:t>Steekproef</w:t>
            </w:r>
          </w:p>
        </w:tc>
        <w:tc>
          <w:tcPr>
            <w:tcW w:w="602" w:type="pct"/>
            <w:tcBorders>
              <w:top w:val="single" w:sz="4" w:space="0" w:color="auto"/>
            </w:tcBorders>
            <w:shd w:val="clear" w:color="auto" w:fill="auto"/>
            <w:noWrap/>
          </w:tcPr>
          <w:p w:rsidR="008C5C80" w:rsidRPr="002E238A" w:rsidRDefault="008C5C80" w:rsidP="00F4011D">
            <w:pPr>
              <w:jc w:val="right"/>
              <w:rPr>
                <w:rFonts w:ascii="Calibri" w:hAnsi="Calibri" w:cs="Calibri"/>
                <w:b/>
                <w:sz w:val="22"/>
                <w:szCs w:val="22"/>
                <w:vertAlign w:val="superscript"/>
              </w:rPr>
            </w:pPr>
            <w:r w:rsidRPr="002E238A">
              <w:rPr>
                <w:rFonts w:ascii="Calibri" w:hAnsi="Calibri" w:cs="Calibri"/>
                <w:b/>
                <w:sz w:val="22"/>
                <w:szCs w:val="22"/>
              </w:rPr>
              <w:t>p-waarde</w:t>
            </w:r>
            <w:r w:rsidR="007B271C" w:rsidRPr="002E238A">
              <w:rPr>
                <w:rFonts w:ascii="Calibri" w:hAnsi="Calibri" w:cs="Calibri"/>
                <w:b/>
                <w:sz w:val="22"/>
                <w:szCs w:val="22"/>
                <w:vertAlign w:val="superscript"/>
              </w:rPr>
              <w:t>a</w:t>
            </w:r>
          </w:p>
        </w:tc>
        <w:tc>
          <w:tcPr>
            <w:tcW w:w="977" w:type="pct"/>
            <w:gridSpan w:val="2"/>
            <w:tcBorders>
              <w:top w:val="single" w:sz="4" w:space="0" w:color="auto"/>
              <w:bottom w:val="single" w:sz="4" w:space="0" w:color="auto"/>
            </w:tcBorders>
            <w:shd w:val="clear" w:color="auto" w:fill="auto"/>
            <w:noWrap/>
          </w:tcPr>
          <w:p w:rsidR="008C5C80" w:rsidRPr="002E238A" w:rsidRDefault="008C5C80" w:rsidP="00F4011D">
            <w:pPr>
              <w:jc w:val="right"/>
              <w:rPr>
                <w:rFonts w:ascii="Calibri" w:hAnsi="Calibri" w:cs="Calibri"/>
                <w:b/>
                <w:sz w:val="22"/>
                <w:szCs w:val="22"/>
              </w:rPr>
            </w:pPr>
            <w:r w:rsidRPr="002E238A">
              <w:rPr>
                <w:rFonts w:ascii="Calibri" w:hAnsi="Calibri" w:cs="Calibri"/>
                <w:b/>
                <w:sz w:val="22"/>
                <w:szCs w:val="22"/>
              </w:rPr>
              <w:t>Respondenten</w:t>
            </w:r>
          </w:p>
        </w:tc>
        <w:tc>
          <w:tcPr>
            <w:tcW w:w="676" w:type="pct"/>
            <w:tcBorders>
              <w:top w:val="single" w:sz="4" w:space="0" w:color="auto"/>
            </w:tcBorders>
            <w:shd w:val="clear" w:color="auto" w:fill="auto"/>
            <w:noWrap/>
          </w:tcPr>
          <w:p w:rsidR="008C5C80" w:rsidRPr="002E238A" w:rsidRDefault="001564DC" w:rsidP="00F4011D">
            <w:pPr>
              <w:jc w:val="right"/>
              <w:rPr>
                <w:rFonts w:ascii="Calibri" w:hAnsi="Calibri" w:cs="Calibri"/>
                <w:b/>
                <w:sz w:val="22"/>
                <w:szCs w:val="22"/>
                <w:vertAlign w:val="superscript"/>
              </w:rPr>
            </w:pPr>
            <w:r w:rsidRPr="002E238A">
              <w:rPr>
                <w:rFonts w:ascii="Calibri" w:hAnsi="Calibri" w:cs="Calibri"/>
                <w:b/>
                <w:sz w:val="22"/>
                <w:szCs w:val="22"/>
              </w:rPr>
              <w:t>p-waarde</w:t>
            </w:r>
            <w:r w:rsidR="007B271C" w:rsidRPr="002E238A">
              <w:rPr>
                <w:rFonts w:ascii="Calibri" w:hAnsi="Calibri" w:cs="Calibri"/>
                <w:b/>
                <w:sz w:val="22"/>
                <w:szCs w:val="22"/>
                <w:vertAlign w:val="superscript"/>
              </w:rPr>
              <w:t>b</w:t>
            </w:r>
          </w:p>
        </w:tc>
        <w:tc>
          <w:tcPr>
            <w:tcW w:w="1054" w:type="pct"/>
            <w:gridSpan w:val="2"/>
            <w:tcBorders>
              <w:top w:val="single" w:sz="4" w:space="0" w:color="auto"/>
              <w:bottom w:val="single" w:sz="4" w:space="0" w:color="auto"/>
            </w:tcBorders>
            <w:shd w:val="clear" w:color="auto" w:fill="auto"/>
            <w:noWrap/>
          </w:tcPr>
          <w:p w:rsidR="008C5C80" w:rsidRPr="002E238A" w:rsidRDefault="008C5C80" w:rsidP="00F4011D">
            <w:pPr>
              <w:jc w:val="right"/>
              <w:rPr>
                <w:rFonts w:ascii="Calibri" w:hAnsi="Calibri" w:cs="Calibri"/>
                <w:b/>
                <w:sz w:val="22"/>
                <w:szCs w:val="22"/>
              </w:rPr>
            </w:pPr>
            <w:r w:rsidRPr="002E238A">
              <w:rPr>
                <w:rFonts w:ascii="Calibri" w:hAnsi="Calibri" w:cs="Calibri"/>
                <w:b/>
                <w:sz w:val="22"/>
                <w:szCs w:val="22"/>
              </w:rPr>
              <w:t>Non</w:t>
            </w:r>
            <w:r w:rsidR="00F4011D" w:rsidRPr="002E238A">
              <w:rPr>
                <w:rFonts w:ascii="Calibri" w:hAnsi="Calibri" w:cs="Calibri"/>
                <w:b/>
                <w:sz w:val="22"/>
                <w:szCs w:val="22"/>
              </w:rPr>
              <w:t>-</w:t>
            </w:r>
            <w:r w:rsidRPr="002E238A">
              <w:rPr>
                <w:rFonts w:ascii="Calibri" w:hAnsi="Calibri" w:cs="Calibri"/>
                <w:b/>
                <w:sz w:val="22"/>
                <w:szCs w:val="22"/>
              </w:rPr>
              <w:t>respondenten</w:t>
            </w:r>
          </w:p>
        </w:tc>
      </w:tr>
      <w:tr w:rsidR="00F4011D" w:rsidRPr="002E238A" w:rsidTr="00F4011D">
        <w:trPr>
          <w:trHeight w:val="255"/>
        </w:trPr>
        <w:tc>
          <w:tcPr>
            <w:tcW w:w="790" w:type="pct"/>
            <w:tcBorders>
              <w:bottom w:val="single" w:sz="4" w:space="0" w:color="auto"/>
            </w:tcBorders>
            <w:shd w:val="clear" w:color="auto" w:fill="auto"/>
            <w:noWrap/>
            <w:vAlign w:val="bottom"/>
          </w:tcPr>
          <w:p w:rsidR="008C5C80" w:rsidRPr="002E238A" w:rsidRDefault="008C5C80">
            <w:pPr>
              <w:rPr>
                <w:rFonts w:ascii="Calibri" w:hAnsi="Calibri" w:cs="Calibri"/>
                <w:b/>
                <w:sz w:val="22"/>
                <w:szCs w:val="22"/>
              </w:rPr>
            </w:pPr>
          </w:p>
        </w:tc>
        <w:tc>
          <w:tcPr>
            <w:tcW w:w="450" w:type="pct"/>
            <w:tcBorders>
              <w:bottom w:val="single" w:sz="4" w:space="0" w:color="auto"/>
            </w:tcBorders>
            <w:shd w:val="clear" w:color="auto" w:fill="auto"/>
            <w:noWrap/>
          </w:tcPr>
          <w:p w:rsidR="008C5C80" w:rsidRPr="002E238A" w:rsidRDefault="007B271C" w:rsidP="00F4011D">
            <w:pPr>
              <w:jc w:val="right"/>
              <w:rPr>
                <w:rFonts w:ascii="Calibri" w:hAnsi="Calibri" w:cs="Calibri"/>
                <w:b/>
                <w:sz w:val="22"/>
                <w:szCs w:val="22"/>
              </w:rPr>
            </w:pPr>
            <w:r w:rsidRPr="002E238A">
              <w:rPr>
                <w:rFonts w:ascii="Calibri" w:hAnsi="Calibri" w:cs="Calibri"/>
                <w:b/>
                <w:sz w:val="22"/>
                <w:szCs w:val="22"/>
              </w:rPr>
              <w:t>Gem.</w:t>
            </w:r>
          </w:p>
        </w:tc>
        <w:tc>
          <w:tcPr>
            <w:tcW w:w="451" w:type="pct"/>
            <w:tcBorders>
              <w:bottom w:val="single" w:sz="4" w:space="0" w:color="auto"/>
            </w:tcBorders>
            <w:shd w:val="clear" w:color="auto" w:fill="auto"/>
            <w:noWrap/>
          </w:tcPr>
          <w:p w:rsidR="008C5C80" w:rsidRPr="002E238A" w:rsidRDefault="007B271C" w:rsidP="00F4011D">
            <w:pPr>
              <w:jc w:val="right"/>
              <w:rPr>
                <w:rFonts w:ascii="Calibri" w:hAnsi="Calibri" w:cs="Calibri"/>
                <w:b/>
                <w:sz w:val="22"/>
                <w:szCs w:val="22"/>
              </w:rPr>
            </w:pPr>
            <w:r w:rsidRPr="002E238A">
              <w:rPr>
                <w:rFonts w:ascii="Calibri" w:hAnsi="Calibri" w:cs="Calibri"/>
                <w:b/>
                <w:sz w:val="22"/>
                <w:szCs w:val="22"/>
              </w:rPr>
              <w:t>N</w:t>
            </w:r>
          </w:p>
        </w:tc>
        <w:tc>
          <w:tcPr>
            <w:tcW w:w="602" w:type="pct"/>
            <w:tcBorders>
              <w:bottom w:val="single" w:sz="4" w:space="0" w:color="auto"/>
            </w:tcBorders>
            <w:shd w:val="clear" w:color="auto" w:fill="auto"/>
            <w:noWrap/>
          </w:tcPr>
          <w:p w:rsidR="008C5C80" w:rsidRPr="002E238A" w:rsidRDefault="008C5C80" w:rsidP="00F4011D">
            <w:pPr>
              <w:jc w:val="right"/>
              <w:rPr>
                <w:rFonts w:ascii="Calibri" w:hAnsi="Calibri" w:cs="Calibri"/>
                <w:b/>
                <w:sz w:val="22"/>
                <w:szCs w:val="22"/>
              </w:rPr>
            </w:pPr>
          </w:p>
        </w:tc>
        <w:tc>
          <w:tcPr>
            <w:tcW w:w="526" w:type="pct"/>
            <w:tcBorders>
              <w:bottom w:val="single" w:sz="4" w:space="0" w:color="auto"/>
            </w:tcBorders>
            <w:shd w:val="clear" w:color="auto" w:fill="auto"/>
            <w:noWrap/>
          </w:tcPr>
          <w:p w:rsidR="008C5C80" w:rsidRPr="002E238A" w:rsidRDefault="007B271C" w:rsidP="00F4011D">
            <w:pPr>
              <w:jc w:val="right"/>
              <w:rPr>
                <w:rFonts w:ascii="Calibri" w:hAnsi="Calibri" w:cs="Calibri"/>
                <w:b/>
                <w:sz w:val="22"/>
                <w:szCs w:val="22"/>
              </w:rPr>
            </w:pPr>
            <w:r w:rsidRPr="002E238A">
              <w:rPr>
                <w:rFonts w:ascii="Calibri" w:hAnsi="Calibri" w:cs="Calibri"/>
                <w:b/>
                <w:sz w:val="22"/>
                <w:szCs w:val="22"/>
              </w:rPr>
              <w:t>Gem.</w:t>
            </w:r>
          </w:p>
        </w:tc>
        <w:tc>
          <w:tcPr>
            <w:tcW w:w="451" w:type="pct"/>
            <w:tcBorders>
              <w:bottom w:val="single" w:sz="4" w:space="0" w:color="auto"/>
            </w:tcBorders>
            <w:shd w:val="clear" w:color="auto" w:fill="auto"/>
            <w:noWrap/>
          </w:tcPr>
          <w:p w:rsidR="008C5C80" w:rsidRPr="002E238A" w:rsidRDefault="007B271C" w:rsidP="00F4011D">
            <w:pPr>
              <w:jc w:val="right"/>
              <w:rPr>
                <w:rFonts w:ascii="Calibri" w:hAnsi="Calibri" w:cs="Calibri"/>
                <w:b/>
                <w:sz w:val="22"/>
                <w:szCs w:val="22"/>
              </w:rPr>
            </w:pPr>
            <w:r w:rsidRPr="002E238A">
              <w:rPr>
                <w:rFonts w:ascii="Calibri" w:hAnsi="Calibri" w:cs="Calibri"/>
                <w:b/>
                <w:sz w:val="22"/>
                <w:szCs w:val="22"/>
              </w:rPr>
              <w:t>N</w:t>
            </w:r>
          </w:p>
        </w:tc>
        <w:tc>
          <w:tcPr>
            <w:tcW w:w="676" w:type="pct"/>
            <w:tcBorders>
              <w:bottom w:val="single" w:sz="4" w:space="0" w:color="auto"/>
            </w:tcBorders>
            <w:shd w:val="clear" w:color="auto" w:fill="auto"/>
            <w:noWrap/>
          </w:tcPr>
          <w:p w:rsidR="008C5C80" w:rsidRPr="002E238A" w:rsidRDefault="008C5C80" w:rsidP="00F4011D">
            <w:pPr>
              <w:jc w:val="right"/>
              <w:rPr>
                <w:rFonts w:ascii="Calibri" w:hAnsi="Calibri" w:cs="Calibri"/>
                <w:b/>
                <w:sz w:val="22"/>
                <w:szCs w:val="22"/>
              </w:rPr>
            </w:pPr>
          </w:p>
        </w:tc>
        <w:tc>
          <w:tcPr>
            <w:tcW w:w="527" w:type="pct"/>
            <w:tcBorders>
              <w:bottom w:val="single" w:sz="4" w:space="0" w:color="auto"/>
            </w:tcBorders>
            <w:shd w:val="clear" w:color="auto" w:fill="auto"/>
            <w:noWrap/>
          </w:tcPr>
          <w:p w:rsidR="008C5C80" w:rsidRPr="002E238A" w:rsidRDefault="00252970" w:rsidP="00F4011D">
            <w:pPr>
              <w:jc w:val="right"/>
              <w:rPr>
                <w:rFonts w:ascii="Calibri" w:hAnsi="Calibri" w:cs="Calibri"/>
                <w:b/>
                <w:sz w:val="22"/>
                <w:szCs w:val="22"/>
              </w:rPr>
            </w:pPr>
            <w:r w:rsidRPr="002E238A">
              <w:rPr>
                <w:rFonts w:ascii="Calibri" w:hAnsi="Calibri" w:cs="Calibri"/>
                <w:b/>
                <w:sz w:val="22"/>
                <w:szCs w:val="22"/>
              </w:rPr>
              <w:t>Gem.</w:t>
            </w:r>
          </w:p>
        </w:tc>
        <w:tc>
          <w:tcPr>
            <w:tcW w:w="528" w:type="pct"/>
            <w:tcBorders>
              <w:bottom w:val="single" w:sz="4" w:space="0" w:color="auto"/>
            </w:tcBorders>
            <w:shd w:val="clear" w:color="auto" w:fill="auto"/>
            <w:noWrap/>
          </w:tcPr>
          <w:p w:rsidR="008C5C80" w:rsidRPr="002E238A" w:rsidRDefault="00252970" w:rsidP="00F4011D">
            <w:pPr>
              <w:jc w:val="right"/>
              <w:rPr>
                <w:rFonts w:ascii="Calibri" w:hAnsi="Calibri" w:cs="Calibri"/>
                <w:b/>
                <w:sz w:val="22"/>
                <w:szCs w:val="22"/>
              </w:rPr>
            </w:pPr>
            <w:r w:rsidRPr="002E238A">
              <w:rPr>
                <w:rFonts w:ascii="Calibri" w:hAnsi="Calibri" w:cs="Calibri"/>
                <w:b/>
                <w:sz w:val="22"/>
                <w:szCs w:val="22"/>
              </w:rPr>
              <w:t>N</w:t>
            </w:r>
          </w:p>
        </w:tc>
      </w:tr>
      <w:tr w:rsidR="00F4011D" w:rsidRPr="002E238A" w:rsidTr="00F4011D">
        <w:trPr>
          <w:trHeight w:val="255"/>
        </w:trPr>
        <w:tc>
          <w:tcPr>
            <w:tcW w:w="790" w:type="pct"/>
            <w:tcBorders>
              <w:top w:val="single" w:sz="4" w:space="0" w:color="auto"/>
            </w:tcBorders>
            <w:shd w:val="clear" w:color="auto" w:fill="auto"/>
            <w:noWrap/>
            <w:vAlign w:val="bottom"/>
          </w:tcPr>
          <w:p w:rsidR="008C5C80" w:rsidRPr="002E238A" w:rsidRDefault="00723C94">
            <w:pPr>
              <w:rPr>
                <w:rFonts w:ascii="Calibri" w:hAnsi="Calibri" w:cs="Calibri"/>
                <w:b/>
                <w:bCs/>
                <w:sz w:val="22"/>
                <w:szCs w:val="22"/>
              </w:rPr>
            </w:pPr>
            <w:r w:rsidRPr="002E238A">
              <w:rPr>
                <w:rFonts w:ascii="Calibri" w:hAnsi="Calibri" w:cs="Calibri"/>
                <w:b/>
                <w:bCs/>
                <w:sz w:val="22"/>
                <w:szCs w:val="22"/>
              </w:rPr>
              <w:t>Leeftijd</w:t>
            </w:r>
          </w:p>
        </w:tc>
        <w:tc>
          <w:tcPr>
            <w:tcW w:w="450" w:type="pct"/>
            <w:tcBorders>
              <w:top w:val="single" w:sz="4" w:space="0" w:color="auto"/>
            </w:tcBorders>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48,0</w:t>
            </w:r>
          </w:p>
        </w:tc>
        <w:tc>
          <w:tcPr>
            <w:tcW w:w="451" w:type="pct"/>
            <w:tcBorders>
              <w:top w:val="single" w:sz="4" w:space="0" w:color="auto"/>
            </w:tcBorders>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12531</w:t>
            </w:r>
          </w:p>
        </w:tc>
        <w:tc>
          <w:tcPr>
            <w:tcW w:w="602" w:type="pct"/>
            <w:tcBorders>
              <w:top w:val="single" w:sz="4" w:space="0" w:color="auto"/>
            </w:tcBorders>
            <w:shd w:val="clear" w:color="auto" w:fill="auto"/>
            <w:noWrap/>
          </w:tcPr>
          <w:p w:rsidR="008C5C80" w:rsidRPr="002E238A" w:rsidRDefault="007D1443" w:rsidP="007D1443">
            <w:pPr>
              <w:jc w:val="right"/>
              <w:rPr>
                <w:rFonts w:ascii="Calibri" w:hAnsi="Calibri" w:cs="Calibri"/>
                <w:sz w:val="22"/>
                <w:szCs w:val="22"/>
              </w:rPr>
            </w:pPr>
            <w:r>
              <w:rPr>
                <w:rFonts w:ascii="Calibri" w:hAnsi="Calibri" w:cs="Calibri"/>
                <w:sz w:val="22"/>
                <w:szCs w:val="22"/>
              </w:rPr>
              <w:t>&lt;</w:t>
            </w:r>
            <w:r w:rsidR="007B271C" w:rsidRPr="002E238A">
              <w:rPr>
                <w:rFonts w:ascii="Calibri" w:hAnsi="Calibri" w:cs="Calibri"/>
                <w:sz w:val="22"/>
                <w:szCs w:val="22"/>
              </w:rPr>
              <w:t>0,0</w:t>
            </w:r>
            <w:r>
              <w:rPr>
                <w:rFonts w:ascii="Calibri" w:hAnsi="Calibri" w:cs="Calibri"/>
                <w:sz w:val="22"/>
                <w:szCs w:val="22"/>
              </w:rPr>
              <w:t>1</w:t>
            </w:r>
          </w:p>
        </w:tc>
        <w:tc>
          <w:tcPr>
            <w:tcW w:w="526" w:type="pct"/>
            <w:tcBorders>
              <w:top w:val="single" w:sz="4" w:space="0" w:color="auto"/>
            </w:tcBorders>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53,2</w:t>
            </w:r>
          </w:p>
        </w:tc>
        <w:tc>
          <w:tcPr>
            <w:tcW w:w="451" w:type="pct"/>
            <w:tcBorders>
              <w:top w:val="single" w:sz="4" w:space="0" w:color="auto"/>
            </w:tcBorders>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5141</w:t>
            </w:r>
          </w:p>
        </w:tc>
        <w:tc>
          <w:tcPr>
            <w:tcW w:w="676" w:type="pct"/>
            <w:tcBorders>
              <w:top w:val="single" w:sz="4" w:space="0" w:color="auto"/>
            </w:tcBorders>
            <w:shd w:val="clear" w:color="auto" w:fill="auto"/>
            <w:noWrap/>
          </w:tcPr>
          <w:p w:rsidR="008C5C80" w:rsidRPr="002E238A" w:rsidRDefault="007D1443" w:rsidP="00F4011D">
            <w:pPr>
              <w:jc w:val="right"/>
              <w:rPr>
                <w:rFonts w:ascii="Calibri" w:hAnsi="Calibri" w:cs="Calibri"/>
                <w:sz w:val="22"/>
                <w:szCs w:val="22"/>
              </w:rPr>
            </w:pPr>
            <w:r>
              <w:rPr>
                <w:rFonts w:ascii="Calibri" w:hAnsi="Calibri" w:cs="Calibri"/>
                <w:sz w:val="22"/>
                <w:szCs w:val="22"/>
              </w:rPr>
              <w:t>&lt;</w:t>
            </w:r>
            <w:r w:rsidRPr="002E238A">
              <w:rPr>
                <w:rFonts w:ascii="Calibri" w:hAnsi="Calibri" w:cs="Calibri"/>
                <w:sz w:val="22"/>
                <w:szCs w:val="22"/>
              </w:rPr>
              <w:t>0,0</w:t>
            </w:r>
            <w:r>
              <w:rPr>
                <w:rFonts w:ascii="Calibri" w:hAnsi="Calibri" w:cs="Calibri"/>
                <w:sz w:val="22"/>
                <w:szCs w:val="22"/>
              </w:rPr>
              <w:t>1</w:t>
            </w:r>
          </w:p>
        </w:tc>
        <w:tc>
          <w:tcPr>
            <w:tcW w:w="527" w:type="pct"/>
            <w:tcBorders>
              <w:top w:val="single" w:sz="4" w:space="0" w:color="auto"/>
            </w:tcBorders>
            <w:shd w:val="clear" w:color="auto" w:fill="auto"/>
            <w:noWrap/>
          </w:tcPr>
          <w:p w:rsidR="008C5C80" w:rsidRPr="002E238A" w:rsidRDefault="00252970" w:rsidP="00F4011D">
            <w:pPr>
              <w:jc w:val="right"/>
              <w:rPr>
                <w:rFonts w:ascii="Calibri" w:hAnsi="Calibri" w:cs="Calibri"/>
                <w:sz w:val="22"/>
                <w:szCs w:val="22"/>
              </w:rPr>
            </w:pPr>
            <w:r w:rsidRPr="002E238A">
              <w:rPr>
                <w:rFonts w:ascii="Calibri" w:hAnsi="Calibri" w:cs="Calibri"/>
                <w:sz w:val="22"/>
                <w:szCs w:val="22"/>
              </w:rPr>
              <w:t>44,5</w:t>
            </w:r>
          </w:p>
        </w:tc>
        <w:tc>
          <w:tcPr>
            <w:tcW w:w="528" w:type="pct"/>
            <w:tcBorders>
              <w:top w:val="single" w:sz="4" w:space="0" w:color="auto"/>
            </w:tcBorders>
            <w:shd w:val="clear" w:color="auto" w:fill="auto"/>
            <w:noWrap/>
          </w:tcPr>
          <w:p w:rsidR="008C5C80" w:rsidRPr="002E238A" w:rsidRDefault="00252970" w:rsidP="00F4011D">
            <w:pPr>
              <w:jc w:val="right"/>
              <w:rPr>
                <w:rFonts w:ascii="Calibri" w:hAnsi="Calibri" w:cs="Calibri"/>
                <w:sz w:val="22"/>
                <w:szCs w:val="22"/>
              </w:rPr>
            </w:pPr>
            <w:r w:rsidRPr="002E238A">
              <w:rPr>
                <w:rFonts w:ascii="Calibri" w:hAnsi="Calibri" w:cs="Calibri"/>
                <w:sz w:val="22"/>
                <w:szCs w:val="22"/>
              </w:rPr>
              <w:t>739</w:t>
            </w:r>
            <w:r w:rsidR="007072FF" w:rsidRPr="002E238A">
              <w:rPr>
                <w:rFonts w:ascii="Calibri" w:hAnsi="Calibri" w:cs="Calibri"/>
                <w:sz w:val="22"/>
                <w:szCs w:val="22"/>
              </w:rPr>
              <w:t>0</w:t>
            </w:r>
          </w:p>
        </w:tc>
      </w:tr>
      <w:tr w:rsidR="00F4011D" w:rsidRPr="002E238A" w:rsidTr="00F4011D">
        <w:trPr>
          <w:trHeight w:val="255"/>
        </w:trPr>
        <w:tc>
          <w:tcPr>
            <w:tcW w:w="790" w:type="pct"/>
            <w:shd w:val="clear" w:color="auto" w:fill="auto"/>
            <w:noWrap/>
            <w:vAlign w:val="bottom"/>
          </w:tcPr>
          <w:p w:rsidR="008C5C80" w:rsidRPr="002E238A" w:rsidRDefault="008C5C80">
            <w:pPr>
              <w:rPr>
                <w:rFonts w:ascii="Calibri" w:hAnsi="Calibri" w:cs="Calibri"/>
                <w:b/>
                <w:bCs/>
                <w:sz w:val="22"/>
                <w:szCs w:val="22"/>
              </w:rPr>
            </w:pPr>
            <w:r w:rsidRPr="002E238A">
              <w:rPr>
                <w:rFonts w:ascii="Calibri" w:hAnsi="Calibri" w:cs="Calibri"/>
                <w:b/>
                <w:bCs/>
                <w:sz w:val="22"/>
                <w:szCs w:val="22"/>
              </w:rPr>
              <w:t>Geslacht</w:t>
            </w:r>
          </w:p>
        </w:tc>
        <w:tc>
          <w:tcPr>
            <w:tcW w:w="450"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w:t>
            </w:r>
          </w:p>
        </w:tc>
        <w:tc>
          <w:tcPr>
            <w:tcW w:w="451" w:type="pct"/>
            <w:shd w:val="clear" w:color="auto" w:fill="auto"/>
            <w:noWrap/>
          </w:tcPr>
          <w:p w:rsidR="008C5C80" w:rsidRPr="002E238A" w:rsidRDefault="008C5C80" w:rsidP="00F4011D">
            <w:pPr>
              <w:jc w:val="right"/>
              <w:rPr>
                <w:rFonts w:ascii="Calibri" w:hAnsi="Calibri" w:cs="Calibri"/>
                <w:sz w:val="22"/>
                <w:szCs w:val="22"/>
              </w:rPr>
            </w:pPr>
          </w:p>
        </w:tc>
        <w:tc>
          <w:tcPr>
            <w:tcW w:w="602" w:type="pct"/>
            <w:shd w:val="clear" w:color="auto" w:fill="auto"/>
            <w:noWrap/>
          </w:tcPr>
          <w:p w:rsidR="008C5C80" w:rsidRPr="002E238A" w:rsidRDefault="007D1443" w:rsidP="00F4011D">
            <w:pPr>
              <w:jc w:val="right"/>
              <w:rPr>
                <w:rFonts w:ascii="Calibri" w:hAnsi="Calibri" w:cs="Calibri"/>
                <w:sz w:val="22"/>
                <w:szCs w:val="22"/>
              </w:rPr>
            </w:pPr>
            <w:r>
              <w:rPr>
                <w:rFonts w:ascii="Calibri" w:hAnsi="Calibri" w:cs="Calibri"/>
                <w:sz w:val="22"/>
                <w:szCs w:val="22"/>
              </w:rPr>
              <w:t>&lt;</w:t>
            </w:r>
            <w:r w:rsidRPr="002E238A">
              <w:rPr>
                <w:rFonts w:ascii="Calibri" w:hAnsi="Calibri" w:cs="Calibri"/>
                <w:sz w:val="22"/>
                <w:szCs w:val="22"/>
              </w:rPr>
              <w:t>0,0</w:t>
            </w:r>
            <w:r>
              <w:rPr>
                <w:rFonts w:ascii="Calibri" w:hAnsi="Calibri" w:cs="Calibri"/>
                <w:sz w:val="22"/>
                <w:szCs w:val="22"/>
              </w:rPr>
              <w:t>1</w:t>
            </w:r>
          </w:p>
        </w:tc>
        <w:tc>
          <w:tcPr>
            <w:tcW w:w="526"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w:t>
            </w:r>
          </w:p>
        </w:tc>
        <w:tc>
          <w:tcPr>
            <w:tcW w:w="451" w:type="pct"/>
            <w:shd w:val="clear" w:color="auto" w:fill="auto"/>
            <w:noWrap/>
          </w:tcPr>
          <w:p w:rsidR="008C5C80" w:rsidRPr="002E238A" w:rsidRDefault="008C5C80" w:rsidP="00F4011D">
            <w:pPr>
              <w:jc w:val="right"/>
              <w:rPr>
                <w:rFonts w:ascii="Calibri" w:hAnsi="Calibri" w:cs="Calibri"/>
                <w:sz w:val="22"/>
                <w:szCs w:val="22"/>
              </w:rPr>
            </w:pPr>
          </w:p>
        </w:tc>
        <w:tc>
          <w:tcPr>
            <w:tcW w:w="676" w:type="pct"/>
            <w:shd w:val="clear" w:color="auto" w:fill="auto"/>
            <w:noWrap/>
          </w:tcPr>
          <w:p w:rsidR="008C5C80" w:rsidRPr="002E238A" w:rsidRDefault="007D1443" w:rsidP="00F4011D">
            <w:pPr>
              <w:jc w:val="right"/>
              <w:rPr>
                <w:rFonts w:ascii="Calibri" w:hAnsi="Calibri" w:cs="Calibri"/>
                <w:sz w:val="22"/>
                <w:szCs w:val="22"/>
              </w:rPr>
            </w:pPr>
            <w:r>
              <w:rPr>
                <w:rFonts w:ascii="Calibri" w:hAnsi="Calibri" w:cs="Calibri"/>
                <w:sz w:val="22"/>
                <w:szCs w:val="22"/>
              </w:rPr>
              <w:t>&lt;</w:t>
            </w:r>
            <w:r w:rsidRPr="002E238A">
              <w:rPr>
                <w:rFonts w:ascii="Calibri" w:hAnsi="Calibri" w:cs="Calibri"/>
                <w:sz w:val="22"/>
                <w:szCs w:val="22"/>
              </w:rPr>
              <w:t>0,0</w:t>
            </w:r>
            <w:r>
              <w:rPr>
                <w:rFonts w:ascii="Calibri" w:hAnsi="Calibri" w:cs="Calibri"/>
                <w:sz w:val="22"/>
                <w:szCs w:val="22"/>
              </w:rPr>
              <w:t>1</w:t>
            </w:r>
          </w:p>
        </w:tc>
        <w:tc>
          <w:tcPr>
            <w:tcW w:w="527" w:type="pct"/>
            <w:shd w:val="clear" w:color="auto" w:fill="auto"/>
            <w:noWrap/>
          </w:tcPr>
          <w:p w:rsidR="008C5C80" w:rsidRPr="002E238A" w:rsidRDefault="008C5C80" w:rsidP="00F4011D">
            <w:pPr>
              <w:jc w:val="right"/>
              <w:rPr>
                <w:rFonts w:ascii="Calibri" w:hAnsi="Calibri" w:cs="Calibri"/>
                <w:sz w:val="22"/>
                <w:szCs w:val="22"/>
              </w:rPr>
            </w:pPr>
          </w:p>
        </w:tc>
        <w:tc>
          <w:tcPr>
            <w:tcW w:w="528" w:type="pct"/>
            <w:shd w:val="clear" w:color="auto" w:fill="auto"/>
            <w:noWrap/>
          </w:tcPr>
          <w:p w:rsidR="008C5C80" w:rsidRPr="002E238A" w:rsidRDefault="008C5C80" w:rsidP="00F4011D">
            <w:pPr>
              <w:jc w:val="right"/>
              <w:rPr>
                <w:rFonts w:ascii="Calibri" w:hAnsi="Calibri" w:cs="Calibri"/>
                <w:sz w:val="22"/>
                <w:szCs w:val="22"/>
              </w:rPr>
            </w:pPr>
          </w:p>
        </w:tc>
      </w:tr>
      <w:tr w:rsidR="00F4011D" w:rsidRPr="002E238A" w:rsidTr="00F4011D">
        <w:trPr>
          <w:trHeight w:val="255"/>
        </w:trPr>
        <w:tc>
          <w:tcPr>
            <w:tcW w:w="790" w:type="pct"/>
            <w:shd w:val="clear" w:color="auto" w:fill="auto"/>
            <w:noWrap/>
            <w:vAlign w:val="bottom"/>
          </w:tcPr>
          <w:p w:rsidR="008C5C80" w:rsidRPr="002E238A" w:rsidRDefault="008C5C80">
            <w:pPr>
              <w:rPr>
                <w:rFonts w:ascii="Calibri" w:hAnsi="Calibri" w:cs="Calibri"/>
                <w:sz w:val="22"/>
                <w:szCs w:val="22"/>
              </w:rPr>
            </w:pPr>
            <w:r w:rsidRPr="002E238A">
              <w:rPr>
                <w:rFonts w:ascii="Calibri" w:hAnsi="Calibri" w:cs="Calibri"/>
                <w:sz w:val="22"/>
                <w:szCs w:val="22"/>
              </w:rPr>
              <w:t>Man</w:t>
            </w:r>
          </w:p>
        </w:tc>
        <w:tc>
          <w:tcPr>
            <w:tcW w:w="450"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51,9</w:t>
            </w:r>
          </w:p>
        </w:tc>
        <w:tc>
          <w:tcPr>
            <w:tcW w:w="451"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6504</w:t>
            </w:r>
          </w:p>
        </w:tc>
        <w:tc>
          <w:tcPr>
            <w:tcW w:w="602" w:type="pct"/>
            <w:shd w:val="clear" w:color="auto" w:fill="auto"/>
            <w:noWrap/>
          </w:tcPr>
          <w:p w:rsidR="008C5C80" w:rsidRPr="002E238A" w:rsidRDefault="008C5C80" w:rsidP="00F4011D">
            <w:pPr>
              <w:jc w:val="right"/>
              <w:rPr>
                <w:rFonts w:ascii="Calibri" w:hAnsi="Calibri" w:cs="Calibri"/>
                <w:sz w:val="22"/>
                <w:szCs w:val="22"/>
              </w:rPr>
            </w:pPr>
          </w:p>
        </w:tc>
        <w:tc>
          <w:tcPr>
            <w:tcW w:w="526"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49,0</w:t>
            </w:r>
          </w:p>
        </w:tc>
        <w:tc>
          <w:tcPr>
            <w:tcW w:w="451"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2520</w:t>
            </w:r>
          </w:p>
        </w:tc>
        <w:tc>
          <w:tcPr>
            <w:tcW w:w="676" w:type="pct"/>
            <w:shd w:val="clear" w:color="auto" w:fill="auto"/>
            <w:noWrap/>
          </w:tcPr>
          <w:p w:rsidR="008C5C80" w:rsidRPr="002E238A" w:rsidRDefault="008C5C80" w:rsidP="00F4011D">
            <w:pPr>
              <w:jc w:val="right"/>
              <w:rPr>
                <w:rFonts w:ascii="Calibri" w:hAnsi="Calibri" w:cs="Calibri"/>
                <w:sz w:val="22"/>
                <w:szCs w:val="22"/>
              </w:rPr>
            </w:pPr>
          </w:p>
        </w:tc>
        <w:tc>
          <w:tcPr>
            <w:tcW w:w="527" w:type="pct"/>
            <w:shd w:val="clear" w:color="auto" w:fill="auto"/>
            <w:noWrap/>
          </w:tcPr>
          <w:p w:rsidR="008C5C80" w:rsidRPr="002E238A" w:rsidRDefault="00321C6C" w:rsidP="00F4011D">
            <w:pPr>
              <w:jc w:val="right"/>
              <w:rPr>
                <w:rFonts w:ascii="Calibri" w:hAnsi="Calibri" w:cs="Calibri"/>
                <w:sz w:val="22"/>
                <w:szCs w:val="22"/>
              </w:rPr>
            </w:pPr>
            <w:r w:rsidRPr="002E238A">
              <w:rPr>
                <w:rFonts w:ascii="Calibri" w:hAnsi="Calibri" w:cs="Calibri"/>
                <w:sz w:val="22"/>
                <w:szCs w:val="22"/>
              </w:rPr>
              <w:t>53,9</w:t>
            </w:r>
          </w:p>
        </w:tc>
        <w:tc>
          <w:tcPr>
            <w:tcW w:w="528" w:type="pct"/>
            <w:shd w:val="clear" w:color="auto" w:fill="auto"/>
            <w:noWrap/>
          </w:tcPr>
          <w:p w:rsidR="008C5C80" w:rsidRPr="002E238A" w:rsidRDefault="00321C6C" w:rsidP="00F4011D">
            <w:pPr>
              <w:jc w:val="right"/>
              <w:rPr>
                <w:rFonts w:ascii="Calibri" w:hAnsi="Calibri" w:cs="Calibri"/>
                <w:sz w:val="22"/>
                <w:szCs w:val="22"/>
              </w:rPr>
            </w:pPr>
            <w:r w:rsidRPr="002E238A">
              <w:rPr>
                <w:rFonts w:ascii="Calibri" w:hAnsi="Calibri" w:cs="Calibri"/>
                <w:sz w:val="22"/>
                <w:szCs w:val="22"/>
              </w:rPr>
              <w:t>398</w:t>
            </w:r>
            <w:r w:rsidR="007072FF" w:rsidRPr="002E238A">
              <w:rPr>
                <w:rFonts w:ascii="Calibri" w:hAnsi="Calibri" w:cs="Calibri"/>
                <w:sz w:val="22"/>
                <w:szCs w:val="22"/>
              </w:rPr>
              <w:t>4</w:t>
            </w:r>
          </w:p>
        </w:tc>
      </w:tr>
      <w:tr w:rsidR="00F4011D" w:rsidRPr="002E238A" w:rsidTr="00F4011D">
        <w:trPr>
          <w:trHeight w:val="255"/>
        </w:trPr>
        <w:tc>
          <w:tcPr>
            <w:tcW w:w="790" w:type="pct"/>
            <w:shd w:val="clear" w:color="auto" w:fill="auto"/>
            <w:noWrap/>
            <w:vAlign w:val="bottom"/>
          </w:tcPr>
          <w:p w:rsidR="008C5C80" w:rsidRPr="002E238A" w:rsidRDefault="008C5C80">
            <w:pPr>
              <w:rPr>
                <w:rFonts w:ascii="Calibri" w:hAnsi="Calibri" w:cs="Calibri"/>
                <w:sz w:val="22"/>
                <w:szCs w:val="22"/>
              </w:rPr>
            </w:pPr>
            <w:r w:rsidRPr="002E238A">
              <w:rPr>
                <w:rFonts w:ascii="Calibri" w:hAnsi="Calibri" w:cs="Calibri"/>
                <w:sz w:val="22"/>
                <w:szCs w:val="22"/>
              </w:rPr>
              <w:t>Vrouw</w:t>
            </w:r>
          </w:p>
        </w:tc>
        <w:tc>
          <w:tcPr>
            <w:tcW w:w="450"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48,1</w:t>
            </w:r>
          </w:p>
        </w:tc>
        <w:tc>
          <w:tcPr>
            <w:tcW w:w="451"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6027</w:t>
            </w:r>
          </w:p>
        </w:tc>
        <w:tc>
          <w:tcPr>
            <w:tcW w:w="602" w:type="pct"/>
            <w:shd w:val="clear" w:color="auto" w:fill="auto"/>
            <w:noWrap/>
          </w:tcPr>
          <w:p w:rsidR="008C5C80" w:rsidRPr="002E238A" w:rsidRDefault="008C5C80" w:rsidP="00F4011D">
            <w:pPr>
              <w:jc w:val="right"/>
              <w:rPr>
                <w:rFonts w:ascii="Calibri" w:hAnsi="Calibri" w:cs="Calibri"/>
                <w:sz w:val="22"/>
                <w:szCs w:val="22"/>
              </w:rPr>
            </w:pPr>
          </w:p>
        </w:tc>
        <w:tc>
          <w:tcPr>
            <w:tcW w:w="526"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51,0</w:t>
            </w:r>
          </w:p>
        </w:tc>
        <w:tc>
          <w:tcPr>
            <w:tcW w:w="451" w:type="pct"/>
            <w:shd w:val="clear" w:color="auto" w:fill="auto"/>
            <w:noWrap/>
          </w:tcPr>
          <w:p w:rsidR="008C5C80" w:rsidRPr="002E238A" w:rsidRDefault="007B271C" w:rsidP="00F4011D">
            <w:pPr>
              <w:jc w:val="right"/>
              <w:rPr>
                <w:rFonts w:ascii="Calibri" w:hAnsi="Calibri" w:cs="Calibri"/>
                <w:sz w:val="22"/>
                <w:szCs w:val="22"/>
              </w:rPr>
            </w:pPr>
            <w:r w:rsidRPr="002E238A">
              <w:rPr>
                <w:rFonts w:ascii="Calibri" w:hAnsi="Calibri" w:cs="Calibri"/>
                <w:sz w:val="22"/>
                <w:szCs w:val="22"/>
              </w:rPr>
              <w:t>2621</w:t>
            </w:r>
          </w:p>
        </w:tc>
        <w:tc>
          <w:tcPr>
            <w:tcW w:w="676" w:type="pct"/>
            <w:shd w:val="clear" w:color="auto" w:fill="auto"/>
            <w:noWrap/>
          </w:tcPr>
          <w:p w:rsidR="008C5C80" w:rsidRPr="002E238A" w:rsidRDefault="008C5C80" w:rsidP="00F4011D">
            <w:pPr>
              <w:jc w:val="right"/>
              <w:rPr>
                <w:rFonts w:ascii="Calibri" w:hAnsi="Calibri" w:cs="Calibri"/>
                <w:sz w:val="22"/>
                <w:szCs w:val="22"/>
              </w:rPr>
            </w:pPr>
          </w:p>
        </w:tc>
        <w:tc>
          <w:tcPr>
            <w:tcW w:w="527" w:type="pct"/>
            <w:shd w:val="clear" w:color="auto" w:fill="auto"/>
            <w:noWrap/>
          </w:tcPr>
          <w:p w:rsidR="008C5C80" w:rsidRPr="002E238A" w:rsidRDefault="00321C6C" w:rsidP="00F4011D">
            <w:pPr>
              <w:jc w:val="right"/>
              <w:rPr>
                <w:rFonts w:ascii="Calibri" w:hAnsi="Calibri" w:cs="Calibri"/>
                <w:sz w:val="22"/>
                <w:szCs w:val="22"/>
              </w:rPr>
            </w:pPr>
            <w:r w:rsidRPr="002E238A">
              <w:rPr>
                <w:rFonts w:ascii="Calibri" w:hAnsi="Calibri" w:cs="Calibri"/>
                <w:sz w:val="22"/>
                <w:szCs w:val="22"/>
              </w:rPr>
              <w:t>46,1</w:t>
            </w:r>
          </w:p>
        </w:tc>
        <w:tc>
          <w:tcPr>
            <w:tcW w:w="528" w:type="pct"/>
            <w:shd w:val="clear" w:color="auto" w:fill="auto"/>
            <w:noWrap/>
          </w:tcPr>
          <w:p w:rsidR="008C5C80" w:rsidRPr="002E238A" w:rsidRDefault="00321C6C" w:rsidP="00F4011D">
            <w:pPr>
              <w:jc w:val="right"/>
              <w:rPr>
                <w:rFonts w:ascii="Calibri" w:hAnsi="Calibri" w:cs="Calibri"/>
                <w:sz w:val="22"/>
                <w:szCs w:val="22"/>
              </w:rPr>
            </w:pPr>
            <w:r w:rsidRPr="002E238A">
              <w:rPr>
                <w:rFonts w:ascii="Calibri" w:hAnsi="Calibri" w:cs="Calibri"/>
                <w:sz w:val="22"/>
                <w:szCs w:val="22"/>
              </w:rPr>
              <w:t>3406</w:t>
            </w:r>
          </w:p>
        </w:tc>
      </w:tr>
      <w:tr w:rsidR="00F4011D" w:rsidRPr="002E238A" w:rsidTr="00F4011D">
        <w:trPr>
          <w:trHeight w:val="255"/>
        </w:trPr>
        <w:tc>
          <w:tcPr>
            <w:tcW w:w="790" w:type="pct"/>
            <w:shd w:val="clear" w:color="auto" w:fill="auto"/>
            <w:noWrap/>
            <w:vAlign w:val="bottom"/>
          </w:tcPr>
          <w:p w:rsidR="008C5C80" w:rsidRPr="002E238A" w:rsidRDefault="008C5C80">
            <w:pPr>
              <w:rPr>
                <w:rFonts w:ascii="Calibri" w:hAnsi="Calibri" w:cs="Calibri"/>
                <w:b/>
                <w:bCs/>
                <w:sz w:val="22"/>
                <w:szCs w:val="22"/>
              </w:rPr>
            </w:pPr>
            <w:r w:rsidRPr="002E238A">
              <w:rPr>
                <w:rFonts w:ascii="Calibri" w:hAnsi="Calibri" w:cs="Calibri"/>
                <w:b/>
                <w:bCs/>
                <w:sz w:val="22"/>
                <w:szCs w:val="22"/>
              </w:rPr>
              <w:t>Tijdvak</w:t>
            </w:r>
          </w:p>
        </w:tc>
        <w:tc>
          <w:tcPr>
            <w:tcW w:w="450" w:type="pct"/>
            <w:shd w:val="clear" w:color="auto" w:fill="auto"/>
            <w:noWrap/>
          </w:tcPr>
          <w:p w:rsidR="008C5C80" w:rsidRPr="002E238A" w:rsidRDefault="008C5C80" w:rsidP="00F4011D">
            <w:pPr>
              <w:jc w:val="right"/>
              <w:rPr>
                <w:rFonts w:ascii="Calibri" w:hAnsi="Calibri" w:cs="Calibri"/>
                <w:sz w:val="22"/>
                <w:szCs w:val="22"/>
              </w:rPr>
            </w:pPr>
          </w:p>
        </w:tc>
        <w:tc>
          <w:tcPr>
            <w:tcW w:w="451" w:type="pct"/>
            <w:shd w:val="clear" w:color="auto" w:fill="auto"/>
            <w:noWrap/>
          </w:tcPr>
          <w:p w:rsidR="008C5C80" w:rsidRPr="002E238A" w:rsidRDefault="008C5C80" w:rsidP="00F4011D">
            <w:pPr>
              <w:jc w:val="right"/>
              <w:rPr>
                <w:rFonts w:ascii="Calibri" w:hAnsi="Calibri" w:cs="Calibri"/>
                <w:sz w:val="22"/>
                <w:szCs w:val="22"/>
              </w:rPr>
            </w:pPr>
          </w:p>
        </w:tc>
        <w:tc>
          <w:tcPr>
            <w:tcW w:w="602" w:type="pct"/>
            <w:shd w:val="clear" w:color="auto" w:fill="auto"/>
            <w:noWrap/>
          </w:tcPr>
          <w:p w:rsidR="008C5C80" w:rsidRPr="002E238A" w:rsidRDefault="007D1443" w:rsidP="00F4011D">
            <w:pPr>
              <w:jc w:val="right"/>
              <w:rPr>
                <w:rFonts w:ascii="Calibri" w:hAnsi="Calibri" w:cs="Calibri"/>
                <w:sz w:val="22"/>
                <w:szCs w:val="22"/>
              </w:rPr>
            </w:pPr>
            <w:r>
              <w:rPr>
                <w:rFonts w:ascii="Calibri" w:hAnsi="Calibri" w:cs="Calibri"/>
                <w:sz w:val="22"/>
                <w:szCs w:val="22"/>
              </w:rPr>
              <w:t>&lt;</w:t>
            </w:r>
            <w:r w:rsidRPr="002E238A">
              <w:rPr>
                <w:rFonts w:ascii="Calibri" w:hAnsi="Calibri" w:cs="Calibri"/>
                <w:sz w:val="22"/>
                <w:szCs w:val="22"/>
              </w:rPr>
              <w:t>0,0</w:t>
            </w:r>
            <w:r>
              <w:rPr>
                <w:rFonts w:ascii="Calibri" w:hAnsi="Calibri" w:cs="Calibri"/>
                <w:sz w:val="22"/>
                <w:szCs w:val="22"/>
              </w:rPr>
              <w:t>1</w:t>
            </w:r>
          </w:p>
        </w:tc>
        <w:tc>
          <w:tcPr>
            <w:tcW w:w="526" w:type="pct"/>
            <w:shd w:val="clear" w:color="auto" w:fill="auto"/>
            <w:noWrap/>
          </w:tcPr>
          <w:p w:rsidR="008C5C80" w:rsidRPr="002E238A" w:rsidRDefault="008C5C80" w:rsidP="00F4011D">
            <w:pPr>
              <w:jc w:val="right"/>
              <w:rPr>
                <w:rFonts w:ascii="Calibri" w:hAnsi="Calibri" w:cs="Calibri"/>
                <w:sz w:val="22"/>
                <w:szCs w:val="22"/>
              </w:rPr>
            </w:pPr>
          </w:p>
        </w:tc>
        <w:tc>
          <w:tcPr>
            <w:tcW w:w="451" w:type="pct"/>
            <w:shd w:val="clear" w:color="auto" w:fill="auto"/>
            <w:noWrap/>
          </w:tcPr>
          <w:p w:rsidR="008C5C80" w:rsidRPr="002E238A" w:rsidRDefault="008C5C80" w:rsidP="00F4011D">
            <w:pPr>
              <w:jc w:val="right"/>
              <w:rPr>
                <w:rFonts w:ascii="Calibri" w:hAnsi="Calibri" w:cs="Calibri"/>
                <w:sz w:val="22"/>
                <w:szCs w:val="22"/>
              </w:rPr>
            </w:pPr>
          </w:p>
        </w:tc>
        <w:tc>
          <w:tcPr>
            <w:tcW w:w="676" w:type="pct"/>
            <w:shd w:val="clear" w:color="auto" w:fill="auto"/>
            <w:noWrap/>
          </w:tcPr>
          <w:p w:rsidR="008C5C80" w:rsidRPr="002E238A" w:rsidRDefault="007D1443" w:rsidP="00F4011D">
            <w:pPr>
              <w:jc w:val="right"/>
              <w:rPr>
                <w:rFonts w:ascii="Calibri" w:hAnsi="Calibri" w:cs="Calibri"/>
                <w:sz w:val="22"/>
                <w:szCs w:val="22"/>
              </w:rPr>
            </w:pPr>
            <w:r>
              <w:rPr>
                <w:rFonts w:ascii="Calibri" w:hAnsi="Calibri" w:cs="Calibri"/>
                <w:sz w:val="22"/>
                <w:szCs w:val="22"/>
              </w:rPr>
              <w:t>&lt;</w:t>
            </w:r>
            <w:r w:rsidRPr="002E238A">
              <w:rPr>
                <w:rFonts w:ascii="Calibri" w:hAnsi="Calibri" w:cs="Calibri"/>
                <w:sz w:val="22"/>
                <w:szCs w:val="22"/>
              </w:rPr>
              <w:t>0,0</w:t>
            </w:r>
            <w:r>
              <w:rPr>
                <w:rFonts w:ascii="Calibri" w:hAnsi="Calibri" w:cs="Calibri"/>
                <w:sz w:val="22"/>
                <w:szCs w:val="22"/>
              </w:rPr>
              <w:t>1</w:t>
            </w:r>
          </w:p>
        </w:tc>
        <w:tc>
          <w:tcPr>
            <w:tcW w:w="527" w:type="pct"/>
            <w:shd w:val="clear" w:color="auto" w:fill="auto"/>
            <w:noWrap/>
          </w:tcPr>
          <w:p w:rsidR="008C5C80" w:rsidRPr="002E238A" w:rsidRDefault="008C5C80" w:rsidP="00F4011D">
            <w:pPr>
              <w:jc w:val="right"/>
              <w:rPr>
                <w:rFonts w:ascii="Calibri" w:hAnsi="Calibri" w:cs="Calibri"/>
                <w:sz w:val="22"/>
                <w:szCs w:val="22"/>
              </w:rPr>
            </w:pPr>
          </w:p>
        </w:tc>
        <w:tc>
          <w:tcPr>
            <w:tcW w:w="528" w:type="pct"/>
            <w:shd w:val="clear" w:color="auto" w:fill="auto"/>
            <w:noWrap/>
          </w:tcPr>
          <w:p w:rsidR="008C5C80" w:rsidRPr="002E238A" w:rsidRDefault="008C5C80" w:rsidP="00F4011D">
            <w:pPr>
              <w:jc w:val="right"/>
              <w:rPr>
                <w:rFonts w:ascii="Calibri" w:hAnsi="Calibri" w:cs="Calibri"/>
                <w:sz w:val="22"/>
                <w:szCs w:val="22"/>
              </w:rPr>
            </w:pPr>
          </w:p>
        </w:tc>
      </w:tr>
      <w:tr w:rsidR="00F4011D" w:rsidRPr="002E238A" w:rsidTr="00F4011D">
        <w:trPr>
          <w:trHeight w:val="255"/>
        </w:trPr>
        <w:tc>
          <w:tcPr>
            <w:tcW w:w="790" w:type="pct"/>
            <w:shd w:val="clear" w:color="auto" w:fill="auto"/>
            <w:noWrap/>
            <w:vAlign w:val="bottom"/>
          </w:tcPr>
          <w:p w:rsidR="00252970" w:rsidRPr="002E238A" w:rsidRDefault="00252970">
            <w:pPr>
              <w:rPr>
                <w:rFonts w:ascii="Calibri" w:hAnsi="Calibri" w:cs="Calibri"/>
                <w:sz w:val="22"/>
                <w:szCs w:val="22"/>
              </w:rPr>
            </w:pPr>
            <w:r w:rsidRPr="002E238A">
              <w:rPr>
                <w:rFonts w:ascii="Calibri" w:hAnsi="Calibri" w:cs="Calibri"/>
                <w:sz w:val="22"/>
                <w:szCs w:val="22"/>
              </w:rPr>
              <w:t>Dag week</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43,2</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5408</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45,3</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2328</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321C6C" w:rsidP="00F4011D">
            <w:pPr>
              <w:jc w:val="right"/>
              <w:rPr>
                <w:rFonts w:ascii="Calibri" w:hAnsi="Calibri" w:cs="Calibri"/>
                <w:sz w:val="22"/>
                <w:szCs w:val="22"/>
              </w:rPr>
            </w:pPr>
            <w:r w:rsidRPr="002E238A">
              <w:rPr>
                <w:rFonts w:ascii="Calibri" w:hAnsi="Calibri" w:cs="Calibri"/>
                <w:sz w:val="22"/>
                <w:szCs w:val="22"/>
              </w:rPr>
              <w:t>41,7</w:t>
            </w:r>
          </w:p>
        </w:tc>
        <w:tc>
          <w:tcPr>
            <w:tcW w:w="528" w:type="pct"/>
            <w:shd w:val="clear" w:color="auto" w:fill="auto"/>
            <w:noWrap/>
          </w:tcPr>
          <w:p w:rsidR="00252970" w:rsidRPr="002E238A" w:rsidRDefault="00321C6C" w:rsidP="00F4011D">
            <w:pPr>
              <w:jc w:val="right"/>
              <w:rPr>
                <w:rFonts w:ascii="Calibri" w:hAnsi="Calibri" w:cs="Calibri"/>
                <w:sz w:val="22"/>
                <w:szCs w:val="22"/>
              </w:rPr>
            </w:pPr>
            <w:r w:rsidRPr="002E238A">
              <w:rPr>
                <w:rFonts w:ascii="Calibri" w:hAnsi="Calibri" w:cs="Calibri"/>
                <w:sz w:val="22"/>
                <w:szCs w:val="22"/>
              </w:rPr>
              <w:t>3080</w:t>
            </w:r>
          </w:p>
        </w:tc>
      </w:tr>
      <w:tr w:rsidR="00F4011D" w:rsidRPr="002E238A" w:rsidTr="00F4011D">
        <w:trPr>
          <w:trHeight w:val="255"/>
        </w:trPr>
        <w:tc>
          <w:tcPr>
            <w:tcW w:w="790" w:type="pct"/>
            <w:shd w:val="clear" w:color="auto" w:fill="auto"/>
            <w:noWrap/>
            <w:vAlign w:val="bottom"/>
          </w:tcPr>
          <w:p w:rsidR="00252970" w:rsidRPr="002E238A" w:rsidRDefault="00252970">
            <w:pPr>
              <w:rPr>
                <w:rFonts w:ascii="Calibri" w:hAnsi="Calibri" w:cs="Calibri"/>
                <w:sz w:val="22"/>
                <w:szCs w:val="22"/>
              </w:rPr>
            </w:pPr>
            <w:r w:rsidRPr="002E238A">
              <w:rPr>
                <w:rFonts w:ascii="Calibri" w:hAnsi="Calibri" w:cs="Calibri"/>
                <w:sz w:val="22"/>
                <w:szCs w:val="22"/>
              </w:rPr>
              <w:t>Dag weekend</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15,4</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1926</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16,5</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849</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321C6C" w:rsidP="00F4011D">
            <w:pPr>
              <w:jc w:val="right"/>
              <w:rPr>
                <w:rFonts w:ascii="Calibri" w:hAnsi="Calibri" w:cs="Calibri"/>
                <w:sz w:val="22"/>
                <w:szCs w:val="22"/>
              </w:rPr>
            </w:pPr>
            <w:r w:rsidRPr="002E238A">
              <w:rPr>
                <w:rFonts w:ascii="Calibri" w:hAnsi="Calibri" w:cs="Calibri"/>
                <w:sz w:val="22"/>
                <w:szCs w:val="22"/>
              </w:rPr>
              <w:t>14,6</w:t>
            </w:r>
          </w:p>
        </w:tc>
        <w:tc>
          <w:tcPr>
            <w:tcW w:w="528" w:type="pct"/>
            <w:shd w:val="clear" w:color="auto" w:fill="auto"/>
            <w:noWrap/>
          </w:tcPr>
          <w:p w:rsidR="00252970" w:rsidRPr="002E238A" w:rsidRDefault="00321C6C" w:rsidP="00F4011D">
            <w:pPr>
              <w:jc w:val="right"/>
              <w:rPr>
                <w:rFonts w:ascii="Calibri" w:hAnsi="Calibri" w:cs="Calibri"/>
                <w:sz w:val="22"/>
                <w:szCs w:val="22"/>
              </w:rPr>
            </w:pPr>
            <w:r w:rsidRPr="002E238A">
              <w:rPr>
                <w:rFonts w:ascii="Calibri" w:hAnsi="Calibri" w:cs="Calibri"/>
                <w:sz w:val="22"/>
                <w:szCs w:val="22"/>
              </w:rPr>
              <w:t>1077</w:t>
            </w:r>
          </w:p>
        </w:tc>
      </w:tr>
      <w:tr w:rsidR="00F4011D" w:rsidRPr="002E238A" w:rsidTr="00F4011D">
        <w:trPr>
          <w:trHeight w:val="255"/>
        </w:trPr>
        <w:tc>
          <w:tcPr>
            <w:tcW w:w="790" w:type="pct"/>
            <w:shd w:val="clear" w:color="auto" w:fill="auto"/>
            <w:noWrap/>
            <w:vAlign w:val="bottom"/>
          </w:tcPr>
          <w:p w:rsidR="00252970" w:rsidRPr="002E238A" w:rsidRDefault="00252970">
            <w:pPr>
              <w:rPr>
                <w:rFonts w:ascii="Calibri" w:hAnsi="Calibri" w:cs="Calibri"/>
                <w:sz w:val="22"/>
                <w:szCs w:val="22"/>
              </w:rPr>
            </w:pPr>
            <w:r w:rsidRPr="002E238A">
              <w:rPr>
                <w:rFonts w:ascii="Calibri" w:hAnsi="Calibri" w:cs="Calibri"/>
                <w:sz w:val="22"/>
                <w:szCs w:val="22"/>
              </w:rPr>
              <w:t>Avond</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32,0</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4010</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30,6</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1574</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321C6C" w:rsidP="00F4011D">
            <w:pPr>
              <w:jc w:val="right"/>
              <w:rPr>
                <w:rFonts w:ascii="Calibri" w:hAnsi="Calibri" w:cs="Calibri"/>
                <w:sz w:val="22"/>
                <w:szCs w:val="22"/>
              </w:rPr>
            </w:pPr>
            <w:r w:rsidRPr="002E238A">
              <w:rPr>
                <w:rFonts w:ascii="Calibri" w:hAnsi="Calibri" w:cs="Calibri"/>
                <w:sz w:val="22"/>
                <w:szCs w:val="22"/>
              </w:rPr>
              <w:t>33,0</w:t>
            </w:r>
          </w:p>
        </w:tc>
        <w:tc>
          <w:tcPr>
            <w:tcW w:w="528" w:type="pct"/>
            <w:shd w:val="clear" w:color="auto" w:fill="auto"/>
            <w:noWrap/>
          </w:tcPr>
          <w:p w:rsidR="00252970" w:rsidRPr="002E238A" w:rsidRDefault="00321C6C" w:rsidP="00F4011D">
            <w:pPr>
              <w:jc w:val="right"/>
              <w:rPr>
                <w:rFonts w:ascii="Calibri" w:hAnsi="Calibri" w:cs="Calibri"/>
                <w:sz w:val="22"/>
                <w:szCs w:val="22"/>
              </w:rPr>
            </w:pPr>
            <w:r w:rsidRPr="002E238A">
              <w:rPr>
                <w:rFonts w:ascii="Calibri" w:hAnsi="Calibri" w:cs="Calibri"/>
                <w:sz w:val="22"/>
                <w:szCs w:val="22"/>
              </w:rPr>
              <w:t>2436</w:t>
            </w:r>
          </w:p>
        </w:tc>
      </w:tr>
      <w:tr w:rsidR="00F4011D" w:rsidRPr="002E238A" w:rsidTr="00F4011D">
        <w:trPr>
          <w:trHeight w:val="255"/>
        </w:trPr>
        <w:tc>
          <w:tcPr>
            <w:tcW w:w="790" w:type="pct"/>
            <w:shd w:val="clear" w:color="auto" w:fill="auto"/>
            <w:noWrap/>
            <w:vAlign w:val="bottom"/>
          </w:tcPr>
          <w:p w:rsidR="00252970" w:rsidRPr="002E238A" w:rsidRDefault="00252970">
            <w:pPr>
              <w:rPr>
                <w:rFonts w:ascii="Calibri" w:hAnsi="Calibri" w:cs="Calibri"/>
                <w:sz w:val="22"/>
                <w:szCs w:val="22"/>
              </w:rPr>
            </w:pPr>
            <w:r w:rsidRPr="002E238A">
              <w:rPr>
                <w:rFonts w:ascii="Calibri" w:hAnsi="Calibri" w:cs="Calibri"/>
                <w:sz w:val="22"/>
                <w:szCs w:val="22"/>
              </w:rPr>
              <w:t>Nacht</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9,4</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1182</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7,5</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386</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321C6C" w:rsidP="00F4011D">
            <w:pPr>
              <w:jc w:val="right"/>
              <w:rPr>
                <w:rFonts w:ascii="Calibri" w:hAnsi="Calibri" w:cs="Calibri"/>
                <w:sz w:val="22"/>
                <w:szCs w:val="22"/>
              </w:rPr>
            </w:pPr>
            <w:r w:rsidRPr="002E238A">
              <w:rPr>
                <w:rFonts w:ascii="Calibri" w:hAnsi="Calibri" w:cs="Calibri"/>
                <w:sz w:val="22"/>
                <w:szCs w:val="22"/>
              </w:rPr>
              <w:t>10,8</w:t>
            </w:r>
          </w:p>
        </w:tc>
        <w:tc>
          <w:tcPr>
            <w:tcW w:w="528" w:type="pct"/>
            <w:shd w:val="clear" w:color="auto" w:fill="auto"/>
            <w:noWrap/>
          </w:tcPr>
          <w:p w:rsidR="00252970" w:rsidRPr="002E238A" w:rsidRDefault="00321C6C" w:rsidP="00F4011D">
            <w:pPr>
              <w:jc w:val="right"/>
              <w:rPr>
                <w:rFonts w:ascii="Calibri" w:hAnsi="Calibri" w:cs="Calibri"/>
                <w:sz w:val="22"/>
                <w:szCs w:val="22"/>
              </w:rPr>
            </w:pPr>
            <w:r w:rsidRPr="002E238A">
              <w:rPr>
                <w:rFonts w:ascii="Calibri" w:hAnsi="Calibri" w:cs="Calibri"/>
                <w:sz w:val="22"/>
                <w:szCs w:val="22"/>
              </w:rPr>
              <w:t>796</w:t>
            </w:r>
          </w:p>
        </w:tc>
      </w:tr>
      <w:tr w:rsidR="00F4011D" w:rsidRPr="002E238A" w:rsidTr="00F4011D">
        <w:trPr>
          <w:trHeight w:val="255"/>
        </w:trPr>
        <w:tc>
          <w:tcPr>
            <w:tcW w:w="790" w:type="pct"/>
            <w:shd w:val="clear" w:color="auto" w:fill="auto"/>
            <w:noWrap/>
            <w:vAlign w:val="bottom"/>
          </w:tcPr>
          <w:p w:rsidR="00252970" w:rsidRPr="002E238A" w:rsidRDefault="00252970">
            <w:pPr>
              <w:rPr>
                <w:rFonts w:ascii="Calibri" w:hAnsi="Calibri" w:cs="Calibri"/>
                <w:sz w:val="22"/>
                <w:szCs w:val="22"/>
              </w:rPr>
            </w:pPr>
            <w:r w:rsidRPr="002E238A">
              <w:rPr>
                <w:rFonts w:ascii="Calibri" w:hAnsi="Calibri" w:cs="Calibri"/>
                <w:sz w:val="22"/>
                <w:szCs w:val="22"/>
              </w:rPr>
              <w:t>Missing</w:t>
            </w:r>
          </w:p>
        </w:tc>
        <w:tc>
          <w:tcPr>
            <w:tcW w:w="450" w:type="pct"/>
            <w:shd w:val="clear" w:color="auto" w:fill="auto"/>
            <w:noWrap/>
          </w:tcPr>
          <w:p w:rsidR="00252970" w:rsidRPr="002E238A" w:rsidRDefault="00252970" w:rsidP="00F4011D">
            <w:pPr>
              <w:jc w:val="right"/>
              <w:rPr>
                <w:rFonts w:ascii="Calibri" w:hAnsi="Calibri" w:cs="Calibri"/>
                <w:sz w:val="22"/>
                <w:szCs w:val="22"/>
              </w:rPr>
            </w:pP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5</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252970" w:rsidP="00F4011D">
            <w:pPr>
              <w:jc w:val="right"/>
              <w:rPr>
                <w:rFonts w:ascii="Calibri" w:hAnsi="Calibri" w:cs="Calibri"/>
                <w:sz w:val="22"/>
                <w:szCs w:val="22"/>
              </w:rPr>
            </w:pPr>
          </w:p>
        </w:tc>
        <w:tc>
          <w:tcPr>
            <w:tcW w:w="528"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1</w:t>
            </w:r>
          </w:p>
        </w:tc>
      </w:tr>
      <w:tr w:rsidR="00F4011D" w:rsidRPr="002E238A" w:rsidTr="00F4011D">
        <w:trPr>
          <w:trHeight w:val="255"/>
        </w:trPr>
        <w:tc>
          <w:tcPr>
            <w:tcW w:w="790" w:type="pct"/>
            <w:shd w:val="clear" w:color="auto" w:fill="auto"/>
            <w:noWrap/>
            <w:vAlign w:val="bottom"/>
          </w:tcPr>
          <w:p w:rsidR="00252970" w:rsidRPr="002E238A" w:rsidRDefault="00252970">
            <w:pPr>
              <w:rPr>
                <w:rFonts w:ascii="Calibri" w:hAnsi="Calibri" w:cs="Calibri"/>
                <w:b/>
                <w:bCs/>
                <w:sz w:val="22"/>
                <w:szCs w:val="22"/>
              </w:rPr>
            </w:pPr>
            <w:r w:rsidRPr="002E238A">
              <w:rPr>
                <w:rFonts w:ascii="Calibri" w:hAnsi="Calibri" w:cs="Calibri"/>
                <w:b/>
                <w:bCs/>
                <w:sz w:val="22"/>
                <w:szCs w:val="22"/>
              </w:rPr>
              <w:t>Triagecode</w:t>
            </w:r>
          </w:p>
        </w:tc>
        <w:tc>
          <w:tcPr>
            <w:tcW w:w="450" w:type="pct"/>
            <w:shd w:val="clear" w:color="auto" w:fill="auto"/>
            <w:noWrap/>
          </w:tcPr>
          <w:p w:rsidR="00252970" w:rsidRPr="002E238A" w:rsidRDefault="00252970" w:rsidP="00F4011D">
            <w:pPr>
              <w:jc w:val="right"/>
              <w:rPr>
                <w:rFonts w:ascii="Calibri" w:hAnsi="Calibri" w:cs="Calibri"/>
                <w:sz w:val="22"/>
                <w:szCs w:val="22"/>
              </w:rPr>
            </w:pPr>
          </w:p>
        </w:tc>
        <w:tc>
          <w:tcPr>
            <w:tcW w:w="451" w:type="pct"/>
            <w:shd w:val="clear" w:color="auto" w:fill="auto"/>
            <w:noWrap/>
          </w:tcPr>
          <w:p w:rsidR="00252970" w:rsidRPr="002E238A" w:rsidRDefault="00252970" w:rsidP="00F4011D">
            <w:pPr>
              <w:jc w:val="right"/>
              <w:rPr>
                <w:rFonts w:ascii="Calibri" w:hAnsi="Calibri" w:cs="Calibri"/>
                <w:sz w:val="22"/>
                <w:szCs w:val="22"/>
              </w:rPr>
            </w:pPr>
          </w:p>
        </w:tc>
        <w:tc>
          <w:tcPr>
            <w:tcW w:w="602" w:type="pct"/>
            <w:shd w:val="clear" w:color="auto" w:fill="auto"/>
            <w:noWrap/>
          </w:tcPr>
          <w:p w:rsidR="00252970" w:rsidRPr="002E238A" w:rsidRDefault="007D1443" w:rsidP="00F4011D">
            <w:pPr>
              <w:jc w:val="right"/>
              <w:rPr>
                <w:rFonts w:ascii="Calibri" w:hAnsi="Calibri" w:cs="Calibri"/>
                <w:sz w:val="22"/>
                <w:szCs w:val="22"/>
              </w:rPr>
            </w:pPr>
            <w:r>
              <w:rPr>
                <w:rFonts w:ascii="Calibri" w:hAnsi="Calibri" w:cs="Calibri"/>
                <w:sz w:val="22"/>
                <w:szCs w:val="22"/>
              </w:rPr>
              <w:t>&lt;</w:t>
            </w:r>
            <w:r w:rsidRPr="002E238A">
              <w:rPr>
                <w:rFonts w:ascii="Calibri" w:hAnsi="Calibri" w:cs="Calibri"/>
                <w:sz w:val="22"/>
                <w:szCs w:val="22"/>
              </w:rPr>
              <w:t>0,0</w:t>
            </w:r>
            <w:r>
              <w:rPr>
                <w:rFonts w:ascii="Calibri" w:hAnsi="Calibri" w:cs="Calibri"/>
                <w:sz w:val="22"/>
                <w:szCs w:val="22"/>
              </w:rPr>
              <w:t>1</w:t>
            </w:r>
          </w:p>
        </w:tc>
        <w:tc>
          <w:tcPr>
            <w:tcW w:w="526" w:type="pct"/>
            <w:shd w:val="clear" w:color="auto" w:fill="auto"/>
            <w:noWrap/>
          </w:tcPr>
          <w:p w:rsidR="00252970" w:rsidRPr="002E238A" w:rsidRDefault="00252970" w:rsidP="00F4011D">
            <w:pPr>
              <w:jc w:val="right"/>
              <w:rPr>
                <w:rFonts w:ascii="Calibri" w:hAnsi="Calibri" w:cs="Calibri"/>
                <w:sz w:val="22"/>
                <w:szCs w:val="22"/>
              </w:rPr>
            </w:pPr>
          </w:p>
        </w:tc>
        <w:tc>
          <w:tcPr>
            <w:tcW w:w="451" w:type="pct"/>
            <w:shd w:val="clear" w:color="auto" w:fill="auto"/>
            <w:noWrap/>
          </w:tcPr>
          <w:p w:rsidR="00252970" w:rsidRPr="002E238A" w:rsidRDefault="00252970" w:rsidP="00F4011D">
            <w:pPr>
              <w:jc w:val="right"/>
              <w:rPr>
                <w:rFonts w:ascii="Calibri" w:hAnsi="Calibri" w:cs="Calibri"/>
                <w:sz w:val="22"/>
                <w:szCs w:val="22"/>
              </w:rPr>
            </w:pPr>
          </w:p>
        </w:tc>
        <w:tc>
          <w:tcPr>
            <w:tcW w:w="676" w:type="pct"/>
            <w:shd w:val="clear" w:color="auto" w:fill="auto"/>
            <w:noWrap/>
          </w:tcPr>
          <w:p w:rsidR="00252970" w:rsidRPr="002E238A" w:rsidRDefault="007D1443" w:rsidP="00F4011D">
            <w:pPr>
              <w:jc w:val="right"/>
              <w:rPr>
                <w:rFonts w:ascii="Calibri" w:hAnsi="Calibri" w:cs="Calibri"/>
                <w:sz w:val="22"/>
                <w:szCs w:val="22"/>
              </w:rPr>
            </w:pPr>
            <w:r>
              <w:rPr>
                <w:rFonts w:ascii="Calibri" w:hAnsi="Calibri" w:cs="Calibri"/>
                <w:sz w:val="22"/>
                <w:szCs w:val="22"/>
              </w:rPr>
              <w:t>&lt;</w:t>
            </w:r>
            <w:r w:rsidRPr="002E238A">
              <w:rPr>
                <w:rFonts w:ascii="Calibri" w:hAnsi="Calibri" w:cs="Calibri"/>
                <w:sz w:val="22"/>
                <w:szCs w:val="22"/>
              </w:rPr>
              <w:t>0,0</w:t>
            </w:r>
            <w:r>
              <w:rPr>
                <w:rFonts w:ascii="Calibri" w:hAnsi="Calibri" w:cs="Calibri"/>
                <w:sz w:val="22"/>
                <w:szCs w:val="22"/>
              </w:rPr>
              <w:t>1</w:t>
            </w:r>
          </w:p>
        </w:tc>
        <w:tc>
          <w:tcPr>
            <w:tcW w:w="527" w:type="pct"/>
            <w:shd w:val="clear" w:color="auto" w:fill="auto"/>
            <w:noWrap/>
          </w:tcPr>
          <w:p w:rsidR="00252970" w:rsidRPr="002E238A" w:rsidRDefault="00252970" w:rsidP="00F4011D">
            <w:pPr>
              <w:jc w:val="right"/>
              <w:rPr>
                <w:rFonts w:ascii="Calibri" w:hAnsi="Calibri" w:cs="Calibri"/>
                <w:sz w:val="22"/>
                <w:szCs w:val="22"/>
              </w:rPr>
            </w:pPr>
          </w:p>
        </w:tc>
        <w:tc>
          <w:tcPr>
            <w:tcW w:w="528" w:type="pct"/>
            <w:shd w:val="clear" w:color="auto" w:fill="auto"/>
            <w:noWrap/>
          </w:tcPr>
          <w:p w:rsidR="00252970" w:rsidRPr="002E238A" w:rsidRDefault="00252970" w:rsidP="00F4011D">
            <w:pPr>
              <w:jc w:val="right"/>
              <w:rPr>
                <w:rFonts w:ascii="Calibri" w:hAnsi="Calibri" w:cs="Calibri"/>
                <w:sz w:val="22"/>
                <w:szCs w:val="22"/>
              </w:rPr>
            </w:pPr>
          </w:p>
        </w:tc>
      </w:tr>
      <w:tr w:rsidR="00F4011D" w:rsidRPr="002E238A" w:rsidTr="00F4011D">
        <w:trPr>
          <w:trHeight w:val="255"/>
        </w:trPr>
        <w:tc>
          <w:tcPr>
            <w:tcW w:w="790" w:type="pct"/>
            <w:shd w:val="clear" w:color="auto" w:fill="auto"/>
            <w:noWrap/>
            <w:vAlign w:val="bottom"/>
          </w:tcPr>
          <w:p w:rsidR="00252970" w:rsidRPr="002E238A" w:rsidRDefault="00252970" w:rsidP="00C55409">
            <w:pPr>
              <w:rPr>
                <w:rFonts w:ascii="Calibri" w:hAnsi="Calibri" w:cs="Calibri"/>
                <w:sz w:val="22"/>
                <w:szCs w:val="22"/>
              </w:rPr>
            </w:pPr>
            <w:r w:rsidRPr="002E238A">
              <w:rPr>
                <w:rFonts w:ascii="Calibri" w:hAnsi="Calibri" w:cs="Calibri"/>
                <w:sz w:val="22"/>
                <w:szCs w:val="22"/>
              </w:rPr>
              <w:t>Rood</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0,8</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69</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0,5</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20</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1,0</w:t>
            </w:r>
          </w:p>
        </w:tc>
        <w:tc>
          <w:tcPr>
            <w:tcW w:w="528"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49</w:t>
            </w:r>
          </w:p>
        </w:tc>
      </w:tr>
      <w:tr w:rsidR="00F4011D" w:rsidRPr="002E238A" w:rsidTr="00F4011D">
        <w:trPr>
          <w:trHeight w:val="255"/>
        </w:trPr>
        <w:tc>
          <w:tcPr>
            <w:tcW w:w="790" w:type="pct"/>
            <w:shd w:val="clear" w:color="auto" w:fill="auto"/>
            <w:noWrap/>
            <w:vAlign w:val="bottom"/>
          </w:tcPr>
          <w:p w:rsidR="00252970" w:rsidRPr="002E238A" w:rsidRDefault="00252970" w:rsidP="00C55409">
            <w:pPr>
              <w:rPr>
                <w:rFonts w:ascii="Calibri" w:hAnsi="Calibri" w:cs="Calibri"/>
                <w:sz w:val="22"/>
                <w:szCs w:val="22"/>
              </w:rPr>
            </w:pPr>
            <w:r w:rsidRPr="002E238A">
              <w:rPr>
                <w:rFonts w:ascii="Calibri" w:hAnsi="Calibri" w:cs="Calibri"/>
                <w:sz w:val="22"/>
                <w:szCs w:val="22"/>
              </w:rPr>
              <w:t>Oranje</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12,3</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1081</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13,6</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503</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11,3</w:t>
            </w:r>
          </w:p>
        </w:tc>
        <w:tc>
          <w:tcPr>
            <w:tcW w:w="528"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578</w:t>
            </w:r>
          </w:p>
        </w:tc>
      </w:tr>
      <w:tr w:rsidR="00F4011D" w:rsidRPr="002E238A" w:rsidTr="00F4011D">
        <w:trPr>
          <w:trHeight w:val="255"/>
        </w:trPr>
        <w:tc>
          <w:tcPr>
            <w:tcW w:w="790" w:type="pct"/>
            <w:shd w:val="clear" w:color="auto" w:fill="auto"/>
            <w:noWrap/>
            <w:vAlign w:val="bottom"/>
          </w:tcPr>
          <w:p w:rsidR="00252970" w:rsidRPr="002E238A" w:rsidRDefault="00252970" w:rsidP="00C55409">
            <w:pPr>
              <w:rPr>
                <w:rFonts w:ascii="Calibri" w:hAnsi="Calibri" w:cs="Calibri"/>
                <w:sz w:val="22"/>
                <w:szCs w:val="22"/>
              </w:rPr>
            </w:pPr>
            <w:r w:rsidRPr="002E238A">
              <w:rPr>
                <w:rFonts w:ascii="Calibri" w:hAnsi="Calibri" w:cs="Calibri"/>
                <w:sz w:val="22"/>
                <w:szCs w:val="22"/>
              </w:rPr>
              <w:t>Geel</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37,2</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3275</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41,4</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1537</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34,1</w:t>
            </w:r>
          </w:p>
        </w:tc>
        <w:tc>
          <w:tcPr>
            <w:tcW w:w="528"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1738</w:t>
            </w:r>
          </w:p>
        </w:tc>
      </w:tr>
      <w:tr w:rsidR="00F4011D" w:rsidRPr="002E238A" w:rsidTr="00F4011D">
        <w:trPr>
          <w:trHeight w:val="255"/>
        </w:trPr>
        <w:tc>
          <w:tcPr>
            <w:tcW w:w="790" w:type="pct"/>
            <w:shd w:val="clear" w:color="auto" w:fill="auto"/>
            <w:noWrap/>
            <w:vAlign w:val="bottom"/>
          </w:tcPr>
          <w:p w:rsidR="00252970" w:rsidRPr="002E238A" w:rsidRDefault="00252970" w:rsidP="00C55409">
            <w:pPr>
              <w:rPr>
                <w:rFonts w:ascii="Calibri" w:hAnsi="Calibri" w:cs="Calibri"/>
                <w:sz w:val="22"/>
                <w:szCs w:val="22"/>
              </w:rPr>
            </w:pPr>
            <w:r w:rsidRPr="002E238A">
              <w:rPr>
                <w:rFonts w:ascii="Calibri" w:hAnsi="Calibri" w:cs="Calibri"/>
                <w:sz w:val="22"/>
                <w:szCs w:val="22"/>
              </w:rPr>
              <w:t>Groen</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46,2</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4070</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41,8</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1552</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49,4</w:t>
            </w:r>
          </w:p>
        </w:tc>
        <w:tc>
          <w:tcPr>
            <w:tcW w:w="528"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2518</w:t>
            </w:r>
          </w:p>
        </w:tc>
      </w:tr>
      <w:tr w:rsidR="00F4011D" w:rsidRPr="002E238A" w:rsidTr="00F4011D">
        <w:trPr>
          <w:trHeight w:val="255"/>
        </w:trPr>
        <w:tc>
          <w:tcPr>
            <w:tcW w:w="790" w:type="pct"/>
            <w:shd w:val="clear" w:color="auto" w:fill="auto"/>
            <w:noWrap/>
            <w:vAlign w:val="bottom"/>
          </w:tcPr>
          <w:p w:rsidR="00252970" w:rsidRPr="002E238A" w:rsidRDefault="00252970" w:rsidP="00C55409">
            <w:pPr>
              <w:rPr>
                <w:rFonts w:ascii="Calibri" w:hAnsi="Calibri" w:cs="Calibri"/>
                <w:sz w:val="22"/>
                <w:szCs w:val="22"/>
              </w:rPr>
            </w:pPr>
            <w:r w:rsidRPr="002E238A">
              <w:rPr>
                <w:rFonts w:ascii="Calibri" w:hAnsi="Calibri" w:cs="Calibri"/>
                <w:sz w:val="22"/>
                <w:szCs w:val="22"/>
              </w:rPr>
              <w:t>Blauw</w:t>
            </w:r>
          </w:p>
        </w:tc>
        <w:tc>
          <w:tcPr>
            <w:tcW w:w="450"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3,6</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316</w:t>
            </w:r>
          </w:p>
        </w:tc>
        <w:tc>
          <w:tcPr>
            <w:tcW w:w="602" w:type="pct"/>
            <w:shd w:val="clear" w:color="auto" w:fill="auto"/>
            <w:noWrap/>
          </w:tcPr>
          <w:p w:rsidR="00252970" w:rsidRPr="002E238A" w:rsidRDefault="00252970" w:rsidP="00F4011D">
            <w:pPr>
              <w:jc w:val="right"/>
              <w:rPr>
                <w:rFonts w:ascii="Calibri" w:hAnsi="Calibri" w:cs="Calibri"/>
                <w:sz w:val="22"/>
                <w:szCs w:val="22"/>
              </w:rPr>
            </w:pPr>
          </w:p>
        </w:tc>
        <w:tc>
          <w:tcPr>
            <w:tcW w:w="526"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2,7</w:t>
            </w:r>
          </w:p>
        </w:tc>
        <w:tc>
          <w:tcPr>
            <w:tcW w:w="451" w:type="pct"/>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100</w:t>
            </w:r>
          </w:p>
        </w:tc>
        <w:tc>
          <w:tcPr>
            <w:tcW w:w="676" w:type="pct"/>
            <w:shd w:val="clear" w:color="auto" w:fill="auto"/>
            <w:noWrap/>
          </w:tcPr>
          <w:p w:rsidR="00252970" w:rsidRPr="002E238A" w:rsidRDefault="00252970" w:rsidP="00F4011D">
            <w:pPr>
              <w:jc w:val="right"/>
              <w:rPr>
                <w:rFonts w:ascii="Calibri" w:hAnsi="Calibri" w:cs="Calibri"/>
                <w:sz w:val="22"/>
                <w:szCs w:val="22"/>
              </w:rPr>
            </w:pPr>
          </w:p>
        </w:tc>
        <w:tc>
          <w:tcPr>
            <w:tcW w:w="527"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4,2</w:t>
            </w:r>
          </w:p>
        </w:tc>
        <w:tc>
          <w:tcPr>
            <w:tcW w:w="528" w:type="pct"/>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216</w:t>
            </w:r>
          </w:p>
        </w:tc>
      </w:tr>
      <w:tr w:rsidR="00F4011D" w:rsidRPr="002E238A" w:rsidTr="00F4011D">
        <w:trPr>
          <w:trHeight w:val="255"/>
        </w:trPr>
        <w:tc>
          <w:tcPr>
            <w:tcW w:w="790" w:type="pct"/>
            <w:tcBorders>
              <w:bottom w:val="single" w:sz="4" w:space="0" w:color="auto"/>
            </w:tcBorders>
            <w:shd w:val="clear" w:color="auto" w:fill="auto"/>
            <w:noWrap/>
            <w:vAlign w:val="bottom"/>
          </w:tcPr>
          <w:p w:rsidR="00252970" w:rsidRPr="002E238A" w:rsidRDefault="00252970" w:rsidP="00C55409">
            <w:pPr>
              <w:rPr>
                <w:rFonts w:ascii="Calibri" w:hAnsi="Calibri" w:cs="Calibri"/>
                <w:sz w:val="22"/>
                <w:szCs w:val="22"/>
              </w:rPr>
            </w:pPr>
            <w:r w:rsidRPr="002E238A">
              <w:rPr>
                <w:rFonts w:ascii="Calibri" w:hAnsi="Calibri" w:cs="Calibri"/>
                <w:sz w:val="22"/>
                <w:szCs w:val="22"/>
              </w:rPr>
              <w:t>Missing</w:t>
            </w:r>
          </w:p>
        </w:tc>
        <w:tc>
          <w:tcPr>
            <w:tcW w:w="450" w:type="pct"/>
            <w:tcBorders>
              <w:bottom w:val="single" w:sz="4" w:space="0" w:color="auto"/>
            </w:tcBorders>
            <w:shd w:val="clear" w:color="auto" w:fill="auto"/>
            <w:noWrap/>
          </w:tcPr>
          <w:p w:rsidR="00252970" w:rsidRPr="002E238A" w:rsidRDefault="00252970" w:rsidP="00F4011D">
            <w:pPr>
              <w:jc w:val="right"/>
              <w:rPr>
                <w:rFonts w:ascii="Calibri" w:hAnsi="Calibri" w:cs="Calibri"/>
                <w:sz w:val="22"/>
                <w:szCs w:val="22"/>
              </w:rPr>
            </w:pPr>
          </w:p>
        </w:tc>
        <w:tc>
          <w:tcPr>
            <w:tcW w:w="451" w:type="pct"/>
            <w:tcBorders>
              <w:bottom w:val="single" w:sz="4" w:space="0" w:color="auto"/>
            </w:tcBorders>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3720</w:t>
            </w:r>
          </w:p>
        </w:tc>
        <w:tc>
          <w:tcPr>
            <w:tcW w:w="602" w:type="pct"/>
            <w:tcBorders>
              <w:bottom w:val="single" w:sz="4" w:space="0" w:color="auto"/>
            </w:tcBorders>
            <w:shd w:val="clear" w:color="auto" w:fill="auto"/>
            <w:noWrap/>
          </w:tcPr>
          <w:p w:rsidR="00252970" w:rsidRPr="002E238A" w:rsidRDefault="00252970" w:rsidP="00F4011D">
            <w:pPr>
              <w:jc w:val="right"/>
              <w:rPr>
                <w:rFonts w:ascii="Calibri" w:hAnsi="Calibri" w:cs="Calibri"/>
                <w:sz w:val="22"/>
                <w:szCs w:val="22"/>
              </w:rPr>
            </w:pPr>
          </w:p>
        </w:tc>
        <w:tc>
          <w:tcPr>
            <w:tcW w:w="526" w:type="pct"/>
            <w:tcBorders>
              <w:bottom w:val="single" w:sz="4" w:space="0" w:color="auto"/>
            </w:tcBorders>
            <w:shd w:val="clear" w:color="auto" w:fill="auto"/>
            <w:noWrap/>
          </w:tcPr>
          <w:p w:rsidR="00252970" w:rsidRPr="002E238A" w:rsidRDefault="00252970" w:rsidP="00F4011D">
            <w:pPr>
              <w:jc w:val="right"/>
              <w:rPr>
                <w:rFonts w:ascii="Calibri" w:hAnsi="Calibri" w:cs="Calibri"/>
                <w:sz w:val="22"/>
                <w:szCs w:val="22"/>
              </w:rPr>
            </w:pPr>
          </w:p>
        </w:tc>
        <w:tc>
          <w:tcPr>
            <w:tcW w:w="451" w:type="pct"/>
            <w:tcBorders>
              <w:bottom w:val="single" w:sz="4" w:space="0" w:color="auto"/>
            </w:tcBorders>
            <w:shd w:val="clear" w:color="auto" w:fill="auto"/>
            <w:noWrap/>
          </w:tcPr>
          <w:p w:rsidR="00252970" w:rsidRPr="002E238A" w:rsidRDefault="00252970" w:rsidP="00F4011D">
            <w:pPr>
              <w:jc w:val="right"/>
              <w:rPr>
                <w:rFonts w:ascii="Calibri" w:hAnsi="Calibri" w:cs="Calibri"/>
                <w:sz w:val="22"/>
                <w:szCs w:val="22"/>
              </w:rPr>
            </w:pPr>
            <w:r w:rsidRPr="002E238A">
              <w:rPr>
                <w:rFonts w:ascii="Calibri" w:hAnsi="Calibri" w:cs="Calibri"/>
                <w:sz w:val="22"/>
                <w:szCs w:val="22"/>
              </w:rPr>
              <w:t>431</w:t>
            </w:r>
          </w:p>
        </w:tc>
        <w:tc>
          <w:tcPr>
            <w:tcW w:w="676" w:type="pct"/>
            <w:tcBorders>
              <w:bottom w:val="single" w:sz="4" w:space="0" w:color="auto"/>
            </w:tcBorders>
            <w:shd w:val="clear" w:color="auto" w:fill="auto"/>
            <w:noWrap/>
          </w:tcPr>
          <w:p w:rsidR="00252970" w:rsidRPr="002E238A" w:rsidRDefault="00252970" w:rsidP="00F4011D">
            <w:pPr>
              <w:jc w:val="right"/>
              <w:rPr>
                <w:rFonts w:ascii="Calibri" w:hAnsi="Calibri" w:cs="Calibri"/>
                <w:sz w:val="22"/>
                <w:szCs w:val="22"/>
              </w:rPr>
            </w:pPr>
          </w:p>
        </w:tc>
        <w:tc>
          <w:tcPr>
            <w:tcW w:w="527" w:type="pct"/>
            <w:tcBorders>
              <w:bottom w:val="single" w:sz="4" w:space="0" w:color="auto"/>
            </w:tcBorders>
            <w:shd w:val="clear" w:color="auto" w:fill="auto"/>
            <w:noWrap/>
          </w:tcPr>
          <w:p w:rsidR="00252970" w:rsidRPr="002E238A" w:rsidRDefault="00252970" w:rsidP="00F4011D">
            <w:pPr>
              <w:jc w:val="right"/>
              <w:rPr>
                <w:rFonts w:ascii="Calibri" w:hAnsi="Calibri" w:cs="Calibri"/>
                <w:sz w:val="22"/>
                <w:szCs w:val="22"/>
              </w:rPr>
            </w:pPr>
          </w:p>
        </w:tc>
        <w:tc>
          <w:tcPr>
            <w:tcW w:w="528" w:type="pct"/>
            <w:tcBorders>
              <w:bottom w:val="single" w:sz="4" w:space="0" w:color="auto"/>
            </w:tcBorders>
            <w:shd w:val="clear" w:color="auto" w:fill="auto"/>
            <w:noWrap/>
          </w:tcPr>
          <w:p w:rsidR="00252970" w:rsidRPr="002E238A" w:rsidRDefault="007072FF" w:rsidP="00F4011D">
            <w:pPr>
              <w:jc w:val="right"/>
              <w:rPr>
                <w:rFonts w:ascii="Calibri" w:hAnsi="Calibri" w:cs="Calibri"/>
                <w:sz w:val="22"/>
                <w:szCs w:val="22"/>
              </w:rPr>
            </w:pPr>
            <w:r w:rsidRPr="002E238A">
              <w:rPr>
                <w:rFonts w:ascii="Calibri" w:hAnsi="Calibri" w:cs="Calibri"/>
                <w:sz w:val="22"/>
                <w:szCs w:val="22"/>
              </w:rPr>
              <w:t>2291</w:t>
            </w:r>
          </w:p>
        </w:tc>
      </w:tr>
    </w:tbl>
    <w:p w:rsidR="008C5C80" w:rsidRPr="007B271C" w:rsidRDefault="007B271C" w:rsidP="00371045">
      <w:pPr>
        <w:rPr>
          <w:rFonts w:ascii="Calibri" w:hAnsi="Calibri" w:cs="Calibri"/>
          <w:sz w:val="22"/>
          <w:szCs w:val="22"/>
        </w:rPr>
      </w:pPr>
      <w:r w:rsidRPr="007B271C">
        <w:rPr>
          <w:rFonts w:ascii="Calibri" w:hAnsi="Calibri" w:cs="Calibri"/>
          <w:sz w:val="22"/>
          <w:szCs w:val="22"/>
        </w:rPr>
        <w:t xml:space="preserve">a=P-waarden van Student’s t-test of </w:t>
      </w:r>
      <w:r w:rsidR="00C55409" w:rsidRPr="007B271C">
        <w:rPr>
          <w:rFonts w:ascii="Calibri" w:hAnsi="Calibri" w:cs="Calibri"/>
          <w:sz w:val="22"/>
          <w:szCs w:val="22"/>
        </w:rPr>
        <w:t xml:space="preserve">Chi-kwadraat toets tussen de </w:t>
      </w:r>
      <w:r w:rsidR="008C5C80" w:rsidRPr="007B271C">
        <w:rPr>
          <w:rFonts w:ascii="Calibri" w:hAnsi="Calibri" w:cs="Calibri"/>
          <w:sz w:val="22"/>
          <w:szCs w:val="22"/>
        </w:rPr>
        <w:t xml:space="preserve">totale steekproef en </w:t>
      </w:r>
      <w:r w:rsidR="00C55409" w:rsidRPr="007B271C">
        <w:rPr>
          <w:rFonts w:ascii="Calibri" w:hAnsi="Calibri" w:cs="Calibri"/>
          <w:sz w:val="22"/>
          <w:szCs w:val="22"/>
        </w:rPr>
        <w:t xml:space="preserve">de </w:t>
      </w:r>
      <w:r w:rsidR="008C5C80" w:rsidRPr="007B271C">
        <w:rPr>
          <w:rFonts w:ascii="Calibri" w:hAnsi="Calibri" w:cs="Calibri"/>
          <w:sz w:val="22"/>
          <w:szCs w:val="22"/>
        </w:rPr>
        <w:t xml:space="preserve">respondenten </w:t>
      </w:r>
    </w:p>
    <w:p w:rsidR="008C5C80" w:rsidRPr="007B271C" w:rsidRDefault="007B271C" w:rsidP="00371045">
      <w:pPr>
        <w:rPr>
          <w:rFonts w:ascii="Calibri" w:hAnsi="Calibri" w:cs="Calibri"/>
          <w:sz w:val="22"/>
          <w:szCs w:val="22"/>
        </w:rPr>
      </w:pPr>
      <w:r w:rsidRPr="007B271C">
        <w:rPr>
          <w:rFonts w:ascii="Calibri" w:hAnsi="Calibri" w:cs="Calibri"/>
          <w:sz w:val="22"/>
          <w:szCs w:val="22"/>
        </w:rPr>
        <w:t xml:space="preserve">b=P-waarden van Student’s t-test of </w:t>
      </w:r>
      <w:r w:rsidR="00C55409" w:rsidRPr="007B271C">
        <w:rPr>
          <w:rFonts w:ascii="Calibri" w:hAnsi="Calibri" w:cs="Calibri"/>
          <w:sz w:val="22"/>
          <w:szCs w:val="22"/>
        </w:rPr>
        <w:t xml:space="preserve">Chi-kwadraat toets </w:t>
      </w:r>
      <w:r w:rsidR="008C5C80" w:rsidRPr="007B271C">
        <w:rPr>
          <w:rFonts w:ascii="Calibri" w:hAnsi="Calibri" w:cs="Calibri"/>
          <w:sz w:val="22"/>
          <w:szCs w:val="22"/>
        </w:rPr>
        <w:t>tussen</w:t>
      </w:r>
      <w:r w:rsidR="00C55409" w:rsidRPr="007B271C">
        <w:rPr>
          <w:rFonts w:ascii="Calibri" w:hAnsi="Calibri" w:cs="Calibri"/>
          <w:sz w:val="22"/>
          <w:szCs w:val="22"/>
        </w:rPr>
        <w:t xml:space="preserve"> de</w:t>
      </w:r>
      <w:r w:rsidR="008C5C80" w:rsidRPr="007B271C">
        <w:rPr>
          <w:rFonts w:ascii="Calibri" w:hAnsi="Calibri" w:cs="Calibri"/>
          <w:sz w:val="22"/>
          <w:szCs w:val="22"/>
        </w:rPr>
        <w:t xml:space="preserve"> respondenten en</w:t>
      </w:r>
      <w:r w:rsidR="00C55409" w:rsidRPr="007B271C">
        <w:rPr>
          <w:rFonts w:ascii="Calibri" w:hAnsi="Calibri" w:cs="Calibri"/>
          <w:sz w:val="22"/>
          <w:szCs w:val="22"/>
        </w:rPr>
        <w:t xml:space="preserve"> de</w:t>
      </w:r>
      <w:r w:rsidR="008C5C80" w:rsidRPr="007B271C">
        <w:rPr>
          <w:rFonts w:ascii="Calibri" w:hAnsi="Calibri" w:cs="Calibri"/>
          <w:sz w:val="22"/>
          <w:szCs w:val="22"/>
        </w:rPr>
        <w:t xml:space="preserve"> non-respondenten</w:t>
      </w:r>
    </w:p>
    <w:p w:rsidR="008C5C80" w:rsidRPr="00E13B66" w:rsidRDefault="008C5C80" w:rsidP="00371045">
      <w:pPr>
        <w:spacing w:line="360" w:lineRule="auto"/>
        <w:rPr>
          <w:rFonts w:ascii="Calibri" w:hAnsi="Calibri" w:cs="Calibri"/>
        </w:rPr>
      </w:pPr>
    </w:p>
    <w:p w:rsidR="00461935" w:rsidRDefault="007072FF" w:rsidP="00371045">
      <w:pPr>
        <w:spacing w:line="360" w:lineRule="auto"/>
        <w:rPr>
          <w:rFonts w:ascii="Calibri" w:hAnsi="Calibri" w:cs="Calibri"/>
        </w:rPr>
      </w:pPr>
      <w:r>
        <w:rPr>
          <w:rFonts w:ascii="Calibri" w:hAnsi="Calibri" w:cs="Calibri"/>
        </w:rPr>
        <w:t>De patiënten in de totale steekproef verschillen significant in leeftijd, geslacht, dagdeel van het bezoek aan de SEH en tria</w:t>
      </w:r>
      <w:r w:rsidR="00DA32DC">
        <w:rPr>
          <w:rFonts w:ascii="Calibri" w:hAnsi="Calibri" w:cs="Calibri"/>
        </w:rPr>
        <w:t>gecodering van de respondenten. Respondenten zijn gemiddeld vijf jaar ouder en vrouwen hebben vaker de vragenlijst geretourneerd. De patiënten die ’s avonds en ’s nachts zijn behandeld hebben minder vaker gere</w:t>
      </w:r>
      <w:r w:rsidR="00436A18">
        <w:rPr>
          <w:rFonts w:ascii="Calibri" w:hAnsi="Calibri" w:cs="Calibri"/>
        </w:rPr>
        <w:t>ag</w:t>
      </w:r>
      <w:r w:rsidR="00DA32DC">
        <w:rPr>
          <w:rFonts w:ascii="Calibri" w:hAnsi="Calibri" w:cs="Calibri"/>
        </w:rPr>
        <w:t xml:space="preserve">eerd. De patiënten met een oranje of gele triagecode zijn beter vertegenwoordigd onder de respondenten. </w:t>
      </w:r>
      <w:r w:rsidR="00461935">
        <w:rPr>
          <w:rFonts w:ascii="Calibri" w:hAnsi="Calibri" w:cs="Calibri"/>
        </w:rPr>
        <w:t>D</w:t>
      </w:r>
      <w:r w:rsidR="00461935" w:rsidRPr="00E13B66">
        <w:rPr>
          <w:rFonts w:ascii="Calibri" w:hAnsi="Calibri" w:cs="Calibri"/>
        </w:rPr>
        <w:t xml:space="preserve">e respondenten zijn </w:t>
      </w:r>
      <w:r w:rsidR="00461935">
        <w:rPr>
          <w:rFonts w:ascii="Calibri" w:hAnsi="Calibri" w:cs="Calibri"/>
        </w:rPr>
        <w:t xml:space="preserve">niet geheel </w:t>
      </w:r>
      <w:r w:rsidR="00461935" w:rsidRPr="00E13B66">
        <w:rPr>
          <w:rFonts w:ascii="Calibri" w:hAnsi="Calibri" w:cs="Calibri"/>
        </w:rPr>
        <w:t>representatief voor de totale steekproef</w:t>
      </w:r>
      <w:r w:rsidR="00461935">
        <w:rPr>
          <w:rFonts w:ascii="Calibri" w:hAnsi="Calibri" w:cs="Calibri"/>
        </w:rPr>
        <w:t xml:space="preserve"> als </w:t>
      </w:r>
      <w:r w:rsidR="00461935">
        <w:rPr>
          <w:rFonts w:ascii="Calibri" w:hAnsi="Calibri" w:cs="Calibri"/>
        </w:rPr>
        <w:lastRenderedPageBreak/>
        <w:t xml:space="preserve">er gekeken wordt naar significante verschillen, echter de absolute verschillen </w:t>
      </w:r>
      <w:r w:rsidR="00436A18">
        <w:rPr>
          <w:rFonts w:ascii="Calibri" w:hAnsi="Calibri" w:cs="Calibri"/>
        </w:rPr>
        <w:t xml:space="preserve">in geslacht en dagdeel </w:t>
      </w:r>
      <w:r w:rsidR="00461935">
        <w:rPr>
          <w:rFonts w:ascii="Calibri" w:hAnsi="Calibri" w:cs="Calibri"/>
        </w:rPr>
        <w:t>tussen de beide groepen zijn betrekkelijk</w:t>
      </w:r>
      <w:r w:rsidR="00436A18">
        <w:rPr>
          <w:rFonts w:ascii="Calibri" w:hAnsi="Calibri" w:cs="Calibri"/>
        </w:rPr>
        <w:t xml:space="preserve"> klein</w:t>
      </w:r>
      <w:r w:rsidR="00461935" w:rsidRPr="00E13B66">
        <w:rPr>
          <w:rFonts w:ascii="Calibri" w:hAnsi="Calibri" w:cs="Calibri"/>
        </w:rPr>
        <w:t xml:space="preserve">. </w:t>
      </w:r>
    </w:p>
    <w:p w:rsidR="007072FF" w:rsidRDefault="007072FF" w:rsidP="00371045">
      <w:pPr>
        <w:spacing w:line="360" w:lineRule="auto"/>
        <w:rPr>
          <w:rFonts w:ascii="Calibri" w:hAnsi="Calibri" w:cs="Calibri"/>
        </w:rPr>
      </w:pPr>
      <w:r>
        <w:rPr>
          <w:rFonts w:ascii="Calibri" w:hAnsi="Calibri" w:cs="Calibri"/>
        </w:rPr>
        <w:t xml:space="preserve">De groep respondenten is </w:t>
      </w:r>
      <w:r w:rsidR="00DA32DC">
        <w:rPr>
          <w:rFonts w:ascii="Calibri" w:hAnsi="Calibri" w:cs="Calibri"/>
        </w:rPr>
        <w:t xml:space="preserve">tevens </w:t>
      </w:r>
      <w:r>
        <w:rPr>
          <w:rFonts w:ascii="Calibri" w:hAnsi="Calibri" w:cs="Calibri"/>
        </w:rPr>
        <w:t xml:space="preserve">significant verschillend van de groep non-respondenten op deze vier variabelen. </w:t>
      </w:r>
      <w:r w:rsidR="00461935">
        <w:rPr>
          <w:rFonts w:ascii="Calibri" w:hAnsi="Calibri" w:cs="Calibri"/>
        </w:rPr>
        <w:t xml:space="preserve">De non-respondenten zijn gemiddeld negen jaar jonger en vaker mannen. De non-respondenten zijn vaker ’s nachts behandeld op de SEH. Aan hen werd vaker de rode, groene of blauwe triagecode toegekend. </w:t>
      </w:r>
      <w:r>
        <w:rPr>
          <w:rFonts w:ascii="Calibri" w:hAnsi="Calibri" w:cs="Calibri"/>
        </w:rPr>
        <w:t xml:space="preserve"> </w:t>
      </w:r>
    </w:p>
    <w:p w:rsidR="004E497F" w:rsidRDefault="004E497F" w:rsidP="00371045">
      <w:pPr>
        <w:spacing w:line="360" w:lineRule="auto"/>
        <w:rPr>
          <w:rFonts w:ascii="Calibri" w:hAnsi="Calibri" w:cs="Calibri"/>
        </w:rPr>
      </w:pPr>
    </w:p>
    <w:tbl>
      <w:tblPr>
        <w:tblW w:w="9180" w:type="dxa"/>
        <w:tblLayout w:type="fixed"/>
        <w:tblLook w:val="04A0" w:firstRow="1" w:lastRow="0" w:firstColumn="1" w:lastColumn="0" w:noHBand="0" w:noVBand="1"/>
      </w:tblPr>
      <w:tblGrid>
        <w:gridCol w:w="533"/>
        <w:gridCol w:w="3970"/>
        <w:gridCol w:w="1559"/>
        <w:gridCol w:w="850"/>
        <w:gridCol w:w="1134"/>
        <w:gridCol w:w="1134"/>
      </w:tblGrid>
      <w:tr w:rsidR="00640368" w:rsidRPr="00C64B3B" w:rsidTr="00640368">
        <w:tc>
          <w:tcPr>
            <w:tcW w:w="8046" w:type="dxa"/>
            <w:gridSpan w:val="5"/>
            <w:tcBorders>
              <w:bottom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b/>
                <w:sz w:val="22"/>
                <w:szCs w:val="22"/>
              </w:rPr>
              <w:t xml:space="preserve">Tabel </w:t>
            </w:r>
            <w:r>
              <w:rPr>
                <w:rFonts w:ascii="Calibri" w:eastAsia="Calibri" w:hAnsi="Calibri" w:cs="Calibri"/>
                <w:b/>
                <w:sz w:val="22"/>
                <w:szCs w:val="22"/>
              </w:rPr>
              <w:t>3.2</w:t>
            </w:r>
            <w:r w:rsidRPr="00C64B3B">
              <w:rPr>
                <w:rFonts w:ascii="Calibri" w:eastAsia="Calibri" w:hAnsi="Calibri" w:cs="Calibri"/>
                <w:b/>
                <w:sz w:val="22"/>
                <w:szCs w:val="22"/>
              </w:rPr>
              <w:t xml:space="preserve"> </w:t>
            </w:r>
            <w:r>
              <w:rPr>
                <w:rFonts w:ascii="Calibri" w:eastAsia="Calibri" w:hAnsi="Calibri" w:cs="Calibri"/>
                <w:b/>
                <w:sz w:val="22"/>
                <w:szCs w:val="22"/>
              </w:rPr>
              <w:t xml:space="preserve">Responstabel van de </w:t>
            </w:r>
            <w:r w:rsidRPr="00461935">
              <w:rPr>
                <w:rFonts w:ascii="Calibri" w:eastAsia="Calibri" w:hAnsi="Calibri" w:cs="Calibri"/>
                <w:b/>
                <w:sz w:val="22"/>
                <w:szCs w:val="22"/>
              </w:rPr>
              <w:t>deelnemende ziekenhuizen</w:t>
            </w:r>
          </w:p>
        </w:tc>
        <w:tc>
          <w:tcPr>
            <w:tcW w:w="1134" w:type="dxa"/>
            <w:tcBorders>
              <w:bottom w:val="single" w:sz="4" w:space="0" w:color="808080"/>
            </w:tcBorders>
          </w:tcPr>
          <w:p w:rsidR="00640368" w:rsidRPr="00C64B3B" w:rsidRDefault="00640368" w:rsidP="00461935">
            <w:pPr>
              <w:rPr>
                <w:rFonts w:ascii="Calibri" w:eastAsia="Calibri" w:hAnsi="Calibri" w:cs="Calibri"/>
                <w:b/>
                <w:sz w:val="22"/>
                <w:szCs w:val="22"/>
              </w:rPr>
            </w:pPr>
          </w:p>
        </w:tc>
      </w:tr>
      <w:tr w:rsidR="00640368" w:rsidRPr="00C64B3B" w:rsidTr="00640368">
        <w:tc>
          <w:tcPr>
            <w:tcW w:w="533" w:type="dxa"/>
            <w:tcBorders>
              <w:top w:val="single" w:sz="4" w:space="0" w:color="808080"/>
              <w:bottom w:val="single" w:sz="4" w:space="0" w:color="808080"/>
            </w:tcBorders>
            <w:shd w:val="clear" w:color="auto" w:fill="auto"/>
          </w:tcPr>
          <w:p w:rsidR="00640368" w:rsidRPr="00C64B3B" w:rsidRDefault="00640368" w:rsidP="00461935">
            <w:pPr>
              <w:rPr>
                <w:rFonts w:ascii="Calibri" w:eastAsia="Calibri" w:hAnsi="Calibri" w:cs="Calibri"/>
                <w:b/>
                <w:sz w:val="22"/>
                <w:szCs w:val="22"/>
              </w:rPr>
            </w:pPr>
          </w:p>
        </w:tc>
        <w:tc>
          <w:tcPr>
            <w:tcW w:w="3970" w:type="dxa"/>
            <w:tcBorders>
              <w:top w:val="single" w:sz="4" w:space="0" w:color="808080"/>
              <w:bottom w:val="single" w:sz="4" w:space="0" w:color="808080"/>
            </w:tcBorders>
            <w:shd w:val="clear" w:color="auto" w:fill="auto"/>
          </w:tcPr>
          <w:p w:rsidR="00640368" w:rsidRPr="00C64B3B" w:rsidRDefault="00640368" w:rsidP="00461935">
            <w:pPr>
              <w:rPr>
                <w:rFonts w:ascii="Calibri" w:eastAsia="Calibri" w:hAnsi="Calibri" w:cs="Calibri"/>
                <w:b/>
                <w:sz w:val="22"/>
                <w:szCs w:val="22"/>
              </w:rPr>
            </w:pPr>
            <w:r w:rsidRPr="00C64B3B">
              <w:rPr>
                <w:rFonts w:ascii="Calibri" w:eastAsia="Calibri" w:hAnsi="Calibri" w:cs="Calibri"/>
                <w:b/>
                <w:sz w:val="22"/>
                <w:szCs w:val="22"/>
              </w:rPr>
              <w:t>Ziekenhuis</w:t>
            </w:r>
          </w:p>
        </w:tc>
        <w:tc>
          <w:tcPr>
            <w:tcW w:w="1559" w:type="dxa"/>
            <w:tcBorders>
              <w:top w:val="single" w:sz="4" w:space="0" w:color="808080"/>
              <w:bottom w:val="single" w:sz="4" w:space="0" w:color="808080"/>
            </w:tcBorders>
            <w:shd w:val="clear" w:color="auto" w:fill="auto"/>
          </w:tcPr>
          <w:p w:rsidR="00640368" w:rsidRPr="00C64B3B" w:rsidRDefault="00640368" w:rsidP="00461935">
            <w:pPr>
              <w:rPr>
                <w:rFonts w:ascii="Calibri" w:eastAsia="Calibri" w:hAnsi="Calibri" w:cs="Calibri"/>
                <w:b/>
                <w:sz w:val="22"/>
                <w:szCs w:val="22"/>
              </w:rPr>
            </w:pPr>
            <w:r w:rsidRPr="00C64B3B">
              <w:rPr>
                <w:rFonts w:ascii="Calibri" w:eastAsia="Calibri" w:hAnsi="Calibri" w:cs="Calibri"/>
                <w:b/>
                <w:sz w:val="22"/>
                <w:szCs w:val="22"/>
              </w:rPr>
              <w:t>Plaats</w:t>
            </w:r>
          </w:p>
        </w:tc>
        <w:tc>
          <w:tcPr>
            <w:tcW w:w="850" w:type="dxa"/>
            <w:tcBorders>
              <w:bottom w:val="single" w:sz="4" w:space="0" w:color="808080"/>
            </w:tcBorders>
            <w:shd w:val="clear" w:color="auto" w:fill="auto"/>
          </w:tcPr>
          <w:p w:rsidR="00640368" w:rsidRPr="00C64B3B" w:rsidRDefault="00640368" w:rsidP="00461935">
            <w:pPr>
              <w:rPr>
                <w:rFonts w:ascii="Calibri" w:eastAsia="Calibri" w:hAnsi="Calibri" w:cs="Calibri"/>
                <w:b/>
                <w:sz w:val="22"/>
                <w:szCs w:val="22"/>
              </w:rPr>
            </w:pPr>
            <w:r>
              <w:rPr>
                <w:rFonts w:ascii="Calibri" w:eastAsia="Calibri" w:hAnsi="Calibri" w:cs="Calibri"/>
                <w:b/>
                <w:sz w:val="22"/>
                <w:szCs w:val="22"/>
              </w:rPr>
              <w:t>Steek-proef</w:t>
            </w:r>
            <w:r w:rsidRPr="00C64B3B">
              <w:rPr>
                <w:rFonts w:ascii="Calibri" w:eastAsia="Calibri" w:hAnsi="Calibri" w:cs="Calibri"/>
                <w:b/>
                <w:sz w:val="22"/>
                <w:szCs w:val="22"/>
              </w:rPr>
              <w:t xml:space="preserve"> </w:t>
            </w:r>
            <w:r>
              <w:rPr>
                <w:rFonts w:ascii="Calibri" w:eastAsia="Calibri" w:hAnsi="Calibri" w:cs="Calibri"/>
                <w:b/>
                <w:sz w:val="22"/>
                <w:szCs w:val="22"/>
              </w:rPr>
              <w:t>(N)</w:t>
            </w:r>
          </w:p>
        </w:tc>
        <w:tc>
          <w:tcPr>
            <w:tcW w:w="1134" w:type="dxa"/>
            <w:tcBorders>
              <w:top w:val="single" w:sz="4" w:space="0" w:color="808080"/>
              <w:bottom w:val="single" w:sz="4" w:space="0" w:color="808080"/>
            </w:tcBorders>
            <w:shd w:val="clear" w:color="auto" w:fill="auto"/>
          </w:tcPr>
          <w:p w:rsidR="00640368" w:rsidRPr="00C64B3B" w:rsidRDefault="00640368" w:rsidP="00461935">
            <w:pPr>
              <w:rPr>
                <w:rFonts w:ascii="Calibri" w:eastAsia="Calibri" w:hAnsi="Calibri" w:cs="Calibri"/>
                <w:b/>
                <w:sz w:val="22"/>
                <w:szCs w:val="22"/>
              </w:rPr>
            </w:pPr>
            <w:r>
              <w:rPr>
                <w:rFonts w:ascii="Calibri" w:eastAsia="Calibri" w:hAnsi="Calibri" w:cs="Calibri"/>
                <w:b/>
                <w:sz w:val="22"/>
                <w:szCs w:val="22"/>
              </w:rPr>
              <w:t>Respon-denten (N)</w:t>
            </w:r>
          </w:p>
        </w:tc>
        <w:tc>
          <w:tcPr>
            <w:tcW w:w="1134" w:type="dxa"/>
            <w:tcBorders>
              <w:top w:val="single" w:sz="4" w:space="0" w:color="808080"/>
              <w:bottom w:val="single" w:sz="4" w:space="0" w:color="808080"/>
            </w:tcBorders>
          </w:tcPr>
          <w:p w:rsidR="00640368" w:rsidRDefault="00640368" w:rsidP="00461935">
            <w:pPr>
              <w:rPr>
                <w:rFonts w:ascii="Calibri" w:eastAsia="Calibri" w:hAnsi="Calibri" w:cs="Calibri"/>
                <w:b/>
                <w:sz w:val="22"/>
                <w:szCs w:val="22"/>
              </w:rPr>
            </w:pPr>
            <w:r>
              <w:rPr>
                <w:rFonts w:ascii="Calibri" w:eastAsia="Calibri" w:hAnsi="Calibri" w:cs="Calibri"/>
                <w:b/>
                <w:sz w:val="22"/>
                <w:szCs w:val="22"/>
              </w:rPr>
              <w:t>Netto</w:t>
            </w:r>
          </w:p>
          <w:p w:rsidR="00640368" w:rsidRDefault="00640368" w:rsidP="00461935">
            <w:pPr>
              <w:rPr>
                <w:rFonts w:ascii="Calibri" w:eastAsia="Calibri" w:hAnsi="Calibri" w:cs="Calibri"/>
                <w:b/>
                <w:sz w:val="22"/>
                <w:szCs w:val="22"/>
              </w:rPr>
            </w:pPr>
            <w:r>
              <w:rPr>
                <w:rFonts w:ascii="Calibri" w:eastAsia="Calibri" w:hAnsi="Calibri" w:cs="Calibri"/>
                <w:b/>
                <w:sz w:val="22"/>
                <w:szCs w:val="22"/>
              </w:rPr>
              <w:t>Respons (%)</w:t>
            </w:r>
          </w:p>
        </w:tc>
      </w:tr>
      <w:tr w:rsidR="00640368" w:rsidRPr="00C64B3B" w:rsidTr="00640368">
        <w:tc>
          <w:tcPr>
            <w:tcW w:w="533" w:type="dxa"/>
            <w:tcBorders>
              <w:top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w:t>
            </w:r>
          </w:p>
        </w:tc>
        <w:tc>
          <w:tcPr>
            <w:tcW w:w="3970" w:type="dxa"/>
            <w:tcBorders>
              <w:top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Onze Lieve Vrouwe Gasthuis</w:t>
            </w:r>
          </w:p>
        </w:tc>
        <w:tc>
          <w:tcPr>
            <w:tcW w:w="1559" w:type="dxa"/>
            <w:tcBorders>
              <w:top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Amsterdam</w:t>
            </w:r>
          </w:p>
        </w:tc>
        <w:tc>
          <w:tcPr>
            <w:tcW w:w="850" w:type="dxa"/>
            <w:tcBorders>
              <w:top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800</w:t>
            </w:r>
          </w:p>
        </w:tc>
        <w:tc>
          <w:tcPr>
            <w:tcW w:w="1134" w:type="dxa"/>
            <w:tcBorders>
              <w:top w:val="single" w:sz="4" w:space="0" w:color="808080"/>
            </w:tcBorders>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214</w:t>
            </w:r>
          </w:p>
        </w:tc>
        <w:tc>
          <w:tcPr>
            <w:tcW w:w="1134" w:type="dxa"/>
            <w:tcBorders>
              <w:top w:val="single" w:sz="4" w:space="0" w:color="808080"/>
            </w:tcBorders>
          </w:tcPr>
          <w:p w:rsidR="00640368" w:rsidRDefault="00640368" w:rsidP="00461935">
            <w:pPr>
              <w:rPr>
                <w:rFonts w:ascii="Calibri" w:eastAsia="Calibri" w:hAnsi="Calibri" w:cs="Calibri"/>
                <w:sz w:val="22"/>
                <w:szCs w:val="22"/>
              </w:rPr>
            </w:pPr>
            <w:r>
              <w:rPr>
                <w:rFonts w:ascii="Calibri" w:eastAsia="Calibri" w:hAnsi="Calibri" w:cs="Calibri"/>
                <w:sz w:val="22"/>
                <w:szCs w:val="22"/>
              </w:rPr>
              <w:t>27</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2</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Rode Kruis Ziekenhuis</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Beverwijk</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241</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40</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3</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MCH locatie Westeinde</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Den Haag</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194</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24</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4</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MCH locatie Antoniushoeve</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Den Haag</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302</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38</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5</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Deventer Ziekenhuis</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Deventer</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274</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46</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w:t>
            </w:r>
          </w:p>
        </w:tc>
        <w:tc>
          <w:tcPr>
            <w:tcW w:w="3970"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Rö</w:t>
            </w:r>
            <w:r w:rsidRPr="00C64B3B">
              <w:rPr>
                <w:rFonts w:ascii="Calibri" w:eastAsia="Calibri" w:hAnsi="Calibri" w:cs="Calibri"/>
                <w:sz w:val="22"/>
                <w:szCs w:val="22"/>
              </w:rPr>
              <w:t>pcke-Zweers Ziekenhuis</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Hardenberg</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591</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291</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49</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7</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Medisch Centrum Leeuwarden</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Leeuwarden</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266</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44</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Academisch Ziekenhuis Maastricht</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Maastricht</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238</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40</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9</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Waterland Ziekenhuis</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Purmerend</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240</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40</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10</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St. Elisabeth Ziekenhuis</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Tilburg</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242</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40</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11</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St. Jans Gasthuis Weert</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Weert</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279</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47</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12</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Isala Klinieken</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Zwolle</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227</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38</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13</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Universitair Medisch Centrum Utrecht</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Utrecht</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223</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28</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14</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 xml:space="preserve">Academisch Medisch Centrum </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Amsterdam</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222</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28</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15</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BovenIJ Ziekenhuis</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Amsterdam</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196</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25</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16</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VU medisch centrum</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Amsterdam</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216</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27</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17</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Ziekenhuis Amstelland</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Amstelveen</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712</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275</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39</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18</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Gelre Ziekenhuizen</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Apeldoorn</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197</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33</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19</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Diakonessenhuis locatie Utrecht</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Utrecht</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594</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173</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29</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20</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Diakonessenhuis locatie Zeist</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Zeist</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606</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195</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32</w:t>
            </w:r>
          </w:p>
        </w:tc>
      </w:tr>
      <w:tr w:rsidR="00640368" w:rsidRPr="00C64B3B" w:rsidTr="00640368">
        <w:tc>
          <w:tcPr>
            <w:tcW w:w="533"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21</w:t>
            </w:r>
          </w:p>
        </w:tc>
        <w:tc>
          <w:tcPr>
            <w:tcW w:w="397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Sint Lucas Andreas Ziekenhuis</w:t>
            </w:r>
          </w:p>
        </w:tc>
        <w:tc>
          <w:tcPr>
            <w:tcW w:w="1559"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Amsterdam</w:t>
            </w:r>
          </w:p>
        </w:tc>
        <w:tc>
          <w:tcPr>
            <w:tcW w:w="850" w:type="dxa"/>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800</w:t>
            </w:r>
          </w:p>
        </w:tc>
        <w:tc>
          <w:tcPr>
            <w:tcW w:w="1134" w:type="dxa"/>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178</w:t>
            </w:r>
          </w:p>
        </w:tc>
        <w:tc>
          <w:tcPr>
            <w:tcW w:w="1134" w:type="dxa"/>
          </w:tcPr>
          <w:p w:rsidR="00640368" w:rsidRDefault="00640368" w:rsidP="00461935">
            <w:pPr>
              <w:rPr>
                <w:rFonts w:ascii="Calibri" w:eastAsia="Calibri" w:hAnsi="Calibri" w:cs="Calibri"/>
                <w:sz w:val="22"/>
                <w:szCs w:val="22"/>
              </w:rPr>
            </w:pPr>
            <w:r>
              <w:rPr>
                <w:rFonts w:ascii="Calibri" w:eastAsia="Calibri" w:hAnsi="Calibri" w:cs="Calibri"/>
                <w:sz w:val="22"/>
                <w:szCs w:val="22"/>
              </w:rPr>
              <w:t>22</w:t>
            </w:r>
          </w:p>
        </w:tc>
      </w:tr>
      <w:tr w:rsidR="00640368" w:rsidRPr="00C64B3B" w:rsidTr="00640368">
        <w:tc>
          <w:tcPr>
            <w:tcW w:w="533" w:type="dxa"/>
            <w:tcBorders>
              <w:bottom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22</w:t>
            </w:r>
          </w:p>
        </w:tc>
        <w:tc>
          <w:tcPr>
            <w:tcW w:w="3970" w:type="dxa"/>
            <w:tcBorders>
              <w:bottom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Universitair Medisch Centrum Groningen</w:t>
            </w:r>
          </w:p>
        </w:tc>
        <w:tc>
          <w:tcPr>
            <w:tcW w:w="1559" w:type="dxa"/>
            <w:tcBorders>
              <w:bottom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Groningen</w:t>
            </w:r>
          </w:p>
        </w:tc>
        <w:tc>
          <w:tcPr>
            <w:tcW w:w="850" w:type="dxa"/>
            <w:tcBorders>
              <w:bottom w:val="single" w:sz="4" w:space="0" w:color="808080"/>
            </w:tcBorders>
            <w:shd w:val="clear" w:color="auto" w:fill="auto"/>
          </w:tcPr>
          <w:p w:rsidR="00640368" w:rsidRPr="00C64B3B" w:rsidRDefault="00640368" w:rsidP="00461935">
            <w:pPr>
              <w:rPr>
                <w:rFonts w:ascii="Calibri" w:eastAsia="Calibri" w:hAnsi="Calibri" w:cs="Calibri"/>
                <w:sz w:val="22"/>
                <w:szCs w:val="22"/>
              </w:rPr>
            </w:pPr>
            <w:r w:rsidRPr="00C64B3B">
              <w:rPr>
                <w:rFonts w:ascii="Calibri" w:eastAsia="Calibri" w:hAnsi="Calibri" w:cs="Calibri"/>
                <w:sz w:val="22"/>
                <w:szCs w:val="22"/>
              </w:rPr>
              <w:t>600</w:t>
            </w:r>
          </w:p>
        </w:tc>
        <w:tc>
          <w:tcPr>
            <w:tcW w:w="1134" w:type="dxa"/>
            <w:tcBorders>
              <w:bottom w:val="single" w:sz="4" w:space="0" w:color="808080"/>
            </w:tcBorders>
            <w:shd w:val="clear" w:color="auto" w:fill="auto"/>
          </w:tcPr>
          <w:p w:rsidR="00640368" w:rsidRPr="00C64B3B" w:rsidRDefault="00640368" w:rsidP="00461935">
            <w:pPr>
              <w:rPr>
                <w:rFonts w:ascii="Calibri" w:eastAsia="Calibri" w:hAnsi="Calibri" w:cs="Calibri"/>
                <w:sz w:val="22"/>
                <w:szCs w:val="22"/>
              </w:rPr>
            </w:pPr>
            <w:r>
              <w:rPr>
                <w:rFonts w:ascii="Calibri" w:eastAsia="Calibri" w:hAnsi="Calibri" w:cs="Calibri"/>
                <w:sz w:val="22"/>
                <w:szCs w:val="22"/>
              </w:rPr>
              <w:t>258</w:t>
            </w:r>
          </w:p>
        </w:tc>
        <w:tc>
          <w:tcPr>
            <w:tcW w:w="1134" w:type="dxa"/>
            <w:tcBorders>
              <w:bottom w:val="single" w:sz="4" w:space="0" w:color="808080"/>
            </w:tcBorders>
          </w:tcPr>
          <w:p w:rsidR="00640368" w:rsidRDefault="00640368" w:rsidP="00461935">
            <w:pPr>
              <w:rPr>
                <w:rFonts w:ascii="Calibri" w:eastAsia="Calibri" w:hAnsi="Calibri" w:cs="Calibri"/>
                <w:sz w:val="22"/>
                <w:szCs w:val="22"/>
              </w:rPr>
            </w:pPr>
            <w:r>
              <w:rPr>
                <w:rFonts w:ascii="Calibri" w:eastAsia="Calibri" w:hAnsi="Calibri" w:cs="Calibri"/>
                <w:sz w:val="22"/>
                <w:szCs w:val="22"/>
              </w:rPr>
              <w:t>43</w:t>
            </w:r>
          </w:p>
        </w:tc>
      </w:tr>
    </w:tbl>
    <w:p w:rsidR="00461935" w:rsidRPr="00D03CC5" w:rsidRDefault="00461935" w:rsidP="00375426">
      <w:pPr>
        <w:spacing w:line="360" w:lineRule="auto"/>
        <w:rPr>
          <w:rFonts w:ascii="Calibri" w:hAnsi="Calibri"/>
        </w:rPr>
      </w:pPr>
    </w:p>
    <w:p w:rsidR="00C251A3" w:rsidRPr="00D03CC5" w:rsidRDefault="00F4011D" w:rsidP="00375426">
      <w:pPr>
        <w:spacing w:line="360" w:lineRule="auto"/>
        <w:rPr>
          <w:rFonts w:ascii="Calibri" w:eastAsia="Calibri" w:hAnsi="Calibri"/>
        </w:rPr>
      </w:pPr>
      <w:r w:rsidRPr="00D03CC5">
        <w:rPr>
          <w:rFonts w:ascii="Calibri" w:hAnsi="Calibri"/>
        </w:rPr>
        <w:t xml:space="preserve">De netto respons varieert van minimaal 22% voor het Amsterdamse St. Lucas Andreas Ziekenhuis tot maximaal 49% voor het </w:t>
      </w:r>
      <w:r w:rsidRPr="00D03CC5">
        <w:rPr>
          <w:rFonts w:ascii="Calibri" w:eastAsia="Calibri" w:hAnsi="Calibri"/>
        </w:rPr>
        <w:t xml:space="preserve">Röpcke-Zweers Ziekenhuis in Hardenberg. Het aantal respondenten varieert van minimaal 173 van het Diakonessenhuis in Utrecht tot maximaal 302 respondenten voor het Medisch Centrum Haaglanden locatie Antoniushove in Den Haag. </w:t>
      </w:r>
    </w:p>
    <w:p w:rsidR="00F4011D" w:rsidRDefault="00F4011D" w:rsidP="00375426">
      <w:pPr>
        <w:spacing w:line="360" w:lineRule="auto"/>
        <w:rPr>
          <w:rFonts w:ascii="Calibri" w:hAnsi="Calibri"/>
        </w:rPr>
      </w:pPr>
    </w:p>
    <w:p w:rsidR="00B66399" w:rsidRDefault="00B66399" w:rsidP="00375426">
      <w:pPr>
        <w:spacing w:line="360" w:lineRule="auto"/>
        <w:rPr>
          <w:rFonts w:ascii="Calibri" w:hAnsi="Calibri"/>
        </w:rPr>
      </w:pPr>
    </w:p>
    <w:p w:rsidR="00B66399" w:rsidRDefault="00B66399" w:rsidP="00375426">
      <w:pPr>
        <w:spacing w:line="360" w:lineRule="auto"/>
        <w:rPr>
          <w:rFonts w:ascii="Calibri" w:hAnsi="Calibri"/>
        </w:rPr>
      </w:pPr>
    </w:p>
    <w:p w:rsidR="000C2E8C" w:rsidRDefault="000C2E8C" w:rsidP="000E0FE8">
      <w:pPr>
        <w:pStyle w:val="Kop2"/>
        <w:numPr>
          <w:ilvl w:val="1"/>
          <w:numId w:val="43"/>
        </w:numPr>
      </w:pPr>
      <w:bookmarkStart w:id="61" w:name="_Toc376533761"/>
      <w:r>
        <w:lastRenderedPageBreak/>
        <w:t>Psychometrische eigenschappen</w:t>
      </w:r>
      <w:bookmarkEnd w:id="61"/>
    </w:p>
    <w:p w:rsidR="00F4011D" w:rsidRDefault="00F4011D" w:rsidP="00F4011D">
      <w:pPr>
        <w:spacing w:line="360" w:lineRule="auto"/>
        <w:outlineLvl w:val="1"/>
        <w:rPr>
          <w:rFonts w:ascii="Calibri" w:hAnsi="Calibri" w:cs="Calibri"/>
        </w:rPr>
      </w:pPr>
    </w:p>
    <w:p w:rsidR="00081A8E" w:rsidRDefault="00EA0086" w:rsidP="00081A8E">
      <w:pPr>
        <w:spacing w:line="360" w:lineRule="auto"/>
        <w:rPr>
          <w:rFonts w:ascii="Calibri" w:hAnsi="Calibri" w:cs="Calibri"/>
        </w:rPr>
      </w:pPr>
      <w:r w:rsidRPr="00E13B66">
        <w:rPr>
          <w:rFonts w:ascii="Calibri" w:hAnsi="Calibri" w:cs="Calibri"/>
        </w:rPr>
        <w:t xml:space="preserve">Er is gekeken naar extreem scheef verdeelde items (&gt;90% van de antwoorden valt in </w:t>
      </w:r>
      <w:r w:rsidR="0004044C">
        <w:rPr>
          <w:rFonts w:ascii="Calibri" w:hAnsi="Calibri" w:cs="Calibri"/>
        </w:rPr>
        <w:t>een antwoordcategorie over het algemeen betreft dit de</w:t>
      </w:r>
      <w:r w:rsidRPr="00E13B66">
        <w:rPr>
          <w:rFonts w:ascii="Calibri" w:hAnsi="Calibri" w:cs="Calibri"/>
        </w:rPr>
        <w:t xml:space="preserve"> meest positieve of negatieve categorie). De scheefheid laat zien in hoeverre een vraag groepen kan onderscheiden</w:t>
      </w:r>
      <w:r w:rsidR="00081A8E">
        <w:rPr>
          <w:rFonts w:ascii="Calibri" w:hAnsi="Calibri" w:cs="Calibri"/>
        </w:rPr>
        <w:t>. D</w:t>
      </w:r>
      <w:r w:rsidRPr="00E13B66">
        <w:rPr>
          <w:rFonts w:ascii="Calibri" w:hAnsi="Calibri" w:cs="Calibri"/>
        </w:rPr>
        <w:t>e</w:t>
      </w:r>
      <w:r w:rsidR="00081A8E">
        <w:rPr>
          <w:rFonts w:ascii="Calibri" w:hAnsi="Calibri" w:cs="Calibri"/>
        </w:rPr>
        <w:t xml:space="preserve"> antwoorden op de volgende</w:t>
      </w:r>
      <w:r w:rsidRPr="00E13B66">
        <w:rPr>
          <w:rFonts w:ascii="Calibri" w:hAnsi="Calibri" w:cs="Calibri"/>
        </w:rPr>
        <w:t xml:space="preserve"> ervaringsvragen zijn </w:t>
      </w:r>
      <w:r w:rsidR="00081A8E">
        <w:rPr>
          <w:rFonts w:ascii="Calibri" w:hAnsi="Calibri" w:cs="Calibri"/>
        </w:rPr>
        <w:t>scheef</w:t>
      </w:r>
      <w:r w:rsidR="00625712">
        <w:rPr>
          <w:rFonts w:ascii="Calibri" w:hAnsi="Calibri" w:cs="Calibri"/>
        </w:rPr>
        <w:t xml:space="preserve"> verdeeld</w:t>
      </w:r>
      <w:r w:rsidR="00081A8E">
        <w:rPr>
          <w:rFonts w:ascii="Calibri" w:hAnsi="Calibri" w:cs="Calibri"/>
        </w:rPr>
        <w:t>:</w:t>
      </w:r>
    </w:p>
    <w:p w:rsidR="00081A8E" w:rsidRDefault="00081A8E" w:rsidP="000E0FE8">
      <w:pPr>
        <w:numPr>
          <w:ilvl w:val="0"/>
          <w:numId w:val="44"/>
        </w:numPr>
        <w:spacing w:line="360" w:lineRule="auto"/>
        <w:rPr>
          <w:rFonts w:ascii="Calibri" w:hAnsi="Calibri" w:cs="Calibri"/>
        </w:rPr>
      </w:pPr>
      <w:r>
        <w:rPr>
          <w:rFonts w:ascii="Calibri" w:hAnsi="Calibri" w:cs="Calibri"/>
        </w:rPr>
        <w:t xml:space="preserve">Vraag 12 ‘Was de bewegwijzering naar de SEH van het ziekenhuis een probleem?’ </w:t>
      </w:r>
    </w:p>
    <w:p w:rsidR="00081A8E" w:rsidRDefault="00081A8E" w:rsidP="000E0FE8">
      <w:pPr>
        <w:numPr>
          <w:ilvl w:val="0"/>
          <w:numId w:val="45"/>
        </w:numPr>
        <w:spacing w:line="360" w:lineRule="auto"/>
        <w:rPr>
          <w:rFonts w:ascii="Calibri" w:hAnsi="Calibri" w:cs="Calibri"/>
        </w:rPr>
      </w:pPr>
      <w:r>
        <w:rPr>
          <w:rFonts w:ascii="Calibri" w:hAnsi="Calibri" w:cs="Calibri"/>
        </w:rPr>
        <w:t xml:space="preserve">Groot probleem 2,1%; b) Klein probleem 7,0%; 3) Geen probleem 90,9%. </w:t>
      </w:r>
    </w:p>
    <w:p w:rsidR="00081A8E" w:rsidRDefault="00081A8E" w:rsidP="000E0FE8">
      <w:pPr>
        <w:numPr>
          <w:ilvl w:val="0"/>
          <w:numId w:val="44"/>
        </w:numPr>
        <w:spacing w:line="360" w:lineRule="auto"/>
        <w:rPr>
          <w:rFonts w:ascii="Calibri" w:hAnsi="Calibri" w:cs="Calibri"/>
        </w:rPr>
      </w:pPr>
      <w:r>
        <w:rPr>
          <w:rFonts w:ascii="Calibri" w:hAnsi="Calibri" w:cs="Calibri"/>
        </w:rPr>
        <w:t xml:space="preserve">Vraag 14 ‘Was het een probleem om de SEH in het ziekenhuis te vinden?’. </w:t>
      </w:r>
    </w:p>
    <w:p w:rsidR="00081A8E" w:rsidRDefault="00081A8E" w:rsidP="00081A8E">
      <w:pPr>
        <w:spacing w:line="360" w:lineRule="auto"/>
        <w:ind w:left="60" w:firstLine="648"/>
        <w:rPr>
          <w:rFonts w:ascii="Calibri" w:hAnsi="Calibri" w:cs="Calibri"/>
        </w:rPr>
      </w:pPr>
      <w:r>
        <w:rPr>
          <w:rFonts w:ascii="Calibri" w:hAnsi="Calibri" w:cs="Calibri"/>
        </w:rPr>
        <w:t xml:space="preserve">Groot probleem 0,8%; b) Klein probleem </w:t>
      </w:r>
      <w:r w:rsidR="00250EF7">
        <w:rPr>
          <w:rFonts w:ascii="Calibri" w:hAnsi="Calibri" w:cs="Calibri"/>
        </w:rPr>
        <w:t>4,8</w:t>
      </w:r>
      <w:r>
        <w:rPr>
          <w:rFonts w:ascii="Calibri" w:hAnsi="Calibri" w:cs="Calibri"/>
        </w:rPr>
        <w:t xml:space="preserve">%; 3) Geen probleem </w:t>
      </w:r>
      <w:r w:rsidR="00250EF7">
        <w:rPr>
          <w:rFonts w:ascii="Calibri" w:hAnsi="Calibri" w:cs="Calibri"/>
        </w:rPr>
        <w:t>94,4</w:t>
      </w:r>
      <w:r>
        <w:rPr>
          <w:rFonts w:ascii="Calibri" w:hAnsi="Calibri" w:cs="Calibri"/>
        </w:rPr>
        <w:t xml:space="preserve">%. </w:t>
      </w:r>
    </w:p>
    <w:p w:rsidR="00A63178" w:rsidRDefault="00081A8E" w:rsidP="00625712">
      <w:pPr>
        <w:spacing w:line="360" w:lineRule="auto"/>
        <w:rPr>
          <w:rFonts w:ascii="Calibri" w:hAnsi="Calibri" w:cs="Calibri"/>
        </w:rPr>
      </w:pPr>
      <w:r w:rsidRPr="00E13B66">
        <w:rPr>
          <w:rFonts w:ascii="Calibri" w:hAnsi="Calibri" w:cs="Calibri"/>
        </w:rPr>
        <w:t xml:space="preserve">De non-respons per vraag is voor alle vragen bekeken, waarbij rekening is gehouden met de vragen die volgen op een screenervraag. </w:t>
      </w:r>
      <w:r w:rsidR="00625712">
        <w:rPr>
          <w:rFonts w:ascii="Calibri" w:hAnsi="Calibri" w:cs="Calibri"/>
        </w:rPr>
        <w:t xml:space="preserve">Geen enkele vraag had een </w:t>
      </w:r>
      <w:r w:rsidR="00A63178">
        <w:rPr>
          <w:rFonts w:ascii="Calibri" w:hAnsi="Calibri" w:cs="Calibri"/>
        </w:rPr>
        <w:t>non-respons&gt;10%</w:t>
      </w:r>
      <w:r w:rsidR="00625712">
        <w:rPr>
          <w:rFonts w:ascii="Calibri" w:hAnsi="Calibri" w:cs="Calibri"/>
        </w:rPr>
        <w:t xml:space="preserve">. </w:t>
      </w:r>
    </w:p>
    <w:p w:rsidR="00625712" w:rsidRDefault="00625712" w:rsidP="00625712">
      <w:pPr>
        <w:spacing w:line="360" w:lineRule="auto"/>
        <w:rPr>
          <w:rFonts w:ascii="Calibri" w:hAnsi="Calibri" w:cs="Calibri"/>
        </w:rPr>
      </w:pPr>
      <w:r>
        <w:rPr>
          <w:rFonts w:ascii="Calibri" w:hAnsi="Calibri" w:cs="Calibri"/>
        </w:rPr>
        <w:t xml:space="preserve">De correlaties van de vragen zijn beoordeeld aan de hand van </w:t>
      </w:r>
      <w:r w:rsidR="00150702">
        <w:rPr>
          <w:rFonts w:ascii="Calibri" w:hAnsi="Calibri" w:cs="Calibri"/>
        </w:rPr>
        <w:t>Sp</w:t>
      </w:r>
      <w:r>
        <w:rPr>
          <w:rFonts w:ascii="Calibri" w:hAnsi="Calibri" w:cs="Calibri"/>
        </w:rPr>
        <w:t>ear</w:t>
      </w:r>
      <w:r w:rsidR="00150702">
        <w:rPr>
          <w:rFonts w:ascii="Calibri" w:hAnsi="Calibri" w:cs="Calibri"/>
        </w:rPr>
        <w:t>man</w:t>
      </w:r>
      <w:r>
        <w:rPr>
          <w:rFonts w:ascii="Calibri" w:hAnsi="Calibri" w:cs="Calibri"/>
        </w:rPr>
        <w:t>’s correla</w:t>
      </w:r>
      <w:r w:rsidR="00155CE8">
        <w:rPr>
          <w:rFonts w:ascii="Calibri" w:hAnsi="Calibri" w:cs="Calibri"/>
        </w:rPr>
        <w:t>tie coëfficiënt. Alle waarden waren lager dan de grenswaarde van 0,7.</w:t>
      </w:r>
    </w:p>
    <w:p w:rsidR="00155CE8" w:rsidRDefault="00155CE8" w:rsidP="00625712">
      <w:pPr>
        <w:spacing w:line="360" w:lineRule="auto"/>
        <w:rPr>
          <w:rFonts w:ascii="Calibri" w:hAnsi="Calibri" w:cs="Calibri"/>
        </w:rPr>
      </w:pPr>
    </w:p>
    <w:p w:rsidR="00EA0086" w:rsidRDefault="002A4734" w:rsidP="000E0FE8">
      <w:pPr>
        <w:pStyle w:val="Kop2"/>
        <w:numPr>
          <w:ilvl w:val="1"/>
          <w:numId w:val="43"/>
        </w:numPr>
      </w:pPr>
      <w:bookmarkStart w:id="62" w:name="_Toc376533762"/>
      <w:r>
        <w:t>Belangstudie</w:t>
      </w:r>
      <w:bookmarkEnd w:id="62"/>
    </w:p>
    <w:p w:rsidR="00F5415C" w:rsidRDefault="00F5415C" w:rsidP="00C251A3">
      <w:pPr>
        <w:spacing w:line="360" w:lineRule="auto"/>
        <w:rPr>
          <w:rFonts w:ascii="Calibri" w:hAnsi="Calibri" w:cs="Calibri"/>
        </w:rPr>
      </w:pPr>
    </w:p>
    <w:p w:rsidR="00EA0086" w:rsidRPr="00E13B66" w:rsidRDefault="00EA0086" w:rsidP="00C251A3">
      <w:pPr>
        <w:spacing w:line="360" w:lineRule="auto"/>
        <w:rPr>
          <w:rFonts w:ascii="Calibri" w:hAnsi="Calibri" w:cs="Calibri"/>
        </w:rPr>
      </w:pPr>
      <w:r w:rsidRPr="00E13B66">
        <w:rPr>
          <w:rFonts w:ascii="Calibri" w:hAnsi="Calibri" w:cs="Calibri"/>
        </w:rPr>
        <w:t>In tabel 3.</w:t>
      </w:r>
      <w:r w:rsidR="0074006F">
        <w:rPr>
          <w:rFonts w:ascii="Calibri" w:hAnsi="Calibri" w:cs="Calibri"/>
        </w:rPr>
        <w:t>3</w:t>
      </w:r>
      <w:r w:rsidRPr="00E13B66">
        <w:rPr>
          <w:rFonts w:ascii="Calibri" w:hAnsi="Calibri" w:cs="Calibri"/>
        </w:rPr>
        <w:t xml:space="preserve"> staan de items </w:t>
      </w:r>
      <w:r w:rsidR="00C501A8">
        <w:rPr>
          <w:rFonts w:ascii="Calibri" w:hAnsi="Calibri" w:cs="Calibri"/>
        </w:rPr>
        <w:t>aflopend gerangschikt op het belang van het kwaliteitsaspect voor de respondenten op de beide SEH</w:t>
      </w:r>
      <w:r w:rsidR="00436A18">
        <w:rPr>
          <w:rFonts w:ascii="Calibri" w:hAnsi="Calibri" w:cs="Calibri"/>
        </w:rPr>
        <w:t>’</w:t>
      </w:r>
      <w:r w:rsidR="00C501A8">
        <w:rPr>
          <w:rFonts w:ascii="Calibri" w:hAnsi="Calibri" w:cs="Calibri"/>
        </w:rPr>
        <w:t>s</w:t>
      </w:r>
      <w:r w:rsidR="00436A18">
        <w:rPr>
          <w:rFonts w:ascii="Calibri" w:hAnsi="Calibri" w:cs="Calibri"/>
        </w:rPr>
        <w:t xml:space="preserve"> waar de belangstudie is uitgevoerd</w:t>
      </w:r>
      <w:r w:rsidR="00C501A8">
        <w:rPr>
          <w:rFonts w:ascii="Calibri" w:hAnsi="Calibri" w:cs="Calibri"/>
        </w:rPr>
        <w:t xml:space="preserve">. </w:t>
      </w:r>
      <w:r w:rsidR="00B43FBD">
        <w:rPr>
          <w:rFonts w:ascii="Calibri" w:hAnsi="Calibri" w:cs="Calibri"/>
        </w:rPr>
        <w:t xml:space="preserve">De belangscores zijn merendeels hoger dan drie en worden belangrijk of heel erg belangrijk gevonden door de respondenten. De onderste zeven belangscores zijn lager dan drie. Zes </w:t>
      </w:r>
      <w:r w:rsidR="00C26770">
        <w:rPr>
          <w:rFonts w:ascii="Calibri" w:hAnsi="Calibri" w:cs="Calibri"/>
        </w:rPr>
        <w:t xml:space="preserve">belangscores </w:t>
      </w:r>
      <w:r w:rsidR="00B43FBD">
        <w:rPr>
          <w:rFonts w:ascii="Calibri" w:hAnsi="Calibri" w:cs="Calibri"/>
        </w:rPr>
        <w:t xml:space="preserve">zijn ook lager dan drie op de beide SEH’s. Over het algemeen zijn de verschillen tussen de belangscores van de beide SEH’s klein. Het belang van een parkeerplaats wordt veel hoger gewaardeerd bij SEH 1 dan SEH 2. Dit is toe te schrijven aan de slechte parkeersituatie bij een van de beide ziekenhuizen en de verschillende locaties van de beide ziekenhuizen.    </w:t>
      </w:r>
    </w:p>
    <w:p w:rsidR="00B60124" w:rsidRPr="00E13B66" w:rsidRDefault="00B60124" w:rsidP="00C251A3">
      <w:pPr>
        <w:pStyle w:val="Default"/>
        <w:rPr>
          <w:rFonts w:ascii="Calibri" w:hAnsi="Calibri" w:cs="Calibri"/>
        </w:rPr>
      </w:pPr>
    </w:p>
    <w:p w:rsidR="0079325A" w:rsidRDefault="0079325A" w:rsidP="00892228">
      <w:pPr>
        <w:spacing w:line="360" w:lineRule="auto"/>
        <w:rPr>
          <w:rFonts w:ascii="Calibri" w:hAnsi="Calibri" w:cs="Calibri"/>
        </w:rPr>
        <w:sectPr w:rsidR="0079325A" w:rsidSect="00CF3636">
          <w:type w:val="oddPage"/>
          <w:pgSz w:w="11906" w:h="16838"/>
          <w:pgMar w:top="1258" w:right="1417" w:bottom="1417" w:left="1417" w:header="708" w:footer="708" w:gutter="0"/>
          <w:cols w:space="708"/>
          <w:titlePg/>
          <w:docGrid w:linePitch="360"/>
        </w:sectPr>
      </w:pPr>
    </w:p>
    <w:tbl>
      <w:tblPr>
        <w:tblW w:w="4968" w:type="pct"/>
        <w:tblLayout w:type="fixed"/>
        <w:tblLook w:val="01E0" w:firstRow="1" w:lastRow="1" w:firstColumn="1" w:lastColumn="1" w:noHBand="0" w:noVBand="0"/>
      </w:tblPr>
      <w:tblGrid>
        <w:gridCol w:w="8106"/>
        <w:gridCol w:w="803"/>
        <w:gridCol w:w="840"/>
        <w:gridCol w:w="240"/>
        <w:gridCol w:w="749"/>
        <w:gridCol w:w="789"/>
        <w:gridCol w:w="240"/>
        <w:gridCol w:w="763"/>
        <w:gridCol w:w="857"/>
        <w:gridCol w:w="900"/>
      </w:tblGrid>
      <w:tr w:rsidR="0079325A" w:rsidRPr="00736E5E" w:rsidTr="00736E5E">
        <w:trPr>
          <w:trHeight w:hRule="exact" w:val="284"/>
        </w:trPr>
        <w:tc>
          <w:tcPr>
            <w:tcW w:w="5000" w:type="pct"/>
            <w:gridSpan w:val="10"/>
            <w:tcBorders>
              <w:bottom w:val="single" w:sz="4" w:space="0" w:color="A6A6A6"/>
            </w:tcBorders>
            <w:shd w:val="clear" w:color="auto" w:fill="auto"/>
            <w:vAlign w:val="bottom"/>
          </w:tcPr>
          <w:p w:rsidR="0079325A" w:rsidRPr="00736E5E" w:rsidRDefault="0079325A" w:rsidP="0074006F">
            <w:pPr>
              <w:spacing w:line="360" w:lineRule="auto"/>
              <w:rPr>
                <w:rFonts w:ascii="Calibri" w:hAnsi="Calibri" w:cs="Calibri"/>
                <w:b/>
                <w:sz w:val="22"/>
                <w:szCs w:val="22"/>
              </w:rPr>
            </w:pPr>
            <w:r w:rsidRPr="00736E5E">
              <w:rPr>
                <w:rFonts w:ascii="Calibri" w:hAnsi="Calibri" w:cs="Calibri"/>
                <w:b/>
                <w:sz w:val="22"/>
                <w:szCs w:val="22"/>
              </w:rPr>
              <w:lastRenderedPageBreak/>
              <w:t>Tabel 3.</w:t>
            </w:r>
            <w:r w:rsidR="0074006F">
              <w:rPr>
                <w:rFonts w:ascii="Calibri" w:hAnsi="Calibri" w:cs="Calibri"/>
                <w:b/>
                <w:sz w:val="22"/>
                <w:szCs w:val="22"/>
              </w:rPr>
              <w:t>3</w:t>
            </w:r>
            <w:r w:rsidRPr="00736E5E">
              <w:rPr>
                <w:rFonts w:ascii="Calibri" w:hAnsi="Calibri" w:cs="Calibri"/>
                <w:b/>
                <w:sz w:val="22"/>
                <w:szCs w:val="22"/>
              </w:rPr>
              <w:t xml:space="preserve"> </w:t>
            </w:r>
            <w:r w:rsidR="00F72507" w:rsidRPr="00736E5E">
              <w:rPr>
                <w:rFonts w:ascii="Calibri" w:hAnsi="Calibri" w:cs="Calibri"/>
                <w:b/>
                <w:sz w:val="22"/>
                <w:szCs w:val="22"/>
              </w:rPr>
              <w:t>B</w:t>
            </w:r>
            <w:r w:rsidRPr="00736E5E">
              <w:rPr>
                <w:rFonts w:ascii="Calibri" w:hAnsi="Calibri" w:cs="Calibri"/>
                <w:b/>
                <w:sz w:val="22"/>
                <w:szCs w:val="22"/>
              </w:rPr>
              <w:t>elang</w:t>
            </w:r>
            <w:r w:rsidR="00F72507" w:rsidRPr="00736E5E">
              <w:rPr>
                <w:rFonts w:ascii="Calibri" w:hAnsi="Calibri" w:cs="Calibri"/>
                <w:b/>
                <w:sz w:val="22"/>
                <w:szCs w:val="22"/>
              </w:rPr>
              <w:t>scores van de</w:t>
            </w:r>
            <w:r w:rsidRPr="00736E5E">
              <w:rPr>
                <w:rFonts w:ascii="Calibri" w:hAnsi="Calibri" w:cs="Calibri"/>
                <w:b/>
                <w:sz w:val="22"/>
                <w:szCs w:val="22"/>
              </w:rPr>
              <w:t xml:space="preserve"> kwaliteitsaspecten op de SEH</w:t>
            </w:r>
          </w:p>
        </w:tc>
      </w:tr>
      <w:tr w:rsidR="0079325A" w:rsidRPr="00736E5E" w:rsidTr="00F409B6">
        <w:trPr>
          <w:trHeight w:hRule="exact" w:val="284"/>
        </w:trPr>
        <w:tc>
          <w:tcPr>
            <w:tcW w:w="2837" w:type="pct"/>
            <w:shd w:val="clear" w:color="auto" w:fill="auto"/>
            <w:vAlign w:val="bottom"/>
          </w:tcPr>
          <w:p w:rsidR="0079325A" w:rsidRPr="00736E5E" w:rsidRDefault="0079325A" w:rsidP="0079325A">
            <w:pPr>
              <w:spacing w:line="360" w:lineRule="auto"/>
              <w:jc w:val="right"/>
              <w:rPr>
                <w:rFonts w:ascii="Calibri" w:hAnsi="Calibri" w:cs="Calibri"/>
                <w:b/>
                <w:sz w:val="22"/>
                <w:szCs w:val="22"/>
              </w:rPr>
            </w:pPr>
          </w:p>
        </w:tc>
        <w:tc>
          <w:tcPr>
            <w:tcW w:w="575" w:type="pct"/>
            <w:gridSpan w:val="2"/>
            <w:shd w:val="clear" w:color="auto" w:fill="auto"/>
            <w:vAlign w:val="bottom"/>
          </w:tcPr>
          <w:p w:rsidR="0079325A" w:rsidRPr="00736E5E" w:rsidRDefault="0079325A" w:rsidP="0079325A">
            <w:pPr>
              <w:spacing w:line="360" w:lineRule="auto"/>
              <w:jc w:val="center"/>
              <w:rPr>
                <w:rFonts w:ascii="Calibri" w:hAnsi="Calibri" w:cs="Calibri"/>
                <w:b/>
                <w:sz w:val="22"/>
                <w:szCs w:val="22"/>
              </w:rPr>
            </w:pPr>
            <w:r w:rsidRPr="00736E5E">
              <w:rPr>
                <w:rFonts w:ascii="Calibri" w:hAnsi="Calibri" w:cs="Calibri"/>
                <w:b/>
                <w:sz w:val="22"/>
                <w:szCs w:val="22"/>
              </w:rPr>
              <w:t xml:space="preserve">Totaal </w:t>
            </w:r>
          </w:p>
        </w:tc>
        <w:tc>
          <w:tcPr>
            <w:tcW w:w="84" w:type="pct"/>
            <w:shd w:val="clear" w:color="auto" w:fill="auto"/>
            <w:vAlign w:val="bottom"/>
          </w:tcPr>
          <w:p w:rsidR="0079325A" w:rsidRPr="00736E5E" w:rsidRDefault="0079325A" w:rsidP="0079325A">
            <w:pPr>
              <w:spacing w:line="360" w:lineRule="auto"/>
              <w:jc w:val="center"/>
              <w:rPr>
                <w:rFonts w:ascii="Calibri" w:hAnsi="Calibri" w:cs="Calibri"/>
                <w:b/>
                <w:sz w:val="22"/>
                <w:szCs w:val="22"/>
              </w:rPr>
            </w:pPr>
          </w:p>
        </w:tc>
        <w:tc>
          <w:tcPr>
            <w:tcW w:w="538" w:type="pct"/>
            <w:gridSpan w:val="2"/>
            <w:shd w:val="clear" w:color="auto" w:fill="auto"/>
            <w:vAlign w:val="bottom"/>
          </w:tcPr>
          <w:p w:rsidR="0079325A" w:rsidRPr="00736E5E" w:rsidRDefault="0079325A" w:rsidP="0079325A">
            <w:pPr>
              <w:spacing w:line="360" w:lineRule="auto"/>
              <w:jc w:val="center"/>
              <w:rPr>
                <w:rFonts w:ascii="Calibri" w:hAnsi="Calibri" w:cs="Calibri"/>
                <w:b/>
                <w:sz w:val="22"/>
                <w:szCs w:val="22"/>
              </w:rPr>
            </w:pPr>
            <w:r w:rsidRPr="00736E5E">
              <w:rPr>
                <w:rFonts w:ascii="Calibri" w:hAnsi="Calibri" w:cs="Calibri"/>
                <w:b/>
                <w:sz w:val="22"/>
                <w:szCs w:val="22"/>
              </w:rPr>
              <w:t>SEH_1</w:t>
            </w:r>
          </w:p>
        </w:tc>
        <w:tc>
          <w:tcPr>
            <w:tcW w:w="84" w:type="pct"/>
            <w:shd w:val="clear" w:color="auto" w:fill="auto"/>
            <w:vAlign w:val="bottom"/>
          </w:tcPr>
          <w:p w:rsidR="0079325A" w:rsidRPr="00736E5E" w:rsidRDefault="0079325A" w:rsidP="0079325A">
            <w:pPr>
              <w:spacing w:line="360" w:lineRule="auto"/>
              <w:jc w:val="center"/>
              <w:rPr>
                <w:rFonts w:ascii="Calibri" w:hAnsi="Calibri" w:cs="Calibri"/>
                <w:b/>
                <w:sz w:val="22"/>
                <w:szCs w:val="22"/>
              </w:rPr>
            </w:pPr>
          </w:p>
        </w:tc>
        <w:tc>
          <w:tcPr>
            <w:tcW w:w="567" w:type="pct"/>
            <w:gridSpan w:val="2"/>
            <w:shd w:val="clear" w:color="auto" w:fill="auto"/>
            <w:vAlign w:val="bottom"/>
          </w:tcPr>
          <w:p w:rsidR="0079325A" w:rsidRPr="00736E5E" w:rsidRDefault="0079325A" w:rsidP="0079325A">
            <w:pPr>
              <w:spacing w:line="360" w:lineRule="auto"/>
              <w:jc w:val="center"/>
              <w:rPr>
                <w:rFonts w:ascii="Calibri" w:hAnsi="Calibri" w:cs="Calibri"/>
                <w:b/>
                <w:sz w:val="22"/>
                <w:szCs w:val="22"/>
              </w:rPr>
            </w:pPr>
            <w:r w:rsidRPr="00736E5E">
              <w:rPr>
                <w:rFonts w:ascii="Calibri" w:hAnsi="Calibri" w:cs="Calibri"/>
                <w:b/>
                <w:sz w:val="22"/>
                <w:szCs w:val="22"/>
              </w:rPr>
              <w:t>SEH_2</w:t>
            </w:r>
          </w:p>
        </w:tc>
        <w:tc>
          <w:tcPr>
            <w:tcW w:w="315" w:type="pct"/>
            <w:vAlign w:val="bottom"/>
          </w:tcPr>
          <w:p w:rsidR="0079325A" w:rsidRPr="00736E5E" w:rsidRDefault="0079325A" w:rsidP="0079325A">
            <w:pPr>
              <w:spacing w:line="360" w:lineRule="auto"/>
              <w:jc w:val="center"/>
              <w:rPr>
                <w:rFonts w:ascii="Calibri" w:hAnsi="Calibri" w:cs="Calibri"/>
                <w:b/>
                <w:sz w:val="22"/>
                <w:szCs w:val="22"/>
              </w:rPr>
            </w:pPr>
            <w:r w:rsidRPr="00736E5E">
              <w:rPr>
                <w:rFonts w:ascii="Calibri" w:hAnsi="Calibri" w:cs="Calibri"/>
                <w:b/>
                <w:sz w:val="22"/>
                <w:szCs w:val="22"/>
              </w:rPr>
              <w:t>Δ SEH’s</w:t>
            </w:r>
          </w:p>
        </w:tc>
      </w:tr>
      <w:tr w:rsidR="0079325A" w:rsidRPr="00736E5E" w:rsidTr="00736E5E">
        <w:trPr>
          <w:trHeight w:hRule="exact" w:val="510"/>
        </w:trPr>
        <w:tc>
          <w:tcPr>
            <w:tcW w:w="2837" w:type="pct"/>
            <w:tcBorders>
              <w:bottom w:val="single" w:sz="4" w:space="0" w:color="A6A6A6"/>
            </w:tcBorders>
            <w:shd w:val="clear" w:color="auto" w:fill="auto"/>
          </w:tcPr>
          <w:p w:rsidR="0079325A" w:rsidRPr="00736E5E" w:rsidRDefault="00464273" w:rsidP="00464273">
            <w:pPr>
              <w:spacing w:line="360" w:lineRule="auto"/>
              <w:rPr>
                <w:rFonts w:ascii="Calibri" w:hAnsi="Calibri" w:cs="Calibri"/>
                <w:b/>
                <w:sz w:val="22"/>
                <w:szCs w:val="22"/>
              </w:rPr>
            </w:pPr>
            <w:r w:rsidRPr="00736E5E">
              <w:rPr>
                <w:rFonts w:ascii="Calibri" w:hAnsi="Calibri" w:cs="Calibri"/>
                <w:b/>
                <w:sz w:val="22"/>
                <w:szCs w:val="22"/>
              </w:rPr>
              <w:t>Vindt u het belangrijk dat</w:t>
            </w:r>
            <w:r w:rsidR="0079325A" w:rsidRPr="00736E5E">
              <w:rPr>
                <w:rFonts w:ascii="Calibri" w:hAnsi="Calibri" w:cs="Calibri"/>
                <w:b/>
                <w:sz w:val="22"/>
                <w:szCs w:val="22"/>
              </w:rPr>
              <w:t>……..</w:t>
            </w:r>
          </w:p>
        </w:tc>
        <w:tc>
          <w:tcPr>
            <w:tcW w:w="281" w:type="pct"/>
            <w:tcBorders>
              <w:bottom w:val="single" w:sz="4" w:space="0" w:color="A6A6A6"/>
            </w:tcBorders>
            <w:shd w:val="clear" w:color="auto" w:fill="auto"/>
          </w:tcPr>
          <w:p w:rsidR="0079325A" w:rsidRPr="00736E5E" w:rsidRDefault="0079325A" w:rsidP="0079325A">
            <w:pPr>
              <w:spacing w:line="360" w:lineRule="auto"/>
              <w:jc w:val="right"/>
              <w:rPr>
                <w:rFonts w:ascii="Calibri" w:hAnsi="Calibri" w:cs="Calibri"/>
                <w:b/>
                <w:sz w:val="22"/>
                <w:szCs w:val="22"/>
              </w:rPr>
            </w:pPr>
            <w:r w:rsidRPr="00736E5E">
              <w:rPr>
                <w:rFonts w:ascii="Calibri" w:hAnsi="Calibri" w:cs="Calibri"/>
                <w:b/>
                <w:sz w:val="22"/>
                <w:szCs w:val="22"/>
              </w:rPr>
              <w:t>Gem.</w:t>
            </w:r>
          </w:p>
        </w:tc>
        <w:tc>
          <w:tcPr>
            <w:tcW w:w="294" w:type="pct"/>
            <w:tcBorders>
              <w:bottom w:val="single" w:sz="4" w:space="0" w:color="A6A6A6"/>
            </w:tcBorders>
            <w:shd w:val="clear" w:color="auto" w:fill="auto"/>
          </w:tcPr>
          <w:p w:rsidR="0079325A" w:rsidRPr="00736E5E" w:rsidRDefault="00F409B6" w:rsidP="0079325A">
            <w:pPr>
              <w:jc w:val="right"/>
              <w:rPr>
                <w:rFonts w:ascii="Calibri" w:hAnsi="Calibri" w:cs="Calibri"/>
                <w:b/>
                <w:sz w:val="22"/>
                <w:szCs w:val="22"/>
              </w:rPr>
            </w:pPr>
            <w:r w:rsidRPr="00736E5E">
              <w:rPr>
                <w:rFonts w:ascii="Calibri" w:hAnsi="Calibri" w:cs="Calibri"/>
                <w:b/>
                <w:sz w:val="22"/>
                <w:szCs w:val="22"/>
              </w:rPr>
              <w:t>Rang-orde</w:t>
            </w:r>
          </w:p>
        </w:tc>
        <w:tc>
          <w:tcPr>
            <w:tcW w:w="84" w:type="pct"/>
            <w:tcBorders>
              <w:bottom w:val="single" w:sz="4" w:space="0" w:color="A6A6A6"/>
            </w:tcBorders>
            <w:shd w:val="clear" w:color="auto" w:fill="auto"/>
          </w:tcPr>
          <w:p w:rsidR="0079325A" w:rsidRPr="00736E5E" w:rsidRDefault="0079325A" w:rsidP="0079325A">
            <w:pPr>
              <w:jc w:val="right"/>
              <w:rPr>
                <w:rFonts w:ascii="Calibri" w:hAnsi="Calibri" w:cs="Calibri"/>
                <w:b/>
                <w:sz w:val="22"/>
                <w:szCs w:val="22"/>
              </w:rPr>
            </w:pPr>
          </w:p>
        </w:tc>
        <w:tc>
          <w:tcPr>
            <w:tcW w:w="262" w:type="pct"/>
            <w:tcBorders>
              <w:bottom w:val="single" w:sz="4" w:space="0" w:color="A6A6A6"/>
            </w:tcBorders>
            <w:shd w:val="clear" w:color="auto" w:fill="auto"/>
          </w:tcPr>
          <w:p w:rsidR="0079325A" w:rsidRPr="00736E5E" w:rsidRDefault="0079325A" w:rsidP="0079325A">
            <w:pPr>
              <w:jc w:val="right"/>
              <w:rPr>
                <w:rFonts w:ascii="Calibri" w:hAnsi="Calibri" w:cs="Calibri"/>
                <w:b/>
                <w:sz w:val="22"/>
                <w:szCs w:val="22"/>
              </w:rPr>
            </w:pPr>
            <w:r w:rsidRPr="00736E5E">
              <w:rPr>
                <w:rFonts w:ascii="Calibri" w:hAnsi="Calibri" w:cs="Calibri"/>
                <w:b/>
                <w:sz w:val="22"/>
                <w:szCs w:val="22"/>
              </w:rPr>
              <w:t>Gem.</w:t>
            </w:r>
          </w:p>
        </w:tc>
        <w:tc>
          <w:tcPr>
            <w:tcW w:w="276" w:type="pct"/>
            <w:tcBorders>
              <w:bottom w:val="single" w:sz="4" w:space="0" w:color="A6A6A6"/>
            </w:tcBorders>
          </w:tcPr>
          <w:p w:rsidR="0079325A" w:rsidRPr="00736E5E" w:rsidRDefault="0079325A" w:rsidP="0079325A">
            <w:pPr>
              <w:jc w:val="right"/>
              <w:rPr>
                <w:rFonts w:ascii="Calibri" w:hAnsi="Calibri" w:cs="Calibri"/>
                <w:b/>
                <w:sz w:val="22"/>
                <w:szCs w:val="22"/>
              </w:rPr>
            </w:pPr>
            <w:r w:rsidRPr="00736E5E">
              <w:rPr>
                <w:rFonts w:ascii="Calibri" w:hAnsi="Calibri" w:cs="Calibri"/>
                <w:b/>
                <w:sz w:val="22"/>
                <w:szCs w:val="22"/>
              </w:rPr>
              <w:t>Rang-</w:t>
            </w:r>
          </w:p>
          <w:p w:rsidR="0079325A" w:rsidRPr="00736E5E" w:rsidRDefault="00F409B6" w:rsidP="0079325A">
            <w:pPr>
              <w:jc w:val="right"/>
              <w:rPr>
                <w:rFonts w:ascii="Calibri" w:hAnsi="Calibri" w:cs="Calibri"/>
                <w:b/>
                <w:sz w:val="22"/>
                <w:szCs w:val="22"/>
              </w:rPr>
            </w:pPr>
            <w:r w:rsidRPr="00736E5E">
              <w:rPr>
                <w:rFonts w:ascii="Calibri" w:hAnsi="Calibri" w:cs="Calibri"/>
                <w:b/>
                <w:sz w:val="22"/>
                <w:szCs w:val="22"/>
              </w:rPr>
              <w:t>orde</w:t>
            </w:r>
          </w:p>
        </w:tc>
        <w:tc>
          <w:tcPr>
            <w:tcW w:w="84" w:type="pct"/>
            <w:tcBorders>
              <w:bottom w:val="single" w:sz="4" w:space="0" w:color="A6A6A6"/>
            </w:tcBorders>
          </w:tcPr>
          <w:p w:rsidR="0079325A" w:rsidRPr="00736E5E" w:rsidRDefault="0079325A" w:rsidP="0079325A">
            <w:pPr>
              <w:spacing w:line="360" w:lineRule="auto"/>
              <w:jc w:val="right"/>
              <w:rPr>
                <w:rFonts w:ascii="Calibri" w:hAnsi="Calibri" w:cs="Calibri"/>
                <w:b/>
                <w:sz w:val="22"/>
                <w:szCs w:val="22"/>
              </w:rPr>
            </w:pPr>
          </w:p>
        </w:tc>
        <w:tc>
          <w:tcPr>
            <w:tcW w:w="267" w:type="pct"/>
            <w:tcBorders>
              <w:bottom w:val="single" w:sz="4" w:space="0" w:color="A6A6A6"/>
            </w:tcBorders>
          </w:tcPr>
          <w:p w:rsidR="0079325A" w:rsidRPr="00736E5E" w:rsidRDefault="0079325A" w:rsidP="0079325A">
            <w:pPr>
              <w:spacing w:line="360" w:lineRule="auto"/>
              <w:jc w:val="right"/>
              <w:rPr>
                <w:rFonts w:ascii="Calibri" w:hAnsi="Calibri" w:cs="Calibri"/>
                <w:b/>
                <w:sz w:val="22"/>
                <w:szCs w:val="22"/>
              </w:rPr>
            </w:pPr>
            <w:r w:rsidRPr="00736E5E">
              <w:rPr>
                <w:rFonts w:ascii="Calibri" w:hAnsi="Calibri" w:cs="Calibri"/>
                <w:b/>
                <w:sz w:val="22"/>
                <w:szCs w:val="22"/>
              </w:rPr>
              <w:t>Gem.</w:t>
            </w:r>
          </w:p>
        </w:tc>
        <w:tc>
          <w:tcPr>
            <w:tcW w:w="300" w:type="pct"/>
            <w:tcBorders>
              <w:bottom w:val="single" w:sz="4" w:space="0" w:color="A6A6A6"/>
            </w:tcBorders>
          </w:tcPr>
          <w:p w:rsidR="0079325A" w:rsidRPr="00736E5E" w:rsidRDefault="0079325A" w:rsidP="0079325A">
            <w:pPr>
              <w:jc w:val="right"/>
              <w:rPr>
                <w:rFonts w:ascii="Calibri" w:hAnsi="Calibri" w:cs="Calibri"/>
                <w:b/>
                <w:sz w:val="22"/>
                <w:szCs w:val="22"/>
              </w:rPr>
            </w:pPr>
            <w:r w:rsidRPr="00736E5E">
              <w:rPr>
                <w:rFonts w:ascii="Calibri" w:hAnsi="Calibri" w:cs="Calibri"/>
                <w:b/>
                <w:sz w:val="22"/>
                <w:szCs w:val="22"/>
              </w:rPr>
              <w:t>Rang-orde</w:t>
            </w:r>
          </w:p>
        </w:tc>
        <w:tc>
          <w:tcPr>
            <w:tcW w:w="315" w:type="pct"/>
            <w:tcBorders>
              <w:bottom w:val="single" w:sz="4" w:space="0" w:color="A6A6A6"/>
            </w:tcBorders>
          </w:tcPr>
          <w:p w:rsidR="0079325A" w:rsidRPr="00736E5E" w:rsidRDefault="0079325A" w:rsidP="0079325A">
            <w:pPr>
              <w:jc w:val="right"/>
              <w:rPr>
                <w:rFonts w:ascii="Calibri" w:hAnsi="Calibri" w:cs="Calibri"/>
                <w:b/>
                <w:sz w:val="22"/>
                <w:szCs w:val="22"/>
              </w:rPr>
            </w:pPr>
          </w:p>
        </w:tc>
      </w:tr>
      <w:tr w:rsidR="006E32E7" w:rsidRPr="00736E5E" w:rsidTr="00736E5E">
        <w:trPr>
          <w:trHeight w:hRule="exact" w:val="284"/>
        </w:trPr>
        <w:tc>
          <w:tcPr>
            <w:tcW w:w="2837" w:type="pct"/>
            <w:tcBorders>
              <w:top w:val="single" w:sz="4" w:space="0" w:color="A6A6A6"/>
            </w:tcBorders>
            <w:shd w:val="clear" w:color="auto" w:fill="auto"/>
          </w:tcPr>
          <w:p w:rsidR="006E32E7" w:rsidRPr="00736E5E" w:rsidRDefault="006E32E7" w:rsidP="00464273">
            <w:pPr>
              <w:spacing w:line="360" w:lineRule="auto"/>
              <w:rPr>
                <w:rFonts w:ascii="Calibri" w:hAnsi="Calibri" w:cs="Calibri"/>
                <w:sz w:val="22"/>
                <w:szCs w:val="22"/>
              </w:rPr>
            </w:pPr>
            <w:r w:rsidRPr="00736E5E">
              <w:rPr>
                <w:rFonts w:ascii="Calibri" w:hAnsi="Calibri" w:cs="Calibri"/>
                <w:sz w:val="22"/>
                <w:szCs w:val="22"/>
              </w:rPr>
              <w:t>de SEH hygiënisch is?</w:t>
            </w:r>
          </w:p>
        </w:tc>
        <w:tc>
          <w:tcPr>
            <w:tcW w:w="281" w:type="pct"/>
            <w:tcBorders>
              <w:top w:val="single" w:sz="4" w:space="0" w:color="A6A6A6"/>
            </w:tcBorders>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65</w:t>
            </w:r>
          </w:p>
        </w:tc>
        <w:tc>
          <w:tcPr>
            <w:tcW w:w="294" w:type="pct"/>
            <w:tcBorders>
              <w:top w:val="single" w:sz="4" w:space="0" w:color="A6A6A6"/>
            </w:tcBorders>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w:t>
            </w:r>
          </w:p>
        </w:tc>
        <w:tc>
          <w:tcPr>
            <w:tcW w:w="84" w:type="pct"/>
            <w:tcBorders>
              <w:top w:val="single" w:sz="4" w:space="0" w:color="A6A6A6"/>
            </w:tcBorders>
            <w:shd w:val="clear" w:color="auto" w:fill="auto"/>
          </w:tcPr>
          <w:p w:rsidR="006E32E7" w:rsidRPr="00736E5E" w:rsidRDefault="006E32E7" w:rsidP="008D4778">
            <w:pPr>
              <w:jc w:val="right"/>
              <w:rPr>
                <w:rFonts w:ascii="Calibri" w:hAnsi="Calibri" w:cs="Calibri"/>
                <w:sz w:val="22"/>
                <w:szCs w:val="22"/>
              </w:rPr>
            </w:pPr>
          </w:p>
        </w:tc>
        <w:tc>
          <w:tcPr>
            <w:tcW w:w="262" w:type="pct"/>
            <w:tcBorders>
              <w:top w:val="single" w:sz="4" w:space="0" w:color="A6A6A6"/>
            </w:tcBorders>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63</w:t>
            </w:r>
          </w:p>
        </w:tc>
        <w:tc>
          <w:tcPr>
            <w:tcW w:w="276" w:type="pct"/>
            <w:tcBorders>
              <w:top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w:t>
            </w:r>
          </w:p>
        </w:tc>
        <w:tc>
          <w:tcPr>
            <w:tcW w:w="84" w:type="pct"/>
            <w:tcBorders>
              <w:top w:val="single" w:sz="4" w:space="0" w:color="A6A6A6"/>
            </w:tcBorders>
          </w:tcPr>
          <w:p w:rsidR="006E32E7" w:rsidRPr="00736E5E" w:rsidRDefault="006E32E7" w:rsidP="008D4778">
            <w:pPr>
              <w:spacing w:line="360" w:lineRule="auto"/>
              <w:jc w:val="right"/>
              <w:rPr>
                <w:rFonts w:ascii="Calibri" w:hAnsi="Calibri" w:cs="Calibri"/>
                <w:sz w:val="22"/>
                <w:szCs w:val="22"/>
              </w:rPr>
            </w:pPr>
          </w:p>
        </w:tc>
        <w:tc>
          <w:tcPr>
            <w:tcW w:w="267" w:type="pct"/>
            <w:tcBorders>
              <w:top w:val="single" w:sz="4" w:space="0" w:color="A6A6A6"/>
            </w:tcBorders>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67</w:t>
            </w:r>
          </w:p>
        </w:tc>
        <w:tc>
          <w:tcPr>
            <w:tcW w:w="300" w:type="pct"/>
            <w:tcBorders>
              <w:top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w:t>
            </w:r>
          </w:p>
        </w:tc>
        <w:tc>
          <w:tcPr>
            <w:tcW w:w="315" w:type="pct"/>
            <w:tcBorders>
              <w:top w:val="single" w:sz="4" w:space="0" w:color="A6A6A6"/>
            </w:tcBorders>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04</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de zorgverleners u serieus nemen?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61</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62</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5</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58</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4</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04</w:t>
            </w:r>
          </w:p>
        </w:tc>
      </w:tr>
      <w:tr w:rsidR="006E32E7" w:rsidRPr="00736E5E" w:rsidTr="00F409B6">
        <w:trPr>
          <w:trHeight w:hRule="exact" w:val="284"/>
        </w:trPr>
        <w:tc>
          <w:tcPr>
            <w:tcW w:w="2837" w:type="pct"/>
            <w:shd w:val="clear" w:color="auto" w:fill="auto"/>
          </w:tcPr>
          <w:p w:rsidR="006E32E7" w:rsidRPr="00736E5E" w:rsidRDefault="006E32E7" w:rsidP="00104830">
            <w:pPr>
              <w:spacing w:line="360" w:lineRule="auto"/>
              <w:rPr>
                <w:rFonts w:ascii="Calibri" w:hAnsi="Calibri" w:cs="Calibri"/>
                <w:sz w:val="22"/>
                <w:szCs w:val="22"/>
              </w:rPr>
            </w:pPr>
            <w:r w:rsidRPr="00736E5E">
              <w:rPr>
                <w:rFonts w:ascii="Calibri" w:hAnsi="Calibri" w:cs="Calibri"/>
                <w:sz w:val="22"/>
                <w:szCs w:val="22"/>
              </w:rPr>
              <w:t>u de hulp krijgt die u nodig heeft?</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61</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62</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4</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60</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02</w:t>
            </w:r>
          </w:p>
        </w:tc>
      </w:tr>
      <w:tr w:rsidR="006E32E7" w:rsidRPr="00736E5E" w:rsidTr="00F409B6">
        <w:trPr>
          <w:trHeight w:hRule="exact" w:val="284"/>
        </w:trPr>
        <w:tc>
          <w:tcPr>
            <w:tcW w:w="2837" w:type="pct"/>
            <w:shd w:val="clear" w:color="auto" w:fill="auto"/>
          </w:tcPr>
          <w:p w:rsidR="006E32E7" w:rsidRPr="00736E5E" w:rsidRDefault="006E32E7" w:rsidP="00464273">
            <w:pPr>
              <w:spacing w:line="360" w:lineRule="auto"/>
              <w:rPr>
                <w:rFonts w:ascii="Calibri" w:hAnsi="Calibri" w:cs="Calibri"/>
                <w:sz w:val="22"/>
                <w:szCs w:val="22"/>
              </w:rPr>
            </w:pPr>
            <w:r w:rsidRPr="00736E5E">
              <w:rPr>
                <w:rFonts w:ascii="Calibri" w:hAnsi="Calibri" w:cs="Calibri"/>
                <w:sz w:val="22"/>
                <w:szCs w:val="22"/>
              </w:rPr>
              <w:t>u vertrouwen in de deskundigheid van de zorgverleners op de SEH heeft?</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60</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4</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64</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52</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6</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12</w:t>
            </w:r>
          </w:p>
        </w:tc>
      </w:tr>
      <w:tr w:rsidR="006E32E7" w:rsidRPr="00736E5E" w:rsidTr="00F409B6">
        <w:trPr>
          <w:trHeight w:hRule="exact" w:val="284"/>
        </w:trPr>
        <w:tc>
          <w:tcPr>
            <w:tcW w:w="2837" w:type="pct"/>
            <w:shd w:val="clear" w:color="auto" w:fill="auto"/>
          </w:tcPr>
          <w:p w:rsidR="006E32E7" w:rsidRPr="00736E5E" w:rsidRDefault="006E32E7" w:rsidP="00464273">
            <w:pPr>
              <w:spacing w:line="360" w:lineRule="auto"/>
              <w:rPr>
                <w:rFonts w:ascii="Calibri" w:hAnsi="Calibri" w:cs="Calibri"/>
                <w:sz w:val="22"/>
                <w:szCs w:val="22"/>
              </w:rPr>
            </w:pPr>
            <w:r w:rsidRPr="00736E5E">
              <w:rPr>
                <w:rFonts w:ascii="Calibri" w:hAnsi="Calibri" w:cs="Calibri"/>
                <w:sz w:val="22"/>
                <w:szCs w:val="22"/>
              </w:rPr>
              <w:t xml:space="preserve">u de verwachte zorg ontvangt op de SEH? </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59</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5</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57</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7</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63</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06</w:t>
            </w:r>
          </w:p>
        </w:tc>
      </w:tr>
      <w:tr w:rsidR="006E32E7" w:rsidRPr="00736E5E" w:rsidTr="00F409B6">
        <w:trPr>
          <w:trHeight w:hRule="exact" w:val="284"/>
        </w:trPr>
        <w:tc>
          <w:tcPr>
            <w:tcW w:w="2837" w:type="pct"/>
            <w:shd w:val="clear" w:color="auto" w:fill="auto"/>
          </w:tcPr>
          <w:p w:rsidR="006E32E7" w:rsidRPr="00736E5E" w:rsidRDefault="006E32E7" w:rsidP="0079325A">
            <w:pPr>
              <w:rPr>
                <w:rFonts w:ascii="Calibri" w:hAnsi="Calibri" w:cs="Calibri"/>
                <w:sz w:val="22"/>
                <w:szCs w:val="22"/>
              </w:rPr>
            </w:pPr>
            <w:r w:rsidRPr="00736E5E">
              <w:rPr>
                <w:rFonts w:ascii="Calibri" w:hAnsi="Calibri" w:cs="Calibri"/>
                <w:sz w:val="22"/>
                <w:szCs w:val="22"/>
              </w:rPr>
              <w:t>de baliemedewerker u serieus neemt?</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59</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6</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64</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51</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7</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13</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u snel hulp krijgt als u hulp nodig heeft?</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54</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7</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52</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11</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56</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5</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04</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de zorgverleners u geen tegenstrijdige informatie geven?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52</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8</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58</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6</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43</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14</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15</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de zorgverleners op de SEH met elkaar samenwerken?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52</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9</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57</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8</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44</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12</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13</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de zorgverlener u de uitslagen van de onderzoeken op een begrijpelijke manier uitlegt manner?</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51</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10</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53</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9</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48</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8</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05</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de zorgverleners aandachtig naar u luisteren?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50</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11</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52</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12</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48</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9</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04</w:t>
            </w:r>
          </w:p>
        </w:tc>
      </w:tr>
      <w:tr w:rsidR="006E32E7" w:rsidRPr="00736E5E" w:rsidTr="00F409B6">
        <w:trPr>
          <w:trHeight w:hRule="exact" w:val="611"/>
        </w:trPr>
        <w:tc>
          <w:tcPr>
            <w:tcW w:w="2837" w:type="pct"/>
            <w:shd w:val="clear" w:color="auto" w:fill="auto"/>
          </w:tcPr>
          <w:p w:rsidR="006E32E7" w:rsidRPr="00736E5E" w:rsidRDefault="006E32E7" w:rsidP="00104830">
            <w:pPr>
              <w:ind w:left="284" w:hanging="284"/>
              <w:rPr>
                <w:rFonts w:ascii="Calibri" w:hAnsi="Calibri" w:cs="Calibri"/>
                <w:sz w:val="22"/>
                <w:szCs w:val="22"/>
              </w:rPr>
            </w:pPr>
            <w:r w:rsidRPr="00736E5E">
              <w:rPr>
                <w:rFonts w:ascii="Calibri" w:hAnsi="Calibri" w:cs="Calibri"/>
                <w:sz w:val="22"/>
                <w:szCs w:val="22"/>
              </w:rPr>
              <w:t>een zorgverlener u vertelt op welke klachten of symptomen u moet letten na uw    vertrek?</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48</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12</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50</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13</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46</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11</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04</w:t>
            </w:r>
          </w:p>
        </w:tc>
      </w:tr>
      <w:tr w:rsidR="006E32E7" w:rsidRPr="00736E5E" w:rsidTr="00F409B6">
        <w:trPr>
          <w:trHeight w:hRule="exact" w:val="284"/>
        </w:trPr>
        <w:tc>
          <w:tcPr>
            <w:tcW w:w="2837" w:type="pct"/>
            <w:shd w:val="clear" w:color="auto" w:fill="auto"/>
          </w:tcPr>
          <w:p w:rsidR="006E32E7" w:rsidRPr="00736E5E" w:rsidRDefault="006E32E7" w:rsidP="0079325A">
            <w:pPr>
              <w:rPr>
                <w:rFonts w:ascii="Calibri" w:hAnsi="Calibri" w:cs="Calibri"/>
                <w:sz w:val="22"/>
                <w:szCs w:val="22"/>
              </w:rPr>
            </w:pPr>
            <w:r w:rsidRPr="00736E5E">
              <w:rPr>
                <w:rFonts w:ascii="Calibri" w:hAnsi="Calibri" w:cs="Calibri"/>
                <w:sz w:val="22"/>
                <w:szCs w:val="22"/>
              </w:rPr>
              <w:t>u de SEH in het ziekenhuis kunt vinden?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46</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13</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45</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16</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48</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10</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03</w:t>
            </w:r>
          </w:p>
        </w:tc>
      </w:tr>
      <w:tr w:rsidR="006E32E7" w:rsidRPr="00736E5E" w:rsidTr="00F409B6">
        <w:trPr>
          <w:trHeight w:hRule="exact" w:val="284"/>
        </w:trPr>
        <w:tc>
          <w:tcPr>
            <w:tcW w:w="2837" w:type="pct"/>
            <w:shd w:val="clear" w:color="auto" w:fill="auto"/>
          </w:tcPr>
          <w:p w:rsidR="006E32E7" w:rsidRPr="00736E5E" w:rsidRDefault="006E32E7" w:rsidP="008E2E7D">
            <w:pPr>
              <w:spacing w:line="360" w:lineRule="auto"/>
              <w:rPr>
                <w:rFonts w:ascii="Calibri" w:hAnsi="Calibri" w:cs="Calibri"/>
                <w:sz w:val="22"/>
                <w:szCs w:val="22"/>
              </w:rPr>
            </w:pPr>
            <w:r w:rsidRPr="00736E5E">
              <w:rPr>
                <w:rFonts w:ascii="Calibri" w:hAnsi="Calibri" w:cs="Calibri"/>
                <w:sz w:val="22"/>
                <w:szCs w:val="22"/>
              </w:rPr>
              <w:t>de zorgverleners uw gezondheidsprobleem</w:t>
            </w:r>
            <w:r w:rsidR="008E2E7D">
              <w:rPr>
                <w:rFonts w:ascii="Calibri" w:hAnsi="Calibri" w:cs="Calibri"/>
                <w:sz w:val="22"/>
                <w:szCs w:val="22"/>
              </w:rPr>
              <w:t xml:space="preserve"> </w:t>
            </w:r>
            <w:r w:rsidRPr="00736E5E">
              <w:rPr>
                <w:rFonts w:ascii="Calibri" w:hAnsi="Calibri" w:cs="Calibri"/>
                <w:sz w:val="22"/>
                <w:szCs w:val="22"/>
              </w:rPr>
              <w:t>op een begrijpelijke manier uitleggen?manner?</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45</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14</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46</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15</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44</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13</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02</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u zich veilig voelt op de SEH?</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44</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15</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47</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14</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37</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17</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10</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ernstigere patiënten eerder behandeld worden?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43</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16</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45</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17</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41</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15</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04</w:t>
            </w:r>
          </w:p>
        </w:tc>
      </w:tr>
      <w:tr w:rsidR="006E32E7" w:rsidRPr="00736E5E" w:rsidTr="00F409B6">
        <w:trPr>
          <w:trHeight w:hRule="exact" w:val="284"/>
        </w:trPr>
        <w:tc>
          <w:tcPr>
            <w:tcW w:w="2837" w:type="pct"/>
            <w:shd w:val="clear" w:color="auto" w:fill="auto"/>
          </w:tcPr>
          <w:p w:rsidR="006E32E7" w:rsidRPr="00736E5E" w:rsidRDefault="006E32E7" w:rsidP="0079325A">
            <w:pPr>
              <w:rPr>
                <w:rFonts w:ascii="Calibri" w:hAnsi="Calibri" w:cs="Calibri"/>
                <w:sz w:val="22"/>
                <w:szCs w:val="22"/>
              </w:rPr>
            </w:pPr>
            <w:r w:rsidRPr="00736E5E">
              <w:rPr>
                <w:rFonts w:ascii="Calibri" w:hAnsi="Calibri" w:cs="Calibri"/>
                <w:sz w:val="22"/>
                <w:szCs w:val="22"/>
              </w:rPr>
              <w:t>u een parkeerplek dichtbij de SEH kunt vinden?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40</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17</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53</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10</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18</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26</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35</w:t>
            </w:r>
          </w:p>
        </w:tc>
      </w:tr>
      <w:tr w:rsidR="006E32E7" w:rsidRPr="00736E5E" w:rsidTr="00F409B6">
        <w:trPr>
          <w:trHeight w:hRule="exact" w:val="284"/>
        </w:trPr>
        <w:tc>
          <w:tcPr>
            <w:tcW w:w="2837" w:type="pct"/>
            <w:shd w:val="clear" w:color="auto" w:fill="auto"/>
          </w:tcPr>
          <w:p w:rsidR="006E32E7" w:rsidRPr="00736E5E" w:rsidRDefault="006E32E7" w:rsidP="0079325A">
            <w:pPr>
              <w:spacing w:line="360" w:lineRule="auto"/>
              <w:rPr>
                <w:rFonts w:ascii="Calibri" w:hAnsi="Calibri" w:cs="Calibri"/>
                <w:sz w:val="22"/>
                <w:szCs w:val="22"/>
              </w:rPr>
            </w:pPr>
            <w:r w:rsidRPr="00736E5E">
              <w:rPr>
                <w:rFonts w:ascii="Calibri" w:hAnsi="Calibri" w:cs="Calibri"/>
                <w:sz w:val="22"/>
                <w:szCs w:val="22"/>
              </w:rPr>
              <w:t>de zorgverlener u vertelt op welke bijwerkingen van de geneesmiddelen u moet letten?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39</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18</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40</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19</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39</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16</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01</w:t>
            </w:r>
          </w:p>
        </w:tc>
      </w:tr>
      <w:tr w:rsidR="006E32E7" w:rsidRPr="00736E5E" w:rsidTr="00F409B6">
        <w:trPr>
          <w:trHeight w:hRule="exact" w:val="276"/>
        </w:trPr>
        <w:tc>
          <w:tcPr>
            <w:tcW w:w="2837" w:type="pct"/>
            <w:shd w:val="clear" w:color="auto" w:fill="auto"/>
          </w:tcPr>
          <w:p w:rsidR="006E32E7" w:rsidRPr="00736E5E" w:rsidRDefault="006E32E7" w:rsidP="00E73AA7">
            <w:pPr>
              <w:ind w:left="284" w:hanging="284"/>
              <w:rPr>
                <w:rFonts w:ascii="Calibri" w:hAnsi="Calibri" w:cs="Calibri"/>
                <w:sz w:val="22"/>
                <w:szCs w:val="22"/>
              </w:rPr>
            </w:pPr>
            <w:r w:rsidRPr="00736E5E">
              <w:rPr>
                <w:rFonts w:ascii="Calibri" w:hAnsi="Calibri" w:cs="Calibri"/>
                <w:sz w:val="22"/>
                <w:szCs w:val="22"/>
              </w:rPr>
              <w:t>een zorgverlener u vertelt met wie u contact op moet nemen als u zich ongerust maakt?</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38</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19</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41</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18</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33</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19</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08</w:t>
            </w:r>
          </w:p>
        </w:tc>
      </w:tr>
      <w:tr w:rsidR="006E32E7" w:rsidRPr="00736E5E" w:rsidTr="00F409B6">
        <w:trPr>
          <w:trHeight w:hRule="exact" w:val="280"/>
        </w:trPr>
        <w:tc>
          <w:tcPr>
            <w:tcW w:w="2837" w:type="pct"/>
            <w:shd w:val="clear" w:color="auto" w:fill="auto"/>
          </w:tcPr>
          <w:p w:rsidR="006E32E7" w:rsidRPr="00736E5E" w:rsidRDefault="006E32E7" w:rsidP="00E73AA7">
            <w:pPr>
              <w:ind w:left="284" w:hanging="284"/>
              <w:rPr>
                <w:rFonts w:ascii="Calibri" w:hAnsi="Calibri" w:cs="Calibri"/>
                <w:sz w:val="22"/>
                <w:szCs w:val="22"/>
              </w:rPr>
            </w:pPr>
            <w:r w:rsidRPr="00736E5E">
              <w:rPr>
                <w:rFonts w:ascii="Calibri" w:hAnsi="Calibri" w:cs="Calibri"/>
                <w:sz w:val="22"/>
                <w:szCs w:val="22"/>
              </w:rPr>
              <w:t>de zorgverlener u vertelt op welke bijwerkingen van de geneesmiddelen u moet letten?</w:t>
            </w:r>
          </w:p>
        </w:tc>
        <w:tc>
          <w:tcPr>
            <w:tcW w:w="281"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w:t>
            </w:r>
            <w:r w:rsidR="006A51CF" w:rsidRPr="00736E5E">
              <w:rPr>
                <w:rFonts w:ascii="Calibri" w:hAnsi="Calibri" w:cs="Calibri"/>
                <w:sz w:val="22"/>
                <w:szCs w:val="22"/>
              </w:rPr>
              <w:t>,</w:t>
            </w:r>
            <w:r w:rsidRPr="00736E5E">
              <w:rPr>
                <w:rFonts w:ascii="Calibri" w:hAnsi="Calibri" w:cs="Calibri"/>
                <w:sz w:val="22"/>
                <w:szCs w:val="22"/>
              </w:rPr>
              <w:t>36</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20</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38</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20</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3,</w:t>
            </w:r>
            <w:r w:rsidR="006E32E7" w:rsidRPr="00736E5E">
              <w:rPr>
                <w:rFonts w:ascii="Calibri" w:hAnsi="Calibri" w:cs="Calibri"/>
                <w:sz w:val="22"/>
                <w:szCs w:val="22"/>
              </w:rPr>
              <w:t>31</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21</w:t>
            </w:r>
          </w:p>
        </w:tc>
        <w:tc>
          <w:tcPr>
            <w:tcW w:w="315" w:type="pct"/>
          </w:tcPr>
          <w:p w:rsidR="006E32E7" w:rsidRPr="00736E5E" w:rsidRDefault="006A51CF" w:rsidP="008D4778">
            <w:pPr>
              <w:spacing w:line="360" w:lineRule="auto"/>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07</w:t>
            </w:r>
          </w:p>
        </w:tc>
      </w:tr>
      <w:tr w:rsidR="006E32E7" w:rsidRPr="00736E5E" w:rsidTr="00F409B6">
        <w:trPr>
          <w:trHeight w:hRule="exact" w:val="294"/>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u van de zorgverlener informatie krijgt over de volgende stappen in uw behandeling?</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3,35</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21</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3,35</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21</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3,34</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18</w:t>
            </w:r>
          </w:p>
        </w:tc>
        <w:tc>
          <w:tcPr>
            <w:tcW w:w="315" w:type="pct"/>
          </w:tcPr>
          <w:p w:rsidR="006E32E7" w:rsidRPr="00736E5E" w:rsidRDefault="006A51CF" w:rsidP="008D4778">
            <w:pPr>
              <w:jc w:val="right"/>
              <w:rPr>
                <w:rFonts w:ascii="Calibri" w:hAnsi="Calibri" w:cs="Calibri"/>
                <w:sz w:val="22"/>
                <w:szCs w:val="22"/>
              </w:rPr>
            </w:pPr>
            <w:r w:rsidRPr="00736E5E">
              <w:rPr>
                <w:rFonts w:ascii="Calibri" w:hAnsi="Calibri" w:cs="Calibri"/>
                <w:sz w:val="22"/>
                <w:szCs w:val="22"/>
              </w:rPr>
              <w:t>0,</w:t>
            </w:r>
            <w:r w:rsidR="006E32E7" w:rsidRPr="00736E5E">
              <w:rPr>
                <w:rFonts w:ascii="Calibri" w:hAnsi="Calibri" w:cs="Calibri"/>
                <w:sz w:val="22"/>
                <w:szCs w:val="22"/>
              </w:rPr>
              <w:t>01</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de zorgverleners genoeg tijd voor u hebben?</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3,32</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22</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3,32</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23</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3,32</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20</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de bewegwijzering naar de SEH van het ziekenhuis geen probleem is?</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3,29</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23</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3,35</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22</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3,18</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27</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0,17</w:t>
            </w:r>
          </w:p>
        </w:tc>
      </w:tr>
      <w:tr w:rsidR="006E32E7" w:rsidRPr="00736E5E" w:rsidTr="00736E5E">
        <w:trPr>
          <w:trHeight w:hRule="exact" w:val="576"/>
        </w:trPr>
        <w:tc>
          <w:tcPr>
            <w:tcW w:w="2837" w:type="pct"/>
            <w:tcBorders>
              <w:bottom w:val="single" w:sz="4" w:space="0" w:color="A6A6A6"/>
            </w:tcBorders>
            <w:shd w:val="clear" w:color="auto" w:fill="auto"/>
            <w:vAlign w:val="bottom"/>
          </w:tcPr>
          <w:p w:rsidR="006E32E7" w:rsidRPr="00736E5E" w:rsidRDefault="006E32E7" w:rsidP="00803C77">
            <w:pPr>
              <w:ind w:left="284" w:hanging="284"/>
              <w:rPr>
                <w:rFonts w:ascii="Calibri" w:hAnsi="Calibri" w:cs="Calibri"/>
                <w:sz w:val="22"/>
                <w:szCs w:val="22"/>
              </w:rPr>
            </w:pPr>
            <w:r w:rsidRPr="00736E5E">
              <w:rPr>
                <w:rFonts w:ascii="Calibri" w:hAnsi="Calibri" w:cs="Calibri"/>
                <w:sz w:val="22"/>
                <w:szCs w:val="22"/>
              </w:rPr>
              <w:t>de verpleegkundige u vertelt hoe snel u aan uw gezondheidsprobleem geholpen moet worden?</w:t>
            </w:r>
          </w:p>
        </w:tc>
        <w:tc>
          <w:tcPr>
            <w:tcW w:w="281" w:type="pct"/>
            <w:tcBorders>
              <w:bottom w:val="single" w:sz="4" w:space="0" w:color="A6A6A6"/>
            </w:tcBorders>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3,29</w:t>
            </w:r>
          </w:p>
        </w:tc>
        <w:tc>
          <w:tcPr>
            <w:tcW w:w="294" w:type="pct"/>
            <w:tcBorders>
              <w:bottom w:val="single" w:sz="4" w:space="0" w:color="A6A6A6"/>
            </w:tcBorders>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24</w:t>
            </w:r>
          </w:p>
        </w:tc>
        <w:tc>
          <w:tcPr>
            <w:tcW w:w="84" w:type="pct"/>
            <w:tcBorders>
              <w:bottom w:val="single" w:sz="4" w:space="0" w:color="A6A6A6"/>
            </w:tcBorders>
            <w:shd w:val="clear" w:color="auto" w:fill="auto"/>
          </w:tcPr>
          <w:p w:rsidR="006E32E7" w:rsidRPr="00736E5E" w:rsidRDefault="006E32E7" w:rsidP="008D4778">
            <w:pPr>
              <w:jc w:val="right"/>
              <w:rPr>
                <w:rFonts w:ascii="Calibri" w:hAnsi="Calibri" w:cs="Calibri"/>
                <w:sz w:val="22"/>
                <w:szCs w:val="22"/>
              </w:rPr>
            </w:pPr>
          </w:p>
        </w:tc>
        <w:tc>
          <w:tcPr>
            <w:tcW w:w="262" w:type="pct"/>
            <w:tcBorders>
              <w:bottom w:val="single" w:sz="4" w:space="0" w:color="A6A6A6"/>
            </w:tcBorders>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3,28</w:t>
            </w:r>
          </w:p>
        </w:tc>
        <w:tc>
          <w:tcPr>
            <w:tcW w:w="276" w:type="pct"/>
            <w:tcBorders>
              <w:bottom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w:t>
            </w:r>
          </w:p>
        </w:tc>
        <w:tc>
          <w:tcPr>
            <w:tcW w:w="84" w:type="pct"/>
            <w:tcBorders>
              <w:bottom w:val="single" w:sz="4" w:space="0" w:color="A6A6A6"/>
            </w:tcBorders>
          </w:tcPr>
          <w:p w:rsidR="006E32E7" w:rsidRPr="00736E5E" w:rsidRDefault="006E32E7" w:rsidP="008D4778">
            <w:pPr>
              <w:spacing w:line="360" w:lineRule="auto"/>
              <w:jc w:val="right"/>
              <w:rPr>
                <w:rFonts w:ascii="Calibri" w:hAnsi="Calibri" w:cs="Calibri"/>
                <w:sz w:val="22"/>
                <w:szCs w:val="22"/>
              </w:rPr>
            </w:pPr>
          </w:p>
        </w:tc>
        <w:tc>
          <w:tcPr>
            <w:tcW w:w="267" w:type="pct"/>
            <w:tcBorders>
              <w:bottom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3,31</w:t>
            </w:r>
          </w:p>
        </w:tc>
        <w:tc>
          <w:tcPr>
            <w:tcW w:w="300" w:type="pct"/>
            <w:tcBorders>
              <w:bottom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22</w:t>
            </w:r>
          </w:p>
        </w:tc>
        <w:tc>
          <w:tcPr>
            <w:tcW w:w="315" w:type="pct"/>
            <w:tcBorders>
              <w:bottom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-0,03</w:t>
            </w:r>
          </w:p>
        </w:tc>
      </w:tr>
      <w:tr w:rsidR="00F409B6" w:rsidRPr="00736E5E" w:rsidTr="00736E5E">
        <w:trPr>
          <w:trHeight w:hRule="exact" w:val="576"/>
        </w:trPr>
        <w:tc>
          <w:tcPr>
            <w:tcW w:w="2837" w:type="pct"/>
            <w:tcBorders>
              <w:bottom w:val="single" w:sz="4" w:space="0" w:color="A6A6A6"/>
            </w:tcBorders>
            <w:shd w:val="clear" w:color="auto" w:fill="auto"/>
            <w:vAlign w:val="bottom"/>
          </w:tcPr>
          <w:p w:rsidR="00F409B6" w:rsidRPr="00736E5E" w:rsidRDefault="00F409B6" w:rsidP="00803C77">
            <w:pPr>
              <w:ind w:left="284" w:hanging="284"/>
              <w:rPr>
                <w:rFonts w:ascii="Calibri" w:hAnsi="Calibri" w:cs="Calibri"/>
                <w:sz w:val="22"/>
                <w:szCs w:val="22"/>
              </w:rPr>
            </w:pPr>
          </w:p>
        </w:tc>
        <w:tc>
          <w:tcPr>
            <w:tcW w:w="281" w:type="pct"/>
            <w:tcBorders>
              <w:bottom w:val="single" w:sz="4" w:space="0" w:color="A6A6A6"/>
            </w:tcBorders>
            <w:shd w:val="clear" w:color="auto" w:fill="auto"/>
          </w:tcPr>
          <w:p w:rsidR="00F409B6" w:rsidRPr="00736E5E" w:rsidRDefault="00F409B6" w:rsidP="008D4778">
            <w:pPr>
              <w:jc w:val="right"/>
              <w:rPr>
                <w:rFonts w:ascii="Calibri" w:hAnsi="Calibri" w:cs="Calibri"/>
                <w:sz w:val="22"/>
                <w:szCs w:val="22"/>
              </w:rPr>
            </w:pPr>
          </w:p>
        </w:tc>
        <w:tc>
          <w:tcPr>
            <w:tcW w:w="294" w:type="pct"/>
            <w:tcBorders>
              <w:bottom w:val="single" w:sz="4" w:space="0" w:color="A6A6A6"/>
            </w:tcBorders>
            <w:shd w:val="clear" w:color="auto" w:fill="auto"/>
          </w:tcPr>
          <w:p w:rsidR="00F409B6" w:rsidRPr="00736E5E" w:rsidRDefault="00F409B6" w:rsidP="008D4778">
            <w:pPr>
              <w:spacing w:line="360" w:lineRule="auto"/>
              <w:jc w:val="right"/>
              <w:rPr>
                <w:rFonts w:ascii="Calibri" w:hAnsi="Calibri" w:cs="Calibri"/>
                <w:sz w:val="22"/>
                <w:szCs w:val="22"/>
              </w:rPr>
            </w:pPr>
          </w:p>
        </w:tc>
        <w:tc>
          <w:tcPr>
            <w:tcW w:w="84" w:type="pct"/>
            <w:tcBorders>
              <w:bottom w:val="single" w:sz="4" w:space="0" w:color="A6A6A6"/>
            </w:tcBorders>
            <w:shd w:val="clear" w:color="auto" w:fill="auto"/>
          </w:tcPr>
          <w:p w:rsidR="00F409B6" w:rsidRPr="00736E5E" w:rsidRDefault="00F409B6" w:rsidP="008D4778">
            <w:pPr>
              <w:jc w:val="right"/>
              <w:rPr>
                <w:rFonts w:ascii="Calibri" w:hAnsi="Calibri" w:cs="Calibri"/>
                <w:sz w:val="22"/>
                <w:szCs w:val="22"/>
              </w:rPr>
            </w:pPr>
          </w:p>
        </w:tc>
        <w:tc>
          <w:tcPr>
            <w:tcW w:w="262" w:type="pct"/>
            <w:tcBorders>
              <w:bottom w:val="single" w:sz="4" w:space="0" w:color="A6A6A6"/>
            </w:tcBorders>
            <w:shd w:val="clear" w:color="auto" w:fill="auto"/>
          </w:tcPr>
          <w:p w:rsidR="00F409B6" w:rsidRPr="00736E5E" w:rsidRDefault="00F409B6" w:rsidP="008D4778">
            <w:pPr>
              <w:jc w:val="right"/>
              <w:rPr>
                <w:rFonts w:ascii="Calibri" w:hAnsi="Calibri" w:cs="Calibri"/>
                <w:sz w:val="22"/>
                <w:szCs w:val="22"/>
              </w:rPr>
            </w:pPr>
          </w:p>
        </w:tc>
        <w:tc>
          <w:tcPr>
            <w:tcW w:w="276" w:type="pct"/>
            <w:tcBorders>
              <w:bottom w:val="single" w:sz="4" w:space="0" w:color="A6A6A6"/>
            </w:tcBorders>
          </w:tcPr>
          <w:p w:rsidR="00F409B6" w:rsidRPr="00736E5E" w:rsidRDefault="00F409B6" w:rsidP="008D4778">
            <w:pPr>
              <w:jc w:val="right"/>
              <w:rPr>
                <w:rFonts w:ascii="Calibri" w:hAnsi="Calibri" w:cs="Calibri"/>
                <w:sz w:val="22"/>
                <w:szCs w:val="22"/>
              </w:rPr>
            </w:pPr>
          </w:p>
        </w:tc>
        <w:tc>
          <w:tcPr>
            <w:tcW w:w="84" w:type="pct"/>
            <w:tcBorders>
              <w:bottom w:val="single" w:sz="4" w:space="0" w:color="A6A6A6"/>
            </w:tcBorders>
          </w:tcPr>
          <w:p w:rsidR="00F409B6" w:rsidRPr="00736E5E" w:rsidRDefault="00F409B6" w:rsidP="008D4778">
            <w:pPr>
              <w:spacing w:line="360" w:lineRule="auto"/>
              <w:jc w:val="right"/>
              <w:rPr>
                <w:rFonts w:ascii="Calibri" w:hAnsi="Calibri" w:cs="Calibri"/>
                <w:sz w:val="22"/>
                <w:szCs w:val="22"/>
              </w:rPr>
            </w:pPr>
          </w:p>
        </w:tc>
        <w:tc>
          <w:tcPr>
            <w:tcW w:w="267" w:type="pct"/>
            <w:tcBorders>
              <w:bottom w:val="single" w:sz="4" w:space="0" w:color="A6A6A6"/>
            </w:tcBorders>
          </w:tcPr>
          <w:p w:rsidR="00F409B6" w:rsidRPr="00736E5E" w:rsidRDefault="00F409B6" w:rsidP="008D4778">
            <w:pPr>
              <w:jc w:val="right"/>
              <w:rPr>
                <w:rFonts w:ascii="Calibri" w:hAnsi="Calibri" w:cs="Calibri"/>
                <w:sz w:val="22"/>
                <w:szCs w:val="22"/>
              </w:rPr>
            </w:pPr>
          </w:p>
        </w:tc>
        <w:tc>
          <w:tcPr>
            <w:tcW w:w="300" w:type="pct"/>
            <w:tcBorders>
              <w:bottom w:val="single" w:sz="4" w:space="0" w:color="A6A6A6"/>
            </w:tcBorders>
          </w:tcPr>
          <w:p w:rsidR="00F409B6" w:rsidRPr="00736E5E" w:rsidRDefault="00F409B6" w:rsidP="008D4778">
            <w:pPr>
              <w:jc w:val="right"/>
              <w:rPr>
                <w:rFonts w:ascii="Calibri" w:hAnsi="Calibri" w:cs="Calibri"/>
                <w:sz w:val="22"/>
                <w:szCs w:val="22"/>
              </w:rPr>
            </w:pPr>
          </w:p>
        </w:tc>
        <w:tc>
          <w:tcPr>
            <w:tcW w:w="315" w:type="pct"/>
            <w:tcBorders>
              <w:bottom w:val="single" w:sz="4" w:space="0" w:color="A6A6A6"/>
            </w:tcBorders>
          </w:tcPr>
          <w:p w:rsidR="00F409B6" w:rsidRPr="00736E5E" w:rsidRDefault="00F409B6" w:rsidP="008D4778">
            <w:pPr>
              <w:jc w:val="right"/>
              <w:rPr>
                <w:rFonts w:ascii="Calibri" w:hAnsi="Calibri" w:cs="Calibri"/>
                <w:sz w:val="22"/>
                <w:szCs w:val="22"/>
              </w:rPr>
            </w:pPr>
          </w:p>
        </w:tc>
      </w:tr>
      <w:tr w:rsidR="006E32E7" w:rsidRPr="00736E5E" w:rsidTr="00736E5E">
        <w:trPr>
          <w:trHeight w:hRule="exact" w:val="280"/>
        </w:trPr>
        <w:tc>
          <w:tcPr>
            <w:tcW w:w="2837" w:type="pct"/>
            <w:tcBorders>
              <w:top w:val="single" w:sz="4" w:space="0" w:color="A6A6A6"/>
            </w:tcBorders>
            <w:shd w:val="clear" w:color="auto" w:fill="auto"/>
            <w:vAlign w:val="bottom"/>
          </w:tcPr>
          <w:p w:rsidR="006E32E7" w:rsidRPr="00736E5E" w:rsidRDefault="00F72507" w:rsidP="00F72507">
            <w:pPr>
              <w:rPr>
                <w:rFonts w:ascii="Calibri" w:hAnsi="Calibri" w:cs="Calibri"/>
                <w:sz w:val="22"/>
                <w:szCs w:val="22"/>
              </w:rPr>
            </w:pPr>
            <w:r>
              <w:rPr>
                <w:rFonts w:ascii="Calibri" w:hAnsi="Calibri" w:cs="Calibri"/>
                <w:b/>
                <w:sz w:val="22"/>
                <w:szCs w:val="22"/>
              </w:rPr>
              <w:t>Vervolg t</w:t>
            </w:r>
            <w:r w:rsidR="0074006F">
              <w:rPr>
                <w:rFonts w:ascii="Calibri" w:hAnsi="Calibri" w:cs="Calibri"/>
                <w:b/>
                <w:sz w:val="22"/>
                <w:szCs w:val="22"/>
              </w:rPr>
              <w:t>abel 3.3</w:t>
            </w:r>
            <w:r w:rsidRPr="00F72507">
              <w:rPr>
                <w:rFonts w:ascii="Calibri" w:hAnsi="Calibri" w:cs="Calibri"/>
                <w:b/>
                <w:sz w:val="22"/>
                <w:szCs w:val="22"/>
              </w:rPr>
              <w:t xml:space="preserve"> </w:t>
            </w:r>
            <w:r>
              <w:rPr>
                <w:rFonts w:ascii="Calibri" w:hAnsi="Calibri" w:cs="Calibri"/>
                <w:b/>
                <w:sz w:val="22"/>
                <w:szCs w:val="22"/>
              </w:rPr>
              <w:t xml:space="preserve">Belangscores van de </w:t>
            </w:r>
            <w:r w:rsidRPr="00F72507">
              <w:rPr>
                <w:rFonts w:ascii="Calibri" w:hAnsi="Calibri" w:cs="Calibri"/>
                <w:b/>
                <w:sz w:val="22"/>
                <w:szCs w:val="22"/>
              </w:rPr>
              <w:t>kwaliteitsaspecten op de SEH</w:t>
            </w:r>
          </w:p>
        </w:tc>
        <w:tc>
          <w:tcPr>
            <w:tcW w:w="281" w:type="pct"/>
            <w:tcBorders>
              <w:top w:val="single" w:sz="4" w:space="0" w:color="A6A6A6"/>
            </w:tcBorders>
            <w:shd w:val="clear" w:color="auto" w:fill="auto"/>
          </w:tcPr>
          <w:p w:rsidR="006E32E7" w:rsidRPr="00736E5E" w:rsidRDefault="006E32E7" w:rsidP="008D4778">
            <w:pPr>
              <w:jc w:val="right"/>
              <w:rPr>
                <w:rFonts w:ascii="Calibri" w:hAnsi="Calibri" w:cs="Calibri"/>
                <w:sz w:val="22"/>
                <w:szCs w:val="22"/>
              </w:rPr>
            </w:pPr>
          </w:p>
        </w:tc>
        <w:tc>
          <w:tcPr>
            <w:tcW w:w="294" w:type="pct"/>
            <w:tcBorders>
              <w:top w:val="single" w:sz="4" w:space="0" w:color="A6A6A6"/>
            </w:tcBorders>
            <w:shd w:val="clear" w:color="auto" w:fill="auto"/>
          </w:tcPr>
          <w:p w:rsidR="006E32E7" w:rsidRPr="00736E5E" w:rsidRDefault="006E32E7" w:rsidP="008D4778">
            <w:pPr>
              <w:spacing w:line="360" w:lineRule="auto"/>
              <w:jc w:val="right"/>
              <w:rPr>
                <w:rFonts w:ascii="Calibri" w:hAnsi="Calibri" w:cs="Calibri"/>
                <w:sz w:val="22"/>
                <w:szCs w:val="22"/>
              </w:rPr>
            </w:pPr>
          </w:p>
        </w:tc>
        <w:tc>
          <w:tcPr>
            <w:tcW w:w="84" w:type="pct"/>
            <w:tcBorders>
              <w:top w:val="single" w:sz="4" w:space="0" w:color="A6A6A6"/>
            </w:tcBorders>
            <w:shd w:val="clear" w:color="auto" w:fill="auto"/>
          </w:tcPr>
          <w:p w:rsidR="006E32E7" w:rsidRPr="00736E5E" w:rsidRDefault="006E32E7" w:rsidP="008D4778">
            <w:pPr>
              <w:jc w:val="right"/>
              <w:rPr>
                <w:rFonts w:ascii="Calibri" w:hAnsi="Calibri" w:cs="Calibri"/>
                <w:sz w:val="22"/>
                <w:szCs w:val="22"/>
              </w:rPr>
            </w:pPr>
          </w:p>
        </w:tc>
        <w:tc>
          <w:tcPr>
            <w:tcW w:w="262" w:type="pct"/>
            <w:tcBorders>
              <w:top w:val="single" w:sz="4" w:space="0" w:color="A6A6A6"/>
            </w:tcBorders>
            <w:shd w:val="clear" w:color="auto" w:fill="auto"/>
          </w:tcPr>
          <w:p w:rsidR="006E32E7" w:rsidRPr="00736E5E" w:rsidRDefault="006E32E7" w:rsidP="008D4778">
            <w:pPr>
              <w:jc w:val="right"/>
              <w:rPr>
                <w:rFonts w:ascii="Calibri" w:hAnsi="Calibri" w:cs="Calibri"/>
                <w:sz w:val="22"/>
                <w:szCs w:val="22"/>
              </w:rPr>
            </w:pPr>
          </w:p>
        </w:tc>
        <w:tc>
          <w:tcPr>
            <w:tcW w:w="276" w:type="pct"/>
            <w:tcBorders>
              <w:top w:val="single" w:sz="4" w:space="0" w:color="A6A6A6"/>
            </w:tcBorders>
          </w:tcPr>
          <w:p w:rsidR="006E32E7" w:rsidRPr="00736E5E" w:rsidRDefault="006E32E7" w:rsidP="008D4778">
            <w:pPr>
              <w:jc w:val="right"/>
              <w:rPr>
                <w:rFonts w:ascii="Calibri" w:hAnsi="Calibri" w:cs="Calibri"/>
                <w:sz w:val="22"/>
                <w:szCs w:val="22"/>
              </w:rPr>
            </w:pPr>
          </w:p>
        </w:tc>
        <w:tc>
          <w:tcPr>
            <w:tcW w:w="84" w:type="pct"/>
            <w:tcBorders>
              <w:top w:val="single" w:sz="4" w:space="0" w:color="A6A6A6"/>
            </w:tcBorders>
          </w:tcPr>
          <w:p w:rsidR="006E32E7" w:rsidRPr="00736E5E" w:rsidRDefault="006E32E7" w:rsidP="008D4778">
            <w:pPr>
              <w:spacing w:line="360" w:lineRule="auto"/>
              <w:jc w:val="right"/>
              <w:rPr>
                <w:rFonts w:ascii="Calibri" w:hAnsi="Calibri" w:cs="Calibri"/>
                <w:sz w:val="22"/>
                <w:szCs w:val="22"/>
              </w:rPr>
            </w:pPr>
          </w:p>
        </w:tc>
        <w:tc>
          <w:tcPr>
            <w:tcW w:w="267" w:type="pct"/>
            <w:tcBorders>
              <w:top w:val="single" w:sz="4" w:space="0" w:color="A6A6A6"/>
            </w:tcBorders>
          </w:tcPr>
          <w:p w:rsidR="006E32E7" w:rsidRPr="00736E5E" w:rsidRDefault="006E32E7" w:rsidP="008D4778">
            <w:pPr>
              <w:jc w:val="right"/>
              <w:rPr>
                <w:rFonts w:ascii="Calibri" w:hAnsi="Calibri" w:cs="Calibri"/>
                <w:sz w:val="22"/>
                <w:szCs w:val="22"/>
              </w:rPr>
            </w:pPr>
          </w:p>
        </w:tc>
        <w:tc>
          <w:tcPr>
            <w:tcW w:w="300" w:type="pct"/>
            <w:tcBorders>
              <w:top w:val="single" w:sz="4" w:space="0" w:color="A6A6A6"/>
            </w:tcBorders>
          </w:tcPr>
          <w:p w:rsidR="006E32E7" w:rsidRPr="00736E5E" w:rsidRDefault="006E32E7" w:rsidP="008D4778">
            <w:pPr>
              <w:jc w:val="right"/>
              <w:rPr>
                <w:rFonts w:ascii="Calibri" w:hAnsi="Calibri" w:cs="Calibri"/>
                <w:sz w:val="22"/>
                <w:szCs w:val="22"/>
              </w:rPr>
            </w:pPr>
          </w:p>
        </w:tc>
        <w:tc>
          <w:tcPr>
            <w:tcW w:w="315" w:type="pct"/>
            <w:tcBorders>
              <w:top w:val="single" w:sz="4" w:space="0" w:color="A6A6A6"/>
            </w:tcBorders>
          </w:tcPr>
          <w:p w:rsidR="006E32E7" w:rsidRPr="00736E5E" w:rsidRDefault="006E32E7" w:rsidP="008D4778">
            <w:pPr>
              <w:jc w:val="right"/>
              <w:rPr>
                <w:rFonts w:ascii="Calibri" w:hAnsi="Calibri" w:cs="Calibri"/>
                <w:sz w:val="22"/>
                <w:szCs w:val="22"/>
              </w:rPr>
            </w:pPr>
          </w:p>
        </w:tc>
      </w:tr>
      <w:tr w:rsidR="006A51CF" w:rsidRPr="006A51CF" w:rsidTr="006A51CF">
        <w:trPr>
          <w:trHeight w:hRule="exact" w:val="280"/>
        </w:trPr>
        <w:tc>
          <w:tcPr>
            <w:tcW w:w="2837" w:type="pct"/>
            <w:tcBorders>
              <w:top w:val="single" w:sz="4" w:space="0" w:color="A6A6A6"/>
            </w:tcBorders>
            <w:shd w:val="clear" w:color="auto" w:fill="auto"/>
            <w:vAlign w:val="bottom"/>
          </w:tcPr>
          <w:p w:rsidR="006A51CF" w:rsidRPr="006A51CF" w:rsidRDefault="006A51CF" w:rsidP="006A51CF">
            <w:pPr>
              <w:rPr>
                <w:rFonts w:ascii="Calibri" w:hAnsi="Calibri" w:cs="Calibri"/>
                <w:sz w:val="22"/>
                <w:szCs w:val="22"/>
              </w:rPr>
            </w:pPr>
            <w:r w:rsidRPr="006A51CF">
              <w:rPr>
                <w:rFonts w:ascii="Calibri" w:hAnsi="Calibri" w:cs="Calibri"/>
                <w:sz w:val="22"/>
                <w:szCs w:val="22"/>
              </w:rPr>
              <w:t>u voldoende privacy heeft bij het onderzoek in de behandelkamer?</w:t>
            </w:r>
          </w:p>
        </w:tc>
        <w:tc>
          <w:tcPr>
            <w:tcW w:w="281" w:type="pct"/>
            <w:tcBorders>
              <w:top w:val="single" w:sz="4" w:space="0" w:color="A6A6A6"/>
            </w:tcBorders>
            <w:shd w:val="clear" w:color="auto" w:fill="auto"/>
          </w:tcPr>
          <w:p w:rsidR="006A51CF" w:rsidRPr="006A51CF" w:rsidRDefault="006A51CF" w:rsidP="006A51CF">
            <w:pPr>
              <w:jc w:val="right"/>
              <w:rPr>
                <w:rFonts w:ascii="Calibri" w:hAnsi="Calibri" w:cs="Calibri"/>
                <w:sz w:val="22"/>
                <w:szCs w:val="22"/>
              </w:rPr>
            </w:pPr>
            <w:r w:rsidRPr="006A51CF">
              <w:rPr>
                <w:rFonts w:ascii="Calibri" w:hAnsi="Calibri" w:cs="Calibri"/>
                <w:sz w:val="22"/>
                <w:szCs w:val="22"/>
              </w:rPr>
              <w:t>3,29</w:t>
            </w:r>
          </w:p>
        </w:tc>
        <w:tc>
          <w:tcPr>
            <w:tcW w:w="294" w:type="pct"/>
            <w:tcBorders>
              <w:top w:val="single" w:sz="4" w:space="0" w:color="A6A6A6"/>
            </w:tcBorders>
            <w:shd w:val="clear" w:color="auto" w:fill="auto"/>
          </w:tcPr>
          <w:p w:rsidR="006A51CF" w:rsidRPr="006A51CF" w:rsidRDefault="006A51CF" w:rsidP="006A51CF">
            <w:pPr>
              <w:spacing w:line="360" w:lineRule="auto"/>
              <w:jc w:val="right"/>
              <w:rPr>
                <w:rFonts w:ascii="Calibri" w:hAnsi="Calibri" w:cs="Calibri"/>
                <w:sz w:val="22"/>
                <w:szCs w:val="22"/>
              </w:rPr>
            </w:pPr>
            <w:r w:rsidRPr="006A51CF">
              <w:rPr>
                <w:rFonts w:ascii="Calibri" w:hAnsi="Calibri" w:cs="Calibri"/>
                <w:sz w:val="22"/>
                <w:szCs w:val="22"/>
              </w:rPr>
              <w:t>25</w:t>
            </w:r>
          </w:p>
        </w:tc>
        <w:tc>
          <w:tcPr>
            <w:tcW w:w="84" w:type="pct"/>
            <w:tcBorders>
              <w:top w:val="single" w:sz="4" w:space="0" w:color="A6A6A6"/>
            </w:tcBorders>
            <w:shd w:val="clear" w:color="auto" w:fill="auto"/>
          </w:tcPr>
          <w:p w:rsidR="006A51CF" w:rsidRPr="006A51CF" w:rsidRDefault="006A51CF" w:rsidP="006A51CF">
            <w:pPr>
              <w:jc w:val="right"/>
              <w:rPr>
                <w:rFonts w:ascii="Calibri" w:hAnsi="Calibri" w:cs="Calibri"/>
                <w:sz w:val="22"/>
                <w:szCs w:val="22"/>
              </w:rPr>
            </w:pPr>
          </w:p>
        </w:tc>
        <w:tc>
          <w:tcPr>
            <w:tcW w:w="262" w:type="pct"/>
            <w:tcBorders>
              <w:top w:val="single" w:sz="4" w:space="0" w:color="A6A6A6"/>
            </w:tcBorders>
            <w:shd w:val="clear" w:color="auto" w:fill="auto"/>
          </w:tcPr>
          <w:p w:rsidR="006A51CF" w:rsidRPr="006A51CF" w:rsidRDefault="006A51CF" w:rsidP="006A51CF">
            <w:pPr>
              <w:jc w:val="right"/>
              <w:rPr>
                <w:rFonts w:ascii="Calibri" w:hAnsi="Calibri" w:cs="Calibri"/>
                <w:sz w:val="22"/>
                <w:szCs w:val="22"/>
              </w:rPr>
            </w:pPr>
            <w:r w:rsidRPr="006A51CF">
              <w:rPr>
                <w:rFonts w:ascii="Calibri" w:hAnsi="Calibri" w:cs="Calibri"/>
                <w:sz w:val="22"/>
                <w:szCs w:val="22"/>
              </w:rPr>
              <w:t>3,29</w:t>
            </w:r>
          </w:p>
        </w:tc>
        <w:tc>
          <w:tcPr>
            <w:tcW w:w="276" w:type="pct"/>
            <w:tcBorders>
              <w:top w:val="single" w:sz="4" w:space="0" w:color="A6A6A6"/>
            </w:tcBorders>
          </w:tcPr>
          <w:p w:rsidR="006A51CF" w:rsidRPr="006A51CF" w:rsidRDefault="006A51CF" w:rsidP="006A51CF">
            <w:pPr>
              <w:jc w:val="right"/>
              <w:rPr>
                <w:rFonts w:ascii="Calibri" w:hAnsi="Calibri" w:cs="Calibri"/>
                <w:sz w:val="22"/>
                <w:szCs w:val="22"/>
              </w:rPr>
            </w:pPr>
            <w:r w:rsidRPr="006A51CF">
              <w:rPr>
                <w:rFonts w:ascii="Calibri" w:hAnsi="Calibri" w:cs="Calibri"/>
                <w:sz w:val="22"/>
                <w:szCs w:val="22"/>
              </w:rPr>
              <w:t>24</w:t>
            </w:r>
          </w:p>
        </w:tc>
        <w:tc>
          <w:tcPr>
            <w:tcW w:w="84" w:type="pct"/>
            <w:tcBorders>
              <w:top w:val="single" w:sz="4" w:space="0" w:color="A6A6A6"/>
            </w:tcBorders>
          </w:tcPr>
          <w:p w:rsidR="006A51CF" w:rsidRPr="006A51CF" w:rsidRDefault="006A51CF" w:rsidP="006A51CF">
            <w:pPr>
              <w:spacing w:line="360" w:lineRule="auto"/>
              <w:jc w:val="right"/>
              <w:rPr>
                <w:rFonts w:ascii="Calibri" w:hAnsi="Calibri" w:cs="Calibri"/>
                <w:sz w:val="22"/>
                <w:szCs w:val="22"/>
              </w:rPr>
            </w:pPr>
          </w:p>
        </w:tc>
        <w:tc>
          <w:tcPr>
            <w:tcW w:w="267" w:type="pct"/>
            <w:tcBorders>
              <w:top w:val="single" w:sz="4" w:space="0" w:color="A6A6A6"/>
            </w:tcBorders>
          </w:tcPr>
          <w:p w:rsidR="006A51CF" w:rsidRPr="006A51CF" w:rsidRDefault="006A51CF" w:rsidP="006A51CF">
            <w:pPr>
              <w:jc w:val="right"/>
              <w:rPr>
                <w:rFonts w:ascii="Calibri" w:hAnsi="Calibri" w:cs="Calibri"/>
                <w:sz w:val="22"/>
                <w:szCs w:val="22"/>
              </w:rPr>
            </w:pPr>
            <w:r w:rsidRPr="006A51CF">
              <w:rPr>
                <w:rFonts w:ascii="Calibri" w:hAnsi="Calibri" w:cs="Calibri"/>
                <w:sz w:val="22"/>
                <w:szCs w:val="22"/>
              </w:rPr>
              <w:t>3,29</w:t>
            </w:r>
          </w:p>
        </w:tc>
        <w:tc>
          <w:tcPr>
            <w:tcW w:w="300" w:type="pct"/>
            <w:tcBorders>
              <w:top w:val="single" w:sz="4" w:space="0" w:color="A6A6A6"/>
            </w:tcBorders>
          </w:tcPr>
          <w:p w:rsidR="006A51CF" w:rsidRPr="006A51CF" w:rsidRDefault="006A51CF" w:rsidP="006A51CF">
            <w:pPr>
              <w:jc w:val="right"/>
              <w:rPr>
                <w:rFonts w:ascii="Calibri" w:hAnsi="Calibri" w:cs="Calibri"/>
                <w:sz w:val="22"/>
                <w:szCs w:val="22"/>
              </w:rPr>
            </w:pPr>
            <w:r w:rsidRPr="006A51CF">
              <w:rPr>
                <w:rFonts w:ascii="Calibri" w:hAnsi="Calibri" w:cs="Calibri"/>
                <w:sz w:val="22"/>
                <w:szCs w:val="22"/>
              </w:rPr>
              <w:t>23</w:t>
            </w:r>
          </w:p>
        </w:tc>
        <w:tc>
          <w:tcPr>
            <w:tcW w:w="315" w:type="pct"/>
            <w:tcBorders>
              <w:top w:val="single" w:sz="4" w:space="0" w:color="A6A6A6"/>
            </w:tcBorders>
          </w:tcPr>
          <w:p w:rsidR="006A51CF" w:rsidRPr="006A51CF" w:rsidRDefault="006A51CF" w:rsidP="006A51CF">
            <w:pPr>
              <w:jc w:val="right"/>
              <w:rPr>
                <w:rFonts w:ascii="Calibri" w:hAnsi="Calibri" w:cs="Calibri"/>
                <w:sz w:val="22"/>
                <w:szCs w:val="22"/>
              </w:rPr>
            </w:pPr>
            <w:r w:rsidRPr="006A51CF">
              <w:rPr>
                <w:rFonts w:ascii="Calibri" w:hAnsi="Calibri" w:cs="Calibri"/>
                <w:sz w:val="22"/>
                <w:szCs w:val="22"/>
              </w:rPr>
              <w:t>0</w:t>
            </w:r>
          </w:p>
        </w:tc>
      </w:tr>
      <w:tr w:rsidR="006E32E7" w:rsidRPr="00736E5E" w:rsidTr="00F409B6">
        <w:trPr>
          <w:trHeight w:hRule="exact" w:val="590"/>
        </w:trPr>
        <w:tc>
          <w:tcPr>
            <w:tcW w:w="2837" w:type="pct"/>
            <w:shd w:val="clear" w:color="auto" w:fill="auto"/>
            <w:vAlign w:val="bottom"/>
          </w:tcPr>
          <w:p w:rsidR="006E32E7" w:rsidRPr="00736E5E" w:rsidRDefault="006E32E7" w:rsidP="00803C77">
            <w:pPr>
              <w:ind w:left="284" w:hanging="284"/>
              <w:rPr>
                <w:rFonts w:ascii="Calibri" w:hAnsi="Calibri" w:cs="Calibri"/>
                <w:sz w:val="22"/>
                <w:szCs w:val="22"/>
              </w:rPr>
            </w:pPr>
            <w:r w:rsidRPr="00736E5E">
              <w:rPr>
                <w:rFonts w:ascii="Calibri" w:hAnsi="Calibri" w:cs="Calibri"/>
                <w:sz w:val="22"/>
                <w:szCs w:val="22"/>
              </w:rPr>
              <w:t>een zorgverlener u vertelt wanneer u weer uw gebruikelijke activiteiten kan oppakken, zoals eten of lopen?</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3,27</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26</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3,27</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26</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3,27</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24</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hoelang u moet wachten voordat u de eerste keer met een zorgverlener spreekt?</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3,21</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27</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3,18</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28</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3,25</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-0,07</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uw begeleiders (partner/familie/vrienden) informatie krijgen over u?</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3,18</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28</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3,25</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27</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3,07</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0,18</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u genoeg privacy krijgt aan de balie als u over uw gezondheidsprobleem vertelt?</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3,13</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29</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3,11</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29</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3,16</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28</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-0,05</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u kunt meebeslissen over uw behandeling?</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3,11</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30</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w:t>
            </w:r>
            <w:r w:rsidR="008D4778" w:rsidRPr="00736E5E">
              <w:rPr>
                <w:rFonts w:ascii="Calibri" w:hAnsi="Calibri" w:cs="Calibri"/>
                <w:sz w:val="22"/>
                <w:szCs w:val="22"/>
              </w:rPr>
              <w:t>0</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3,12</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-0,02</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uw toestemming gevraagd wordt voor uw behandeling?</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3,10</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31</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3,08</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3,14</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29</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-0,06</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de sfeer op de SEH rustig is?</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3,10</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32</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3,10</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3,09</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32</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0,01</w:t>
            </w:r>
          </w:p>
        </w:tc>
      </w:tr>
      <w:tr w:rsidR="006E32E7" w:rsidRPr="00736E5E" w:rsidTr="00F409B6">
        <w:trPr>
          <w:trHeight w:hRule="exact" w:val="552"/>
        </w:trPr>
        <w:tc>
          <w:tcPr>
            <w:tcW w:w="2837" w:type="pct"/>
            <w:shd w:val="clear" w:color="auto" w:fill="auto"/>
            <w:vAlign w:val="bottom"/>
          </w:tcPr>
          <w:p w:rsidR="006E32E7" w:rsidRPr="00736E5E" w:rsidRDefault="006E32E7" w:rsidP="0081457B">
            <w:pPr>
              <w:ind w:left="284" w:hanging="284"/>
              <w:rPr>
                <w:rFonts w:ascii="Calibri" w:hAnsi="Calibri" w:cs="Calibri"/>
                <w:sz w:val="22"/>
                <w:szCs w:val="22"/>
              </w:rPr>
            </w:pPr>
            <w:r w:rsidRPr="00736E5E">
              <w:rPr>
                <w:rFonts w:ascii="Calibri" w:hAnsi="Calibri" w:cs="Calibri"/>
                <w:sz w:val="22"/>
                <w:szCs w:val="22"/>
              </w:rPr>
              <w:t>de baliemedewerker u informatie geeft over wat u kunt verwachten tijdens uw bezoek aan de SEH?</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3,08</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33</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3,07</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33</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3,11</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31</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-0,04</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u medicatie krijgt van de zorgverleners op de SEH om de pijn te verzachten?</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3,05</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34</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3,07</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34</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3,01</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34</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0,06</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de gegevens van een vorig bezoek aan de SEH beschikbaar zijn?</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2,99</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35</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3,03</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35</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2,92</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36</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0,11</w:t>
            </w:r>
          </w:p>
        </w:tc>
      </w:tr>
      <w:tr w:rsidR="006E32E7" w:rsidRPr="00736E5E" w:rsidTr="00F409B6">
        <w:trPr>
          <w:trHeight w:hRule="exact" w:val="568"/>
        </w:trPr>
        <w:tc>
          <w:tcPr>
            <w:tcW w:w="2837" w:type="pct"/>
            <w:shd w:val="clear" w:color="auto" w:fill="auto"/>
            <w:vAlign w:val="bottom"/>
          </w:tcPr>
          <w:p w:rsidR="006E32E7" w:rsidRPr="00736E5E" w:rsidRDefault="006E32E7" w:rsidP="0081457B">
            <w:pPr>
              <w:ind w:left="284" w:hanging="284"/>
              <w:rPr>
                <w:rFonts w:ascii="Calibri" w:hAnsi="Calibri" w:cs="Calibri"/>
                <w:sz w:val="22"/>
                <w:szCs w:val="22"/>
              </w:rPr>
            </w:pPr>
            <w:r w:rsidRPr="00736E5E">
              <w:rPr>
                <w:rFonts w:ascii="Calibri" w:hAnsi="Calibri" w:cs="Calibri"/>
                <w:sz w:val="22"/>
                <w:szCs w:val="22"/>
              </w:rPr>
              <w:t>een zorgverlener u vertelt dat uw eigen huisarts geïnformeerd wordt over uw SEH bezoek?</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2,88</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36</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2,86</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36</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2,91</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37</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-0,05</w:t>
            </w:r>
          </w:p>
        </w:tc>
      </w:tr>
      <w:tr w:rsidR="006E32E7" w:rsidRPr="00736E5E" w:rsidTr="00F409B6">
        <w:trPr>
          <w:trHeight w:hRule="exact" w:val="562"/>
        </w:trPr>
        <w:tc>
          <w:tcPr>
            <w:tcW w:w="2837" w:type="pct"/>
            <w:shd w:val="clear" w:color="auto" w:fill="auto"/>
            <w:vAlign w:val="bottom"/>
          </w:tcPr>
          <w:p w:rsidR="006E32E7" w:rsidRPr="00736E5E" w:rsidRDefault="006E32E7" w:rsidP="0081457B">
            <w:pPr>
              <w:ind w:left="284" w:hanging="284"/>
              <w:rPr>
                <w:rFonts w:ascii="Calibri" w:hAnsi="Calibri" w:cs="Calibri"/>
                <w:sz w:val="22"/>
                <w:szCs w:val="22"/>
              </w:rPr>
            </w:pPr>
            <w:r w:rsidRPr="00736E5E">
              <w:rPr>
                <w:rFonts w:ascii="Calibri" w:hAnsi="Calibri" w:cs="Calibri"/>
                <w:sz w:val="22"/>
                <w:szCs w:val="22"/>
              </w:rPr>
              <w:t>een zorgverlener u uitlegt hoe u een vervolgafspraak maakt op de polikliniek van het ziekenhuis?</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2,87</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37</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2,81</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37</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2,99</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35</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-0,18</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de wachttijd totdat uw behandeling in de behandelkamer start geen probleem is?</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2,83</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38</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2,79</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38</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2,9</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38</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-0,11</w:t>
            </w:r>
          </w:p>
        </w:tc>
      </w:tr>
      <w:tr w:rsidR="006E32E7" w:rsidRPr="00736E5E" w:rsidTr="00F409B6">
        <w:trPr>
          <w:trHeight w:hRule="exact" w:val="560"/>
        </w:trPr>
        <w:tc>
          <w:tcPr>
            <w:tcW w:w="2837" w:type="pct"/>
            <w:shd w:val="clear" w:color="auto" w:fill="auto"/>
            <w:vAlign w:val="bottom"/>
          </w:tcPr>
          <w:p w:rsidR="006E32E7" w:rsidRPr="00736E5E" w:rsidRDefault="006E32E7" w:rsidP="0081457B">
            <w:pPr>
              <w:ind w:left="284" w:hanging="284"/>
              <w:rPr>
                <w:rFonts w:ascii="Calibri" w:hAnsi="Calibri" w:cs="Calibri"/>
                <w:sz w:val="22"/>
                <w:szCs w:val="22"/>
              </w:rPr>
            </w:pPr>
            <w:r w:rsidRPr="00736E5E">
              <w:rPr>
                <w:rFonts w:ascii="Calibri" w:hAnsi="Calibri" w:cs="Calibri"/>
                <w:sz w:val="22"/>
                <w:szCs w:val="22"/>
              </w:rPr>
              <w:t>de verpleegkundige u vertelt in welke volgorde u en de andere patiënten in de wachtruimte geholpen worden?</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2,61</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39</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2,53</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42</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2,74</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39</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-0,21</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hoe vaak u op de SEH hetzelfde verhaal over uw gezondheidsprobleem moet vertellen?</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2,58</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40</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2,6</w:t>
            </w:r>
            <w:r w:rsidR="008D4778" w:rsidRPr="00736E5E">
              <w:rPr>
                <w:rFonts w:ascii="Calibri" w:hAnsi="Calibri" w:cs="Calibri"/>
                <w:sz w:val="22"/>
                <w:szCs w:val="22"/>
              </w:rPr>
              <w:t>0</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39</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2,54</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40</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0,06</w:t>
            </w:r>
          </w:p>
        </w:tc>
      </w:tr>
      <w:tr w:rsidR="006E32E7" w:rsidRPr="00736E5E" w:rsidTr="00F409B6">
        <w:trPr>
          <w:trHeight w:hRule="exact" w:val="280"/>
        </w:trPr>
        <w:tc>
          <w:tcPr>
            <w:tcW w:w="2837" w:type="pct"/>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de inrichting (tijdschriften/televisie/stoelen) van de wachtruimte prettig is?</w:t>
            </w:r>
          </w:p>
        </w:tc>
        <w:tc>
          <w:tcPr>
            <w:tcW w:w="281"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2,55</w:t>
            </w:r>
          </w:p>
        </w:tc>
        <w:tc>
          <w:tcPr>
            <w:tcW w:w="294" w:type="pct"/>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41</w:t>
            </w:r>
          </w:p>
        </w:tc>
        <w:tc>
          <w:tcPr>
            <w:tcW w:w="84" w:type="pct"/>
            <w:shd w:val="clear" w:color="auto" w:fill="auto"/>
          </w:tcPr>
          <w:p w:rsidR="006E32E7" w:rsidRPr="00736E5E" w:rsidRDefault="006E32E7" w:rsidP="008D4778">
            <w:pPr>
              <w:jc w:val="right"/>
              <w:rPr>
                <w:rFonts w:ascii="Calibri" w:hAnsi="Calibri" w:cs="Calibri"/>
                <w:sz w:val="22"/>
                <w:szCs w:val="22"/>
              </w:rPr>
            </w:pPr>
          </w:p>
        </w:tc>
        <w:tc>
          <w:tcPr>
            <w:tcW w:w="262" w:type="pct"/>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2,56</w:t>
            </w:r>
          </w:p>
        </w:tc>
        <w:tc>
          <w:tcPr>
            <w:tcW w:w="276"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40</w:t>
            </w:r>
          </w:p>
        </w:tc>
        <w:tc>
          <w:tcPr>
            <w:tcW w:w="84" w:type="pct"/>
          </w:tcPr>
          <w:p w:rsidR="006E32E7" w:rsidRPr="00736E5E" w:rsidRDefault="006E32E7" w:rsidP="008D4778">
            <w:pPr>
              <w:spacing w:line="360" w:lineRule="auto"/>
              <w:jc w:val="right"/>
              <w:rPr>
                <w:rFonts w:ascii="Calibri" w:hAnsi="Calibri" w:cs="Calibri"/>
                <w:sz w:val="22"/>
                <w:szCs w:val="22"/>
              </w:rPr>
            </w:pPr>
          </w:p>
        </w:tc>
        <w:tc>
          <w:tcPr>
            <w:tcW w:w="267"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2,54</w:t>
            </w:r>
          </w:p>
        </w:tc>
        <w:tc>
          <w:tcPr>
            <w:tcW w:w="300"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41</w:t>
            </w:r>
          </w:p>
        </w:tc>
        <w:tc>
          <w:tcPr>
            <w:tcW w:w="315" w:type="pct"/>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0,02</w:t>
            </w:r>
          </w:p>
        </w:tc>
      </w:tr>
      <w:tr w:rsidR="006E32E7" w:rsidRPr="00736E5E" w:rsidTr="00736E5E">
        <w:trPr>
          <w:trHeight w:hRule="exact" w:val="280"/>
        </w:trPr>
        <w:tc>
          <w:tcPr>
            <w:tcW w:w="2837" w:type="pct"/>
            <w:tcBorders>
              <w:bottom w:val="single" w:sz="4" w:space="0" w:color="A6A6A6"/>
            </w:tcBorders>
            <w:shd w:val="clear" w:color="auto" w:fill="auto"/>
            <w:vAlign w:val="bottom"/>
          </w:tcPr>
          <w:p w:rsidR="006E32E7" w:rsidRPr="00736E5E" w:rsidRDefault="006E32E7">
            <w:pPr>
              <w:rPr>
                <w:rFonts w:ascii="Calibri" w:hAnsi="Calibri" w:cs="Calibri"/>
                <w:sz w:val="22"/>
                <w:szCs w:val="22"/>
              </w:rPr>
            </w:pPr>
            <w:r w:rsidRPr="00736E5E">
              <w:rPr>
                <w:rFonts w:ascii="Calibri" w:hAnsi="Calibri" w:cs="Calibri"/>
                <w:sz w:val="22"/>
                <w:szCs w:val="22"/>
              </w:rPr>
              <w:t>u iets kunt eten of drinken op de SEH?</w:t>
            </w:r>
          </w:p>
        </w:tc>
        <w:tc>
          <w:tcPr>
            <w:tcW w:w="281" w:type="pct"/>
            <w:tcBorders>
              <w:bottom w:val="single" w:sz="4" w:space="0" w:color="A6A6A6"/>
            </w:tcBorders>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2,49</w:t>
            </w:r>
          </w:p>
        </w:tc>
        <w:tc>
          <w:tcPr>
            <w:tcW w:w="294" w:type="pct"/>
            <w:tcBorders>
              <w:bottom w:val="single" w:sz="4" w:space="0" w:color="A6A6A6"/>
            </w:tcBorders>
            <w:shd w:val="clear" w:color="auto" w:fill="auto"/>
          </w:tcPr>
          <w:p w:rsidR="006E32E7" w:rsidRPr="00736E5E" w:rsidRDefault="006E32E7" w:rsidP="008D4778">
            <w:pPr>
              <w:spacing w:line="360" w:lineRule="auto"/>
              <w:jc w:val="right"/>
              <w:rPr>
                <w:rFonts w:ascii="Calibri" w:hAnsi="Calibri" w:cs="Calibri"/>
                <w:sz w:val="22"/>
                <w:szCs w:val="22"/>
              </w:rPr>
            </w:pPr>
            <w:r w:rsidRPr="00736E5E">
              <w:rPr>
                <w:rFonts w:ascii="Calibri" w:hAnsi="Calibri" w:cs="Calibri"/>
                <w:sz w:val="22"/>
                <w:szCs w:val="22"/>
              </w:rPr>
              <w:t>42</w:t>
            </w:r>
          </w:p>
        </w:tc>
        <w:tc>
          <w:tcPr>
            <w:tcW w:w="84" w:type="pct"/>
            <w:tcBorders>
              <w:bottom w:val="single" w:sz="4" w:space="0" w:color="A6A6A6"/>
            </w:tcBorders>
            <w:shd w:val="clear" w:color="auto" w:fill="auto"/>
          </w:tcPr>
          <w:p w:rsidR="006E32E7" w:rsidRPr="00736E5E" w:rsidRDefault="006E32E7" w:rsidP="008D4778">
            <w:pPr>
              <w:jc w:val="right"/>
              <w:rPr>
                <w:rFonts w:ascii="Calibri" w:hAnsi="Calibri" w:cs="Calibri"/>
                <w:sz w:val="22"/>
                <w:szCs w:val="22"/>
              </w:rPr>
            </w:pPr>
          </w:p>
        </w:tc>
        <w:tc>
          <w:tcPr>
            <w:tcW w:w="262" w:type="pct"/>
            <w:tcBorders>
              <w:bottom w:val="single" w:sz="4" w:space="0" w:color="A6A6A6"/>
            </w:tcBorders>
            <w:shd w:val="clear" w:color="auto" w:fill="auto"/>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2,54</w:t>
            </w:r>
          </w:p>
        </w:tc>
        <w:tc>
          <w:tcPr>
            <w:tcW w:w="276" w:type="pct"/>
            <w:tcBorders>
              <w:bottom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41</w:t>
            </w:r>
          </w:p>
        </w:tc>
        <w:tc>
          <w:tcPr>
            <w:tcW w:w="84" w:type="pct"/>
            <w:tcBorders>
              <w:bottom w:val="single" w:sz="4" w:space="0" w:color="A6A6A6"/>
            </w:tcBorders>
          </w:tcPr>
          <w:p w:rsidR="006E32E7" w:rsidRPr="00736E5E" w:rsidRDefault="006E32E7" w:rsidP="008D4778">
            <w:pPr>
              <w:spacing w:line="360" w:lineRule="auto"/>
              <w:jc w:val="right"/>
              <w:rPr>
                <w:rFonts w:ascii="Calibri" w:hAnsi="Calibri" w:cs="Calibri"/>
                <w:sz w:val="22"/>
                <w:szCs w:val="22"/>
              </w:rPr>
            </w:pPr>
          </w:p>
        </w:tc>
        <w:tc>
          <w:tcPr>
            <w:tcW w:w="267" w:type="pct"/>
            <w:tcBorders>
              <w:bottom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2,41</w:t>
            </w:r>
          </w:p>
        </w:tc>
        <w:tc>
          <w:tcPr>
            <w:tcW w:w="300" w:type="pct"/>
            <w:tcBorders>
              <w:bottom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42</w:t>
            </w:r>
          </w:p>
        </w:tc>
        <w:tc>
          <w:tcPr>
            <w:tcW w:w="315" w:type="pct"/>
            <w:tcBorders>
              <w:bottom w:val="single" w:sz="4" w:space="0" w:color="A6A6A6"/>
            </w:tcBorders>
          </w:tcPr>
          <w:p w:rsidR="006E32E7" w:rsidRPr="00736E5E" w:rsidRDefault="006E32E7" w:rsidP="008D4778">
            <w:pPr>
              <w:jc w:val="right"/>
              <w:rPr>
                <w:rFonts w:ascii="Calibri" w:hAnsi="Calibri" w:cs="Calibri"/>
                <w:sz w:val="22"/>
                <w:szCs w:val="22"/>
              </w:rPr>
            </w:pPr>
            <w:r w:rsidRPr="00736E5E">
              <w:rPr>
                <w:rFonts w:ascii="Calibri" w:hAnsi="Calibri" w:cs="Calibri"/>
                <w:sz w:val="22"/>
                <w:szCs w:val="22"/>
              </w:rPr>
              <w:t>0,13</w:t>
            </w:r>
          </w:p>
        </w:tc>
      </w:tr>
      <w:tr w:rsidR="0079325A" w:rsidRPr="00736E5E" w:rsidTr="00736E5E">
        <w:trPr>
          <w:trHeight w:hRule="exact" w:val="428"/>
        </w:trPr>
        <w:tc>
          <w:tcPr>
            <w:tcW w:w="5000" w:type="pct"/>
            <w:gridSpan w:val="10"/>
            <w:tcBorders>
              <w:top w:val="single" w:sz="4" w:space="0" w:color="A6A6A6"/>
            </w:tcBorders>
            <w:shd w:val="clear" w:color="auto" w:fill="auto"/>
            <w:vAlign w:val="bottom"/>
          </w:tcPr>
          <w:p w:rsidR="0079325A" w:rsidRPr="00736E5E" w:rsidRDefault="0079325A" w:rsidP="0081457B">
            <w:pPr>
              <w:rPr>
                <w:rFonts w:ascii="Calibri" w:hAnsi="Calibri" w:cs="Calibri"/>
                <w:sz w:val="22"/>
                <w:szCs w:val="22"/>
              </w:rPr>
            </w:pPr>
            <w:r w:rsidRPr="00736E5E">
              <w:rPr>
                <w:rFonts w:ascii="Calibri" w:hAnsi="Calibri" w:cs="Calibri"/>
                <w:sz w:val="22"/>
                <w:szCs w:val="22"/>
              </w:rPr>
              <w:t xml:space="preserve">Δ </w:t>
            </w:r>
            <w:r w:rsidR="00E73AA7" w:rsidRPr="00736E5E">
              <w:rPr>
                <w:rFonts w:ascii="Calibri" w:hAnsi="Calibri" w:cs="Calibri"/>
                <w:sz w:val="22"/>
                <w:szCs w:val="22"/>
              </w:rPr>
              <w:t>SEH’s</w:t>
            </w:r>
            <w:r w:rsidRPr="00736E5E">
              <w:rPr>
                <w:rFonts w:ascii="Calibri" w:hAnsi="Calibri" w:cs="Calibri"/>
                <w:sz w:val="22"/>
                <w:szCs w:val="22"/>
              </w:rPr>
              <w:t xml:space="preserve"> =</w:t>
            </w:r>
            <w:r w:rsidR="00E73AA7" w:rsidRPr="00736E5E">
              <w:rPr>
                <w:rFonts w:ascii="Calibri" w:hAnsi="Calibri" w:cs="Calibri"/>
                <w:sz w:val="22"/>
                <w:szCs w:val="22"/>
              </w:rPr>
              <w:t>verschil van de belangscores tussen</w:t>
            </w:r>
            <w:r w:rsidRPr="00736E5E">
              <w:rPr>
                <w:rFonts w:ascii="Calibri" w:hAnsi="Calibri" w:cs="Calibri"/>
                <w:sz w:val="22"/>
                <w:szCs w:val="22"/>
              </w:rPr>
              <w:t xml:space="preserve"> </w:t>
            </w:r>
            <w:r w:rsidR="00E73AA7" w:rsidRPr="00736E5E">
              <w:rPr>
                <w:rFonts w:ascii="Calibri" w:hAnsi="Calibri" w:cs="Calibri"/>
                <w:sz w:val="22"/>
                <w:szCs w:val="22"/>
              </w:rPr>
              <w:t>SEH_1 en</w:t>
            </w:r>
            <w:r w:rsidRPr="00736E5E">
              <w:rPr>
                <w:rFonts w:ascii="Calibri" w:hAnsi="Calibri" w:cs="Calibri"/>
                <w:sz w:val="22"/>
                <w:szCs w:val="22"/>
              </w:rPr>
              <w:t xml:space="preserve"> </w:t>
            </w:r>
            <w:r w:rsidR="00E73AA7" w:rsidRPr="00736E5E">
              <w:rPr>
                <w:rFonts w:ascii="Calibri" w:hAnsi="Calibri" w:cs="Calibri"/>
                <w:sz w:val="22"/>
                <w:szCs w:val="22"/>
              </w:rPr>
              <w:t>SEH</w:t>
            </w:r>
            <w:r w:rsidRPr="00736E5E">
              <w:rPr>
                <w:rFonts w:ascii="Calibri" w:hAnsi="Calibri" w:cs="Calibri"/>
                <w:sz w:val="22"/>
                <w:szCs w:val="22"/>
              </w:rPr>
              <w:t xml:space="preserve">_2 </w:t>
            </w:r>
            <w:r w:rsidR="00E73AA7" w:rsidRPr="00736E5E">
              <w:rPr>
                <w:rFonts w:ascii="Calibri" w:hAnsi="Calibri" w:cs="Calibri"/>
                <w:sz w:val="22"/>
                <w:szCs w:val="22"/>
              </w:rPr>
              <w:t>(range van belangscores: 1-4)</w:t>
            </w:r>
          </w:p>
        </w:tc>
      </w:tr>
    </w:tbl>
    <w:p w:rsidR="0079325A" w:rsidRDefault="0079325A" w:rsidP="00892228">
      <w:pPr>
        <w:spacing w:line="360" w:lineRule="auto"/>
        <w:rPr>
          <w:rFonts w:ascii="Calibri" w:hAnsi="Calibri" w:cs="Calibri"/>
        </w:rPr>
      </w:pPr>
    </w:p>
    <w:p w:rsidR="0079325A" w:rsidRDefault="0079325A" w:rsidP="00892228">
      <w:pPr>
        <w:spacing w:line="360" w:lineRule="auto"/>
        <w:rPr>
          <w:rFonts w:ascii="Calibri" w:hAnsi="Calibri" w:cs="Calibri"/>
        </w:rPr>
      </w:pPr>
    </w:p>
    <w:p w:rsidR="0079325A" w:rsidRDefault="0079325A" w:rsidP="00892228">
      <w:pPr>
        <w:spacing w:line="360" w:lineRule="auto"/>
        <w:rPr>
          <w:rFonts w:ascii="Calibri" w:hAnsi="Calibri" w:cs="Calibri"/>
        </w:rPr>
      </w:pPr>
    </w:p>
    <w:p w:rsidR="0079325A" w:rsidRDefault="0079325A" w:rsidP="00892228">
      <w:pPr>
        <w:spacing w:line="360" w:lineRule="auto"/>
        <w:rPr>
          <w:rFonts w:ascii="Calibri" w:hAnsi="Calibri" w:cs="Calibri"/>
        </w:rPr>
        <w:sectPr w:rsidR="0079325A" w:rsidSect="00CF3636">
          <w:pgSz w:w="16838" w:h="11906" w:orient="landscape"/>
          <w:pgMar w:top="1417" w:right="1258" w:bottom="1417" w:left="1417" w:header="708" w:footer="708" w:gutter="0"/>
          <w:cols w:space="708"/>
          <w:titlePg/>
          <w:docGrid w:linePitch="360"/>
        </w:sectPr>
      </w:pPr>
    </w:p>
    <w:p w:rsidR="00F5415C" w:rsidRPr="003855FA" w:rsidRDefault="00F5415C" w:rsidP="000E0FE8">
      <w:pPr>
        <w:pStyle w:val="Kop2"/>
        <w:numPr>
          <w:ilvl w:val="1"/>
          <w:numId w:val="43"/>
        </w:numPr>
        <w:spacing w:line="360" w:lineRule="auto"/>
        <w:rPr>
          <w:rFonts w:cs="Calibri"/>
        </w:rPr>
      </w:pPr>
      <w:bookmarkStart w:id="63" w:name="_Toc376533763"/>
      <w:r>
        <w:lastRenderedPageBreak/>
        <w:t>Factor</w:t>
      </w:r>
      <w:r w:rsidR="00150702">
        <w:t xml:space="preserve"> </w:t>
      </w:r>
      <w:r>
        <w:t>analyse</w:t>
      </w:r>
      <w:bookmarkEnd w:id="63"/>
    </w:p>
    <w:p w:rsidR="00285C22" w:rsidRDefault="004B4E09" w:rsidP="00843556">
      <w:pPr>
        <w:pStyle w:val="Default"/>
        <w:spacing w:line="360" w:lineRule="auto"/>
        <w:rPr>
          <w:rFonts w:ascii="Calibri" w:hAnsi="Calibri" w:cs="Calibri"/>
        </w:rPr>
      </w:pPr>
      <w:r>
        <w:rPr>
          <w:rFonts w:ascii="Calibri" w:hAnsi="Calibri" w:cs="Calibri"/>
        </w:rPr>
        <w:t>De factor</w:t>
      </w:r>
      <w:r w:rsidR="00150702">
        <w:rPr>
          <w:rFonts w:ascii="Calibri" w:hAnsi="Calibri" w:cs="Calibri"/>
        </w:rPr>
        <w:t xml:space="preserve"> </w:t>
      </w:r>
      <w:r>
        <w:rPr>
          <w:rFonts w:ascii="Calibri" w:hAnsi="Calibri" w:cs="Calibri"/>
        </w:rPr>
        <w:t>analyse uit de psychometrische fase is het uitgangspunt geweest voor de factor</w:t>
      </w:r>
      <w:r w:rsidR="00150702">
        <w:rPr>
          <w:rFonts w:ascii="Calibri" w:hAnsi="Calibri" w:cs="Calibri"/>
        </w:rPr>
        <w:t xml:space="preserve"> </w:t>
      </w:r>
      <w:r>
        <w:rPr>
          <w:rFonts w:ascii="Calibri" w:hAnsi="Calibri" w:cs="Calibri"/>
        </w:rPr>
        <w:t xml:space="preserve">analyse in de discriminerende fase. De vragen die </w:t>
      </w:r>
      <w:r w:rsidR="00C26770">
        <w:rPr>
          <w:rFonts w:ascii="Calibri" w:hAnsi="Calibri" w:cs="Calibri"/>
        </w:rPr>
        <w:t>geïncludeerd</w:t>
      </w:r>
      <w:r>
        <w:rPr>
          <w:rFonts w:ascii="Calibri" w:hAnsi="Calibri" w:cs="Calibri"/>
        </w:rPr>
        <w:t xml:space="preserve"> zijn in de analyse komen overeen met de vragen die </w:t>
      </w:r>
      <w:r w:rsidR="00C26770">
        <w:rPr>
          <w:rFonts w:ascii="Calibri" w:hAnsi="Calibri" w:cs="Calibri"/>
        </w:rPr>
        <w:t>geïncludeerd</w:t>
      </w:r>
      <w:r>
        <w:rPr>
          <w:rFonts w:ascii="Calibri" w:hAnsi="Calibri" w:cs="Calibri"/>
        </w:rPr>
        <w:t xml:space="preserve"> zijn in de exploratieve analyse met uitzondering van de vragen V65 en V67. Vraag 65 ‘Zou u de SEH bij uw vrienden en familie </w:t>
      </w:r>
      <w:r w:rsidR="001D45EB">
        <w:rPr>
          <w:rFonts w:ascii="Calibri" w:hAnsi="Calibri" w:cs="Calibri"/>
        </w:rPr>
        <w:t>aanbevelen?</w:t>
      </w:r>
      <w:r>
        <w:rPr>
          <w:rFonts w:ascii="Calibri" w:hAnsi="Calibri" w:cs="Calibri"/>
        </w:rPr>
        <w:t>’ en V66 ‘Kreeg u op de SEH de zorg die u verwachtte?’</w:t>
      </w:r>
      <w:r w:rsidR="001D45EB">
        <w:rPr>
          <w:rFonts w:ascii="Calibri" w:hAnsi="Calibri" w:cs="Calibri"/>
        </w:rPr>
        <w:t xml:space="preserve"> worden gekleurd door de mening en verwachting van patiënten en zijn daardoor </w:t>
      </w:r>
      <w:r>
        <w:rPr>
          <w:rFonts w:ascii="Calibri" w:hAnsi="Calibri" w:cs="Calibri"/>
        </w:rPr>
        <w:t>subjectiever zijn dan de overige vragen</w:t>
      </w:r>
      <w:r w:rsidR="001D45EB">
        <w:rPr>
          <w:rFonts w:ascii="Calibri" w:hAnsi="Calibri" w:cs="Calibri"/>
        </w:rPr>
        <w:t xml:space="preserve">, die vragen naar de ervaringen van de </w:t>
      </w:r>
      <w:r w:rsidR="00C26770">
        <w:rPr>
          <w:rFonts w:ascii="Calibri" w:hAnsi="Calibri" w:cs="Calibri"/>
        </w:rPr>
        <w:t>patiënten</w:t>
      </w:r>
      <w:r>
        <w:rPr>
          <w:rFonts w:ascii="Calibri" w:hAnsi="Calibri" w:cs="Calibri"/>
        </w:rPr>
        <w:t>.</w:t>
      </w:r>
      <w:r w:rsidR="001D45EB">
        <w:rPr>
          <w:rFonts w:ascii="Calibri" w:hAnsi="Calibri" w:cs="Calibri"/>
        </w:rPr>
        <w:t xml:space="preserve"> De 26 vragen in de factor</w:t>
      </w:r>
      <w:r w:rsidR="00150702">
        <w:rPr>
          <w:rFonts w:ascii="Calibri" w:hAnsi="Calibri" w:cs="Calibri"/>
        </w:rPr>
        <w:t xml:space="preserve"> </w:t>
      </w:r>
      <w:r w:rsidR="001D45EB">
        <w:rPr>
          <w:rFonts w:ascii="Calibri" w:hAnsi="Calibri" w:cs="Calibri"/>
        </w:rPr>
        <w:t>analyse zijn</w:t>
      </w:r>
      <w:r>
        <w:rPr>
          <w:rFonts w:ascii="Calibri" w:hAnsi="Calibri" w:cs="Calibri"/>
        </w:rPr>
        <w:t xml:space="preserve">: </w:t>
      </w:r>
      <w:r w:rsidR="001D45EB" w:rsidRPr="001D45EB">
        <w:rPr>
          <w:rFonts w:ascii="Calibri" w:hAnsi="Calibri" w:cs="Calibri"/>
        </w:rPr>
        <w:t>V18 V21 V22 V24 V31 V32 V33 V35 V38 V39 V40 V41 V43 V44 V48 V49 V50 V51 V56 V57 V58 V59 V60 V61 V62 V64</w:t>
      </w:r>
      <w:r w:rsidR="001D45EB">
        <w:rPr>
          <w:rFonts w:ascii="Calibri" w:hAnsi="Calibri" w:cs="Calibri"/>
        </w:rPr>
        <w:t>. De factor</w:t>
      </w:r>
      <w:r w:rsidR="00150702">
        <w:rPr>
          <w:rFonts w:ascii="Calibri" w:hAnsi="Calibri" w:cs="Calibri"/>
        </w:rPr>
        <w:t xml:space="preserve"> </w:t>
      </w:r>
      <w:r w:rsidR="001D45EB">
        <w:rPr>
          <w:rFonts w:ascii="Calibri" w:hAnsi="Calibri" w:cs="Calibri"/>
        </w:rPr>
        <w:t xml:space="preserve">analyse </w:t>
      </w:r>
      <w:r w:rsidR="00373E5D">
        <w:rPr>
          <w:rFonts w:ascii="Calibri" w:hAnsi="Calibri" w:cs="Calibri"/>
        </w:rPr>
        <w:t xml:space="preserve">levert </w:t>
      </w:r>
      <w:r w:rsidR="001D45EB">
        <w:rPr>
          <w:rFonts w:ascii="Calibri" w:hAnsi="Calibri" w:cs="Calibri"/>
        </w:rPr>
        <w:t>vijf overeenkomstige domeinen op</w:t>
      </w:r>
      <w:r w:rsidR="00150702">
        <w:rPr>
          <w:rFonts w:ascii="Calibri" w:hAnsi="Calibri" w:cs="Calibri"/>
        </w:rPr>
        <w:t xml:space="preserve"> als de eerdere factor analyse na de psychometrische fase</w:t>
      </w:r>
      <w:r w:rsidR="001D45EB">
        <w:rPr>
          <w:rFonts w:ascii="Calibri" w:hAnsi="Calibri" w:cs="Calibri"/>
        </w:rPr>
        <w:t xml:space="preserve">, waarbij voldaan wordt aan de </w:t>
      </w:r>
      <w:r w:rsidR="00287B56" w:rsidRPr="00E13B66">
        <w:rPr>
          <w:rFonts w:ascii="Calibri" w:hAnsi="Calibri" w:cs="Calibri"/>
        </w:rPr>
        <w:t>vooraf opgestelde criteria KMO waarde&gt;0,60 en Eigenvalue&gt;1. Bar</w:t>
      </w:r>
      <w:r w:rsidR="00150702">
        <w:rPr>
          <w:rFonts w:ascii="Calibri" w:hAnsi="Calibri" w:cs="Calibri"/>
        </w:rPr>
        <w:t>t</w:t>
      </w:r>
      <w:r w:rsidR="00287B56" w:rsidRPr="00E13B66">
        <w:rPr>
          <w:rFonts w:ascii="Calibri" w:hAnsi="Calibri" w:cs="Calibri"/>
        </w:rPr>
        <w:t xml:space="preserve">lett’s test of sphericity is significant. </w:t>
      </w:r>
      <w:r w:rsidR="00843556">
        <w:rPr>
          <w:rFonts w:ascii="Calibri" w:hAnsi="Calibri" w:cs="Calibri"/>
        </w:rPr>
        <w:t xml:space="preserve">De vijf domeinen verklaren gezamenlijk 50,2% van de variantie. </w:t>
      </w:r>
      <w:r w:rsidR="00373E5D">
        <w:rPr>
          <w:rFonts w:ascii="Calibri" w:hAnsi="Calibri" w:cs="Calibri"/>
        </w:rPr>
        <w:t xml:space="preserve">Met de </w:t>
      </w:r>
      <w:r w:rsidR="00150702">
        <w:rPr>
          <w:rFonts w:ascii="Calibri" w:hAnsi="Calibri" w:cs="Calibri"/>
        </w:rPr>
        <w:t>Cronbach’s</w:t>
      </w:r>
      <w:r w:rsidR="001D45EB">
        <w:rPr>
          <w:rFonts w:ascii="Calibri" w:hAnsi="Calibri" w:cs="Calibri"/>
        </w:rPr>
        <w:t xml:space="preserve"> alpha </w:t>
      </w:r>
      <w:r w:rsidR="00237E76">
        <w:rPr>
          <w:rFonts w:ascii="Calibri" w:hAnsi="Calibri" w:cs="Calibri"/>
        </w:rPr>
        <w:t>coëfficiënt</w:t>
      </w:r>
      <w:r w:rsidR="00287B56" w:rsidRPr="00E13B66">
        <w:rPr>
          <w:rFonts w:ascii="Calibri" w:hAnsi="Calibri" w:cs="Calibri"/>
        </w:rPr>
        <w:t xml:space="preserve"> </w:t>
      </w:r>
      <w:r w:rsidR="00373E5D">
        <w:rPr>
          <w:rFonts w:ascii="Calibri" w:hAnsi="Calibri" w:cs="Calibri"/>
        </w:rPr>
        <w:t xml:space="preserve">is </w:t>
      </w:r>
      <w:r w:rsidR="00287B56" w:rsidRPr="00E13B66">
        <w:rPr>
          <w:rFonts w:ascii="Calibri" w:hAnsi="Calibri" w:cs="Calibri"/>
        </w:rPr>
        <w:t>bepaal</w:t>
      </w:r>
      <w:r w:rsidR="00373E5D">
        <w:rPr>
          <w:rFonts w:ascii="Calibri" w:hAnsi="Calibri" w:cs="Calibri"/>
        </w:rPr>
        <w:t>d hoe goed de items in een domein met elkaar samenhangen (interne consistentie)</w:t>
      </w:r>
      <w:r w:rsidR="00287B56" w:rsidRPr="00E13B66">
        <w:rPr>
          <w:rFonts w:ascii="Calibri" w:hAnsi="Calibri" w:cs="Calibri"/>
        </w:rPr>
        <w:t>. In tabel 3.</w:t>
      </w:r>
      <w:r w:rsidR="0074006F">
        <w:rPr>
          <w:rFonts w:ascii="Calibri" w:hAnsi="Calibri" w:cs="Calibri"/>
        </w:rPr>
        <w:t>4</w:t>
      </w:r>
      <w:r w:rsidR="00287B56" w:rsidRPr="00E13B66">
        <w:rPr>
          <w:rFonts w:ascii="Calibri" w:hAnsi="Calibri" w:cs="Calibri"/>
        </w:rPr>
        <w:t xml:space="preserve"> staan Cronbach</w:t>
      </w:r>
      <w:r w:rsidR="00285C22">
        <w:rPr>
          <w:rFonts w:ascii="Calibri" w:hAnsi="Calibri" w:cs="Calibri"/>
        </w:rPr>
        <w:t>’</w:t>
      </w:r>
      <w:r w:rsidR="00287B56" w:rsidRPr="00E13B66">
        <w:rPr>
          <w:rFonts w:ascii="Calibri" w:hAnsi="Calibri" w:cs="Calibri"/>
        </w:rPr>
        <w:t>s al</w:t>
      </w:r>
      <w:r w:rsidR="00150702">
        <w:rPr>
          <w:rFonts w:ascii="Calibri" w:hAnsi="Calibri" w:cs="Calibri"/>
        </w:rPr>
        <w:t>ph</w:t>
      </w:r>
      <w:r w:rsidR="00287B56" w:rsidRPr="00E13B66">
        <w:rPr>
          <w:rFonts w:ascii="Calibri" w:hAnsi="Calibri" w:cs="Calibri"/>
        </w:rPr>
        <w:t>a</w:t>
      </w:r>
      <w:r w:rsidR="00285C22">
        <w:rPr>
          <w:rFonts w:ascii="Calibri" w:hAnsi="Calibri" w:cs="Calibri"/>
        </w:rPr>
        <w:t xml:space="preserve"> </w:t>
      </w:r>
      <w:r w:rsidR="00237E76">
        <w:rPr>
          <w:rFonts w:ascii="Calibri" w:hAnsi="Calibri" w:cs="Calibri"/>
        </w:rPr>
        <w:t>coëfficiënten (α)</w:t>
      </w:r>
      <w:r w:rsidR="00287B56" w:rsidRPr="00E13B66">
        <w:rPr>
          <w:rFonts w:ascii="Calibri" w:hAnsi="Calibri" w:cs="Calibri"/>
        </w:rPr>
        <w:t>, de factorladingen, de I</w:t>
      </w:r>
      <w:r w:rsidR="00237E76">
        <w:rPr>
          <w:rFonts w:ascii="Calibri" w:hAnsi="Calibri" w:cs="Calibri"/>
        </w:rPr>
        <w:t>tem-</w:t>
      </w:r>
      <w:r w:rsidR="00287B56" w:rsidRPr="00E13B66">
        <w:rPr>
          <w:rFonts w:ascii="Calibri" w:hAnsi="Calibri" w:cs="Calibri"/>
        </w:rPr>
        <w:t>T</w:t>
      </w:r>
      <w:r w:rsidR="00237E76">
        <w:rPr>
          <w:rFonts w:ascii="Calibri" w:hAnsi="Calibri" w:cs="Calibri"/>
        </w:rPr>
        <w:t xml:space="preserve">otal Correlaties (ITC) </w:t>
      </w:r>
      <w:r w:rsidR="00287B56" w:rsidRPr="00E13B66">
        <w:rPr>
          <w:rFonts w:ascii="Calibri" w:hAnsi="Calibri" w:cs="Calibri"/>
        </w:rPr>
        <w:t xml:space="preserve">en de waarden van </w:t>
      </w:r>
      <w:r w:rsidR="00285C22">
        <w:rPr>
          <w:rFonts w:ascii="Calibri" w:hAnsi="Calibri" w:cs="Calibri"/>
        </w:rPr>
        <w:t xml:space="preserve">‘α </w:t>
      </w:r>
      <w:r w:rsidR="00287B56" w:rsidRPr="00E13B66">
        <w:rPr>
          <w:rFonts w:ascii="Calibri" w:hAnsi="Calibri" w:cs="Calibri"/>
        </w:rPr>
        <w:t>if item deleted</w:t>
      </w:r>
      <w:r w:rsidR="00285C22">
        <w:rPr>
          <w:rFonts w:ascii="Calibri" w:hAnsi="Calibri" w:cs="Calibri"/>
        </w:rPr>
        <w:t xml:space="preserve">’. </w:t>
      </w:r>
      <w:r w:rsidR="00373E5D">
        <w:rPr>
          <w:rFonts w:ascii="Calibri" w:hAnsi="Calibri" w:cs="Calibri"/>
        </w:rPr>
        <w:t xml:space="preserve">Met dit laatste wordt beoordeeld of de samenhang van de overige items verbeterd als een item verwijderd wordt. </w:t>
      </w:r>
    </w:p>
    <w:p w:rsidR="00285C22" w:rsidRDefault="00285C22" w:rsidP="007757D3">
      <w:pPr>
        <w:spacing w:line="360" w:lineRule="auto"/>
        <w:rPr>
          <w:rFonts w:ascii="Calibri" w:hAnsi="Calibri" w:cs="Calibri"/>
        </w:rPr>
      </w:pPr>
    </w:p>
    <w:p w:rsidR="0096538C" w:rsidRDefault="00287B56" w:rsidP="007757D3">
      <w:pPr>
        <w:spacing w:line="360" w:lineRule="auto"/>
        <w:rPr>
          <w:rFonts w:ascii="Calibri" w:hAnsi="Calibri" w:cs="Calibri"/>
        </w:rPr>
      </w:pPr>
      <w:r w:rsidRPr="00E13B66">
        <w:rPr>
          <w:rFonts w:ascii="Calibri" w:hAnsi="Calibri" w:cs="Calibri"/>
        </w:rPr>
        <w:t xml:space="preserve">De vijf factoren zijn </w:t>
      </w:r>
      <w:r w:rsidR="0096538C">
        <w:rPr>
          <w:rFonts w:ascii="Calibri" w:hAnsi="Calibri" w:cs="Calibri"/>
        </w:rPr>
        <w:t xml:space="preserve">voldoende </w:t>
      </w:r>
      <w:r w:rsidRPr="00E13B66">
        <w:rPr>
          <w:rFonts w:ascii="Calibri" w:hAnsi="Calibri" w:cs="Calibri"/>
        </w:rPr>
        <w:t xml:space="preserve">betrouwbaar </w:t>
      </w:r>
      <w:r w:rsidR="0096538C">
        <w:rPr>
          <w:rFonts w:ascii="Calibri" w:hAnsi="Calibri" w:cs="Calibri"/>
        </w:rPr>
        <w:t xml:space="preserve">(range: </w:t>
      </w:r>
      <w:r w:rsidR="0096538C" w:rsidRPr="0096538C">
        <w:rPr>
          <w:rFonts w:ascii="Calibri" w:hAnsi="Calibri" w:cs="Calibri"/>
          <w:sz w:val="22"/>
          <w:szCs w:val="22"/>
        </w:rPr>
        <w:t>α</w:t>
      </w:r>
      <w:r w:rsidR="0096538C" w:rsidRPr="00E13B66">
        <w:rPr>
          <w:rFonts w:ascii="Calibri" w:hAnsi="Calibri" w:cs="Calibri"/>
        </w:rPr>
        <w:t xml:space="preserve"> </w:t>
      </w:r>
      <w:r w:rsidRPr="00E13B66">
        <w:rPr>
          <w:rFonts w:ascii="Calibri" w:hAnsi="Calibri" w:cs="Calibri"/>
        </w:rPr>
        <w:t>=0,6</w:t>
      </w:r>
      <w:r w:rsidR="0096538C">
        <w:rPr>
          <w:rFonts w:ascii="Calibri" w:hAnsi="Calibri" w:cs="Calibri"/>
        </w:rPr>
        <w:t>7</w:t>
      </w:r>
      <w:r w:rsidRPr="00E13B66">
        <w:rPr>
          <w:rFonts w:ascii="Calibri" w:hAnsi="Calibri" w:cs="Calibri"/>
        </w:rPr>
        <w:t xml:space="preserve"> tot </w:t>
      </w:r>
      <w:r w:rsidR="0096538C" w:rsidRPr="0096538C">
        <w:rPr>
          <w:rFonts w:ascii="Calibri" w:hAnsi="Calibri" w:cs="Calibri"/>
          <w:sz w:val="22"/>
          <w:szCs w:val="22"/>
        </w:rPr>
        <w:t>α</w:t>
      </w:r>
      <w:r w:rsidR="0096538C" w:rsidRPr="00E13B66">
        <w:rPr>
          <w:rFonts w:ascii="Calibri" w:hAnsi="Calibri" w:cs="Calibri"/>
        </w:rPr>
        <w:t xml:space="preserve"> </w:t>
      </w:r>
      <w:r w:rsidRPr="00E13B66">
        <w:rPr>
          <w:rFonts w:ascii="Calibri" w:hAnsi="Calibri" w:cs="Calibri"/>
        </w:rPr>
        <w:t>=0,</w:t>
      </w:r>
      <w:r w:rsidR="0096538C">
        <w:rPr>
          <w:rFonts w:ascii="Calibri" w:hAnsi="Calibri" w:cs="Calibri"/>
        </w:rPr>
        <w:t>87</w:t>
      </w:r>
      <w:r w:rsidRPr="00E13B66">
        <w:rPr>
          <w:rFonts w:ascii="Calibri" w:hAnsi="Calibri" w:cs="Calibri"/>
        </w:rPr>
        <w:t xml:space="preserve">). De ITC van de items die deze factoren vormgeven is hoger dan de gestelde ondergrens van 0,40. De </w:t>
      </w:r>
      <w:r w:rsidR="0096538C">
        <w:rPr>
          <w:rFonts w:ascii="Calibri" w:hAnsi="Calibri" w:cs="Calibri"/>
        </w:rPr>
        <w:t xml:space="preserve">verbetering van de </w:t>
      </w:r>
      <w:r w:rsidRPr="00E13B66">
        <w:rPr>
          <w:rFonts w:ascii="Calibri" w:hAnsi="Calibri" w:cs="Calibri"/>
        </w:rPr>
        <w:t>betrouwbaarheid van de</w:t>
      </w:r>
      <w:r w:rsidR="0096538C">
        <w:rPr>
          <w:rFonts w:ascii="Calibri" w:hAnsi="Calibri" w:cs="Calibri"/>
        </w:rPr>
        <w:t xml:space="preserve"> derde factor is nihil in het geval V33, V35, V43 of V62 wordt verwijderd. Echter de interpretatie van de</w:t>
      </w:r>
      <w:r w:rsidR="00373E5D">
        <w:rPr>
          <w:rFonts w:ascii="Calibri" w:hAnsi="Calibri" w:cs="Calibri"/>
        </w:rPr>
        <w:t>ze</w:t>
      </w:r>
      <w:r w:rsidR="0096538C">
        <w:rPr>
          <w:rFonts w:ascii="Calibri" w:hAnsi="Calibri" w:cs="Calibri"/>
        </w:rPr>
        <w:t xml:space="preserve"> </w:t>
      </w:r>
      <w:r w:rsidR="003375B9">
        <w:rPr>
          <w:rFonts w:ascii="Calibri" w:hAnsi="Calibri" w:cs="Calibri"/>
        </w:rPr>
        <w:t xml:space="preserve">factor </w:t>
      </w:r>
      <w:r w:rsidR="0096538C">
        <w:rPr>
          <w:rFonts w:ascii="Calibri" w:hAnsi="Calibri" w:cs="Calibri"/>
        </w:rPr>
        <w:t>is lastig</w:t>
      </w:r>
      <w:r w:rsidR="003375B9">
        <w:rPr>
          <w:rFonts w:ascii="Calibri" w:hAnsi="Calibri" w:cs="Calibri"/>
        </w:rPr>
        <w:t xml:space="preserve"> door de diversiteit van items</w:t>
      </w:r>
      <w:r w:rsidR="0096538C">
        <w:rPr>
          <w:rFonts w:ascii="Calibri" w:hAnsi="Calibri" w:cs="Calibri"/>
        </w:rPr>
        <w:t xml:space="preserve">. In de factor zitten items over informatieverstrekking, attitude en vertrouwen in de deskundigheid en samenwerking van de zorgverleners. </w:t>
      </w:r>
    </w:p>
    <w:p w:rsidR="004E497F" w:rsidRDefault="0096538C" w:rsidP="007757D3">
      <w:pPr>
        <w:spacing w:line="360" w:lineRule="auto"/>
        <w:rPr>
          <w:rFonts w:ascii="Calibri" w:hAnsi="Calibri" w:cs="Calibri"/>
        </w:rPr>
      </w:pPr>
      <w:r>
        <w:rPr>
          <w:rFonts w:ascii="Calibri" w:hAnsi="Calibri" w:cs="Calibri"/>
        </w:rPr>
        <w:t>Een vergelijkbaar onderzoek naar de patiëntenervaringen op de SEH in Engeland</w:t>
      </w:r>
      <w:r w:rsidR="0074006F">
        <w:rPr>
          <w:rFonts w:ascii="Calibri" w:hAnsi="Calibri" w:cs="Calibri"/>
        </w:rPr>
        <w:fldChar w:fldCharType="begin"/>
      </w:r>
      <w:r w:rsidR="0074006F">
        <w:rPr>
          <w:rFonts w:ascii="Calibri" w:hAnsi="Calibri" w:cs="Calibri"/>
        </w:rPr>
        <w:instrText xml:space="preserve"> ADDIN REFMGR.CITE &lt;Refman&gt;&lt;Cite&gt;&lt;Author&gt;Bos&lt;/Author&gt;&lt;Year&gt;2013&lt;/Year&gt;&lt;RecNum&gt;401&lt;/RecNum&gt;&lt;IDText&gt;The accident and emergency department questionnaire: a measure for patients&amp;apos; experiences in the accident and emergency department&lt;/IDText&gt;&lt;MDL Ref_Type="Journal"&gt;&lt;Ref_Type&gt;Journal&lt;/Ref_Type&gt;&lt;Ref_ID&gt;401&lt;/Ref_ID&gt;&lt;Title_Primary&gt;The accident and emergency department questionnaire: a measure for patients&amp;apos; experiences in the accident and emergency department&lt;/Title_Primary&gt;&lt;Authors_Primary&gt;Bos,N.&lt;/Authors_Primary&gt;&lt;Authors_Primary&gt;Sizmur,S.&lt;/Authors_Primary&gt;&lt;Authors_Primary&gt;Graham,C.&lt;/Authors_Primary&gt;&lt;Authors_Primary&gt;van Stel,H.F.&lt;/Authors_Primary&gt;&lt;Date_Primary&gt;2013/2&lt;/Date_Primary&gt;&lt;Keywords&gt;analysis&lt;/Keywords&gt;&lt;Keywords&gt;Emergencies&lt;/Keywords&gt;&lt;Keywords&gt;Emergency Department&lt;/Keywords&gt;&lt;Keywords&gt;methods&lt;/Keywords&gt;&lt;Keywords&gt;Netherlands&lt;/Keywords&gt;&lt;Keywords&gt;Patients&lt;/Keywords&gt;&lt;Keywords&gt;Quality Improvement&lt;/Keywords&gt;&lt;Reprint&gt;Not in File&lt;/Reprint&gt;&lt;Start_Page&gt;139&lt;/Start_Page&gt;&lt;End_Page&gt;146&lt;/End_Page&gt;&lt;Periodical&gt;BMJ Qual.Saf&lt;/Periodical&gt;&lt;Volume&gt;22&lt;/Volume&gt;&lt;Issue&gt;2&lt;/Issue&gt;&lt;Address&gt;Julius Center for Health Sciences and Primary Care, University Medical Center Utrecht, Heidelberglaan 100, Utrecht 3584 CX, The Netherlands; n.bos-2@umcutrecht.nl&lt;/Address&gt;&lt;Web_URL&gt;PM:22942399&lt;/Web_URL&gt;&lt;ZZ_JournalFull&gt;&lt;f name="System"&gt;BMJ Qual.Saf&lt;/f&gt;&lt;/ZZ_JournalFull&gt;&lt;ZZ_WorkformID&gt;1&lt;/ZZ_WorkformID&gt;&lt;/MDL&gt;&lt;/Cite&gt;&lt;/Refman&gt;</w:instrText>
      </w:r>
      <w:r w:rsidR="0074006F">
        <w:rPr>
          <w:rFonts w:ascii="Calibri" w:hAnsi="Calibri" w:cs="Calibri"/>
        </w:rPr>
        <w:fldChar w:fldCharType="separate"/>
      </w:r>
      <w:r w:rsidR="0074006F" w:rsidRPr="006C6A39">
        <w:rPr>
          <w:rFonts w:ascii="Calibri" w:hAnsi="Calibri" w:cs="Calibri"/>
          <w:vertAlign w:val="superscript"/>
        </w:rPr>
        <w:t>12</w:t>
      </w:r>
      <w:r w:rsidR="0074006F">
        <w:rPr>
          <w:rFonts w:ascii="Calibri" w:hAnsi="Calibri" w:cs="Calibri"/>
        </w:rPr>
        <w:fldChar w:fldCharType="end"/>
      </w:r>
      <w:r>
        <w:rPr>
          <w:rFonts w:ascii="Calibri" w:hAnsi="Calibri" w:cs="Calibri"/>
        </w:rPr>
        <w:t>, waarin de onderliggende factor</w:t>
      </w:r>
      <w:r w:rsidR="00150702">
        <w:rPr>
          <w:rFonts w:ascii="Calibri" w:hAnsi="Calibri" w:cs="Calibri"/>
        </w:rPr>
        <w:t xml:space="preserve"> </w:t>
      </w:r>
      <w:r>
        <w:rPr>
          <w:rFonts w:ascii="Calibri" w:hAnsi="Calibri" w:cs="Calibri"/>
        </w:rPr>
        <w:t>structuur van een vergelijkbare vragenlijst is onderzocht, heeft aangetoond dat factoren met veel verschillende items gesplitst kunnen worden in meerdere factoren met minder items, waardoor eenduidige interpretatie van de factoren mogelijk wordt gemaakt</w:t>
      </w:r>
      <w:r w:rsidR="003375B9">
        <w:rPr>
          <w:rFonts w:ascii="Calibri" w:hAnsi="Calibri" w:cs="Calibri"/>
        </w:rPr>
        <w:t xml:space="preserve"> en de betrouwbaarheid intact blijft</w:t>
      </w:r>
      <w:r>
        <w:rPr>
          <w:rFonts w:ascii="Calibri" w:hAnsi="Calibri" w:cs="Calibri"/>
        </w:rPr>
        <w:t>. Deze methode wordt toegepast op de onderstaande factor</w:t>
      </w:r>
      <w:r w:rsidR="001F26F5">
        <w:rPr>
          <w:rFonts w:ascii="Calibri" w:hAnsi="Calibri" w:cs="Calibri"/>
        </w:rPr>
        <w:t xml:space="preserve"> </w:t>
      </w:r>
      <w:r>
        <w:rPr>
          <w:rFonts w:ascii="Calibri" w:hAnsi="Calibri" w:cs="Calibri"/>
        </w:rPr>
        <w:t>structuur</w:t>
      </w:r>
      <w:r w:rsidR="001F26F5">
        <w:rPr>
          <w:rFonts w:ascii="Calibri" w:hAnsi="Calibri" w:cs="Calibri"/>
        </w:rPr>
        <w:t xml:space="preserve"> (tabel 3.</w:t>
      </w:r>
      <w:r w:rsidR="0074006F">
        <w:rPr>
          <w:rFonts w:ascii="Calibri" w:hAnsi="Calibri" w:cs="Calibri"/>
        </w:rPr>
        <w:t>4</w:t>
      </w:r>
      <w:r w:rsidR="001F26F5">
        <w:rPr>
          <w:rFonts w:ascii="Calibri" w:hAnsi="Calibri" w:cs="Calibri"/>
        </w:rPr>
        <w:t>)</w:t>
      </w:r>
      <w:r>
        <w:rPr>
          <w:rFonts w:ascii="Calibri" w:hAnsi="Calibri" w:cs="Calibri"/>
        </w:rPr>
        <w:t xml:space="preserve">. De derde factor wordt opgesplitst op basis van de inhoud. Vervolgens wordt de betrouwbaarheid van de </w:t>
      </w:r>
      <w:r w:rsidR="001F26F5">
        <w:rPr>
          <w:rFonts w:ascii="Calibri" w:hAnsi="Calibri" w:cs="Calibri"/>
        </w:rPr>
        <w:t xml:space="preserve">‘nieuwe’ </w:t>
      </w:r>
      <w:r>
        <w:rPr>
          <w:rFonts w:ascii="Calibri" w:hAnsi="Calibri" w:cs="Calibri"/>
        </w:rPr>
        <w:t xml:space="preserve">factoren en de ITC geanalyseerd. </w:t>
      </w:r>
      <w:r w:rsidR="003375B9">
        <w:rPr>
          <w:rFonts w:ascii="Calibri" w:hAnsi="Calibri" w:cs="Calibri"/>
        </w:rPr>
        <w:t>De resultaten staan weergegeven in tabel 3.</w:t>
      </w:r>
      <w:r w:rsidR="0074006F">
        <w:rPr>
          <w:rFonts w:ascii="Calibri" w:hAnsi="Calibri" w:cs="Calibri"/>
        </w:rPr>
        <w:t>5</w:t>
      </w:r>
      <w:r w:rsidR="003375B9">
        <w:rPr>
          <w:rFonts w:ascii="Calibri" w:hAnsi="Calibri" w:cs="Calibri"/>
        </w:rPr>
        <w:t>.</w:t>
      </w:r>
    </w:p>
    <w:p w:rsidR="0096538C" w:rsidRPr="00E13B66" w:rsidRDefault="0096538C" w:rsidP="007757D3">
      <w:pPr>
        <w:spacing w:line="360" w:lineRule="auto"/>
        <w:rPr>
          <w:rFonts w:ascii="Calibri" w:hAnsi="Calibri" w:cs="Calibri"/>
        </w:rPr>
      </w:pPr>
    </w:p>
    <w:tbl>
      <w:tblPr>
        <w:tblW w:w="960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firstRow="1" w:lastRow="1" w:firstColumn="1" w:lastColumn="1" w:noHBand="0" w:noVBand="0"/>
      </w:tblPr>
      <w:tblGrid>
        <w:gridCol w:w="1008"/>
        <w:gridCol w:w="5621"/>
        <w:gridCol w:w="992"/>
        <w:gridCol w:w="851"/>
        <w:gridCol w:w="1134"/>
      </w:tblGrid>
      <w:tr w:rsidR="00837A4D" w:rsidRPr="00D03CC5" w:rsidTr="00837A4D">
        <w:tc>
          <w:tcPr>
            <w:tcW w:w="9606" w:type="dxa"/>
            <w:gridSpan w:val="5"/>
          </w:tcPr>
          <w:p w:rsidR="00837A4D" w:rsidRPr="00D03CC5" w:rsidRDefault="00837A4D" w:rsidP="0074006F">
            <w:pPr>
              <w:rPr>
                <w:rFonts w:ascii="Calibri" w:hAnsi="Calibri"/>
                <w:sz w:val="20"/>
                <w:szCs w:val="20"/>
              </w:rPr>
            </w:pPr>
            <w:r w:rsidRPr="00D03CC5">
              <w:rPr>
                <w:rFonts w:ascii="Calibri" w:hAnsi="Calibri"/>
                <w:sz w:val="20"/>
                <w:szCs w:val="20"/>
              </w:rPr>
              <w:t>Tabel 3.</w:t>
            </w:r>
            <w:r w:rsidR="0074006F">
              <w:rPr>
                <w:rFonts w:ascii="Calibri" w:hAnsi="Calibri"/>
                <w:sz w:val="20"/>
                <w:szCs w:val="20"/>
              </w:rPr>
              <w:t>4</w:t>
            </w:r>
            <w:r w:rsidRPr="00D03CC5">
              <w:rPr>
                <w:rFonts w:ascii="Calibri" w:hAnsi="Calibri"/>
                <w:sz w:val="20"/>
                <w:szCs w:val="20"/>
              </w:rPr>
              <w:t xml:space="preserve"> Factoren met bijbehorende items</w:t>
            </w:r>
          </w:p>
        </w:tc>
      </w:tr>
      <w:tr w:rsidR="00837A4D" w:rsidRPr="00D03CC5" w:rsidTr="00837A4D">
        <w:tc>
          <w:tcPr>
            <w:tcW w:w="6629" w:type="dxa"/>
            <w:gridSpan w:val="2"/>
          </w:tcPr>
          <w:p w:rsidR="00837A4D" w:rsidRPr="00D03CC5" w:rsidRDefault="00837A4D" w:rsidP="00375426">
            <w:pPr>
              <w:rPr>
                <w:rFonts w:ascii="Calibri" w:hAnsi="Calibri"/>
                <w:sz w:val="20"/>
                <w:szCs w:val="20"/>
              </w:rPr>
            </w:pPr>
            <w:r w:rsidRPr="00D03CC5">
              <w:rPr>
                <w:rFonts w:ascii="Calibri" w:hAnsi="Calibri"/>
                <w:b/>
                <w:sz w:val="20"/>
                <w:szCs w:val="20"/>
              </w:rPr>
              <w:t xml:space="preserve">Kwaliteitsaspect </w:t>
            </w:r>
          </w:p>
        </w:tc>
        <w:tc>
          <w:tcPr>
            <w:tcW w:w="992" w:type="dxa"/>
          </w:tcPr>
          <w:p w:rsidR="00837A4D" w:rsidRPr="00D03CC5" w:rsidRDefault="00837A4D" w:rsidP="00375426">
            <w:pPr>
              <w:rPr>
                <w:rFonts w:ascii="Calibri" w:hAnsi="Calibri"/>
                <w:b/>
                <w:sz w:val="20"/>
                <w:szCs w:val="20"/>
              </w:rPr>
            </w:pPr>
            <w:r w:rsidRPr="00D03CC5">
              <w:rPr>
                <w:rFonts w:ascii="Calibri" w:hAnsi="Calibri"/>
                <w:b/>
                <w:sz w:val="20"/>
                <w:szCs w:val="20"/>
              </w:rPr>
              <w:t>Factor-lading</w:t>
            </w:r>
          </w:p>
        </w:tc>
        <w:tc>
          <w:tcPr>
            <w:tcW w:w="851" w:type="dxa"/>
          </w:tcPr>
          <w:p w:rsidR="00837A4D" w:rsidRPr="00D03CC5" w:rsidRDefault="00837A4D" w:rsidP="00375426">
            <w:pPr>
              <w:rPr>
                <w:rFonts w:ascii="Calibri" w:hAnsi="Calibri"/>
                <w:b/>
                <w:sz w:val="20"/>
                <w:szCs w:val="20"/>
              </w:rPr>
            </w:pPr>
            <w:r w:rsidRPr="00D03CC5">
              <w:rPr>
                <w:rFonts w:ascii="Calibri" w:hAnsi="Calibri"/>
                <w:b/>
                <w:sz w:val="20"/>
                <w:szCs w:val="20"/>
              </w:rPr>
              <w:t>ITC</w:t>
            </w:r>
          </w:p>
        </w:tc>
        <w:tc>
          <w:tcPr>
            <w:tcW w:w="1134" w:type="dxa"/>
          </w:tcPr>
          <w:p w:rsidR="00837A4D" w:rsidRPr="00D03CC5" w:rsidRDefault="00837A4D" w:rsidP="00375426">
            <w:pPr>
              <w:rPr>
                <w:rFonts w:ascii="Calibri" w:hAnsi="Calibri"/>
                <w:b/>
                <w:sz w:val="20"/>
                <w:szCs w:val="20"/>
              </w:rPr>
            </w:pPr>
            <w:r w:rsidRPr="00D03CC5">
              <w:rPr>
                <w:rFonts w:ascii="Calibri" w:hAnsi="Calibri"/>
                <w:b/>
                <w:sz w:val="20"/>
                <w:szCs w:val="20"/>
              </w:rPr>
              <w:t>α if item deleted</w:t>
            </w:r>
          </w:p>
        </w:tc>
      </w:tr>
      <w:tr w:rsidR="00837A4D" w:rsidRPr="00D03CC5" w:rsidTr="00837A4D">
        <w:tc>
          <w:tcPr>
            <w:tcW w:w="6629" w:type="dxa"/>
            <w:gridSpan w:val="2"/>
          </w:tcPr>
          <w:p w:rsidR="00837A4D" w:rsidRPr="00D03CC5" w:rsidRDefault="00415FB0" w:rsidP="00375426">
            <w:pPr>
              <w:rPr>
                <w:rFonts w:ascii="Calibri" w:hAnsi="Calibri"/>
                <w:b/>
                <w:sz w:val="20"/>
                <w:szCs w:val="20"/>
              </w:rPr>
            </w:pPr>
            <w:r w:rsidRPr="00D03CC5">
              <w:rPr>
                <w:rFonts w:ascii="Calibri" w:hAnsi="Calibri"/>
                <w:b/>
                <w:sz w:val="20"/>
                <w:szCs w:val="20"/>
              </w:rPr>
              <w:t>Factor 1</w:t>
            </w:r>
            <w:r w:rsidR="008E2E7D">
              <w:rPr>
                <w:rFonts w:ascii="Calibri" w:hAnsi="Calibri"/>
                <w:b/>
                <w:sz w:val="20"/>
                <w:szCs w:val="20"/>
              </w:rPr>
              <w:t xml:space="preserve"> </w:t>
            </w:r>
            <w:r w:rsidRPr="00D03CC5">
              <w:rPr>
                <w:rFonts w:ascii="Calibri" w:hAnsi="Calibri"/>
                <w:b/>
                <w:sz w:val="20"/>
                <w:szCs w:val="20"/>
              </w:rPr>
              <w:t>(α=0,</w:t>
            </w:r>
            <w:r w:rsidR="00837A4D" w:rsidRPr="00D03CC5">
              <w:rPr>
                <w:rFonts w:ascii="Calibri" w:hAnsi="Calibri"/>
                <w:b/>
                <w:sz w:val="20"/>
                <w:szCs w:val="20"/>
              </w:rPr>
              <w:t>66</w:t>
            </w:r>
            <w:r w:rsidR="00412271" w:rsidRPr="00D03CC5">
              <w:rPr>
                <w:rFonts w:ascii="Calibri" w:hAnsi="Calibri"/>
                <w:b/>
                <w:sz w:val="20"/>
                <w:szCs w:val="20"/>
              </w:rPr>
              <w:t>6</w:t>
            </w:r>
            <w:r w:rsidR="00837A4D" w:rsidRPr="00D03CC5">
              <w:rPr>
                <w:rFonts w:ascii="Calibri" w:hAnsi="Calibri"/>
                <w:b/>
                <w:sz w:val="20"/>
                <w:szCs w:val="20"/>
              </w:rPr>
              <w:t>; n=13</w:t>
            </w:r>
            <w:r w:rsidR="00412271" w:rsidRPr="00D03CC5">
              <w:rPr>
                <w:rFonts w:ascii="Calibri" w:hAnsi="Calibri"/>
                <w:b/>
                <w:sz w:val="20"/>
                <w:szCs w:val="20"/>
              </w:rPr>
              <w:t>51</w:t>
            </w:r>
            <w:r w:rsidR="00837A4D" w:rsidRPr="00D03CC5">
              <w:rPr>
                <w:rFonts w:ascii="Calibri" w:hAnsi="Calibri"/>
                <w:b/>
                <w:sz w:val="20"/>
                <w:szCs w:val="20"/>
              </w:rPr>
              <w:t>)</w:t>
            </w:r>
          </w:p>
        </w:tc>
        <w:tc>
          <w:tcPr>
            <w:tcW w:w="992" w:type="dxa"/>
          </w:tcPr>
          <w:p w:rsidR="00837A4D" w:rsidRPr="00D03CC5" w:rsidRDefault="00837A4D" w:rsidP="00375426">
            <w:pPr>
              <w:rPr>
                <w:rFonts w:ascii="Calibri" w:hAnsi="Calibri"/>
                <w:b/>
                <w:sz w:val="20"/>
                <w:szCs w:val="20"/>
              </w:rPr>
            </w:pPr>
          </w:p>
        </w:tc>
        <w:tc>
          <w:tcPr>
            <w:tcW w:w="851" w:type="dxa"/>
          </w:tcPr>
          <w:p w:rsidR="00837A4D" w:rsidRPr="00D03CC5" w:rsidRDefault="00837A4D" w:rsidP="00375426">
            <w:pPr>
              <w:rPr>
                <w:rFonts w:ascii="Calibri" w:hAnsi="Calibri"/>
                <w:b/>
                <w:sz w:val="20"/>
                <w:szCs w:val="20"/>
              </w:rPr>
            </w:pPr>
          </w:p>
        </w:tc>
        <w:tc>
          <w:tcPr>
            <w:tcW w:w="1134" w:type="dxa"/>
          </w:tcPr>
          <w:p w:rsidR="00837A4D" w:rsidRPr="00D03CC5" w:rsidRDefault="00837A4D" w:rsidP="00375426">
            <w:pPr>
              <w:rPr>
                <w:rFonts w:ascii="Calibri" w:hAnsi="Calibri"/>
                <w:sz w:val="20"/>
                <w:szCs w:val="20"/>
              </w:rPr>
            </w:pP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V18</w:t>
            </w:r>
          </w:p>
        </w:tc>
        <w:tc>
          <w:tcPr>
            <w:tcW w:w="5621" w:type="dxa"/>
            <w:vAlign w:val="center"/>
          </w:tcPr>
          <w:p w:rsidR="00412271" w:rsidRPr="00D03CC5" w:rsidRDefault="00412271" w:rsidP="00375426">
            <w:pPr>
              <w:rPr>
                <w:rFonts w:ascii="Calibri" w:hAnsi="Calibri"/>
                <w:sz w:val="20"/>
                <w:szCs w:val="20"/>
              </w:rPr>
            </w:pPr>
            <w:r w:rsidRPr="00D03CC5">
              <w:rPr>
                <w:rFonts w:ascii="Calibri" w:hAnsi="Calibri"/>
                <w:sz w:val="20"/>
                <w:szCs w:val="20"/>
              </w:rPr>
              <w:t xml:space="preserve">Informatie van baliemedewerker wat te verwachten op SEH </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52</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45</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61</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V21</w:t>
            </w:r>
          </w:p>
        </w:tc>
        <w:tc>
          <w:tcPr>
            <w:tcW w:w="5621" w:type="dxa"/>
            <w:vAlign w:val="center"/>
          </w:tcPr>
          <w:p w:rsidR="00412271" w:rsidRPr="00D03CC5" w:rsidRDefault="00412271" w:rsidP="00375426">
            <w:pPr>
              <w:rPr>
                <w:rFonts w:ascii="Calibri" w:hAnsi="Calibri"/>
                <w:sz w:val="20"/>
                <w:szCs w:val="20"/>
              </w:rPr>
            </w:pPr>
            <w:r w:rsidRPr="00D03CC5">
              <w:rPr>
                <w:rFonts w:ascii="Calibri" w:hAnsi="Calibri"/>
                <w:sz w:val="20"/>
                <w:szCs w:val="20"/>
              </w:rPr>
              <w:t>Informatie van verpleegkundige over snelheid hulp</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77</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51</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53</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V22</w:t>
            </w:r>
          </w:p>
        </w:tc>
        <w:tc>
          <w:tcPr>
            <w:tcW w:w="5621" w:type="dxa"/>
            <w:vAlign w:val="center"/>
          </w:tcPr>
          <w:p w:rsidR="00412271" w:rsidRPr="00D03CC5" w:rsidRDefault="00412271" w:rsidP="00375426">
            <w:pPr>
              <w:rPr>
                <w:rFonts w:ascii="Calibri" w:hAnsi="Calibri"/>
                <w:sz w:val="20"/>
                <w:szCs w:val="20"/>
              </w:rPr>
            </w:pPr>
            <w:r w:rsidRPr="00D03CC5">
              <w:rPr>
                <w:rFonts w:ascii="Calibri" w:hAnsi="Calibri"/>
                <w:sz w:val="20"/>
                <w:szCs w:val="20"/>
              </w:rPr>
              <w:t>Informatie van verpleegkundige over volgorde hulp</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78</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48</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57</w:t>
            </w:r>
          </w:p>
        </w:tc>
      </w:tr>
      <w:tr w:rsidR="00837A4D" w:rsidRPr="00D03CC5" w:rsidTr="00837A4D">
        <w:tc>
          <w:tcPr>
            <w:tcW w:w="6629" w:type="dxa"/>
            <w:gridSpan w:val="2"/>
          </w:tcPr>
          <w:p w:rsidR="00837A4D" w:rsidRPr="00D03CC5" w:rsidRDefault="00837A4D" w:rsidP="00375426">
            <w:pPr>
              <w:rPr>
                <w:rFonts w:ascii="Calibri" w:hAnsi="Calibri"/>
                <w:b/>
                <w:sz w:val="20"/>
                <w:szCs w:val="20"/>
              </w:rPr>
            </w:pPr>
            <w:r w:rsidRPr="00D03CC5">
              <w:rPr>
                <w:rFonts w:ascii="Calibri" w:hAnsi="Calibri"/>
                <w:b/>
                <w:sz w:val="20"/>
                <w:szCs w:val="20"/>
              </w:rPr>
              <w:t>Factor 2 (α=0</w:t>
            </w:r>
            <w:r w:rsidR="00415FB0" w:rsidRPr="00D03CC5">
              <w:rPr>
                <w:rFonts w:ascii="Calibri" w:hAnsi="Calibri"/>
                <w:b/>
                <w:sz w:val="20"/>
                <w:szCs w:val="20"/>
              </w:rPr>
              <w:t>,</w:t>
            </w:r>
            <w:r w:rsidR="00412271" w:rsidRPr="00D03CC5">
              <w:rPr>
                <w:rFonts w:ascii="Calibri" w:hAnsi="Calibri"/>
                <w:b/>
                <w:sz w:val="20"/>
                <w:szCs w:val="20"/>
              </w:rPr>
              <w:t>77</w:t>
            </w:r>
            <w:r w:rsidRPr="00D03CC5">
              <w:rPr>
                <w:rFonts w:ascii="Calibri" w:hAnsi="Calibri"/>
                <w:b/>
                <w:sz w:val="20"/>
                <w:szCs w:val="20"/>
              </w:rPr>
              <w:t>4; n=</w:t>
            </w:r>
            <w:r w:rsidR="00412271" w:rsidRPr="00D03CC5">
              <w:rPr>
                <w:rFonts w:ascii="Calibri" w:hAnsi="Calibri"/>
                <w:b/>
                <w:sz w:val="20"/>
                <w:szCs w:val="20"/>
              </w:rPr>
              <w:t>945</w:t>
            </w:r>
            <w:r w:rsidRPr="00D03CC5">
              <w:rPr>
                <w:rFonts w:ascii="Calibri" w:hAnsi="Calibri"/>
                <w:b/>
                <w:sz w:val="20"/>
                <w:szCs w:val="20"/>
              </w:rPr>
              <w:t>)</w:t>
            </w:r>
          </w:p>
        </w:tc>
        <w:tc>
          <w:tcPr>
            <w:tcW w:w="992" w:type="dxa"/>
          </w:tcPr>
          <w:p w:rsidR="00837A4D" w:rsidRPr="00D03CC5" w:rsidRDefault="00837A4D" w:rsidP="00375426">
            <w:pPr>
              <w:rPr>
                <w:rFonts w:ascii="Calibri" w:hAnsi="Calibri"/>
                <w:sz w:val="20"/>
                <w:szCs w:val="20"/>
              </w:rPr>
            </w:pPr>
          </w:p>
        </w:tc>
        <w:tc>
          <w:tcPr>
            <w:tcW w:w="851" w:type="dxa"/>
          </w:tcPr>
          <w:p w:rsidR="00837A4D" w:rsidRPr="00D03CC5" w:rsidRDefault="00837A4D" w:rsidP="00375426">
            <w:pPr>
              <w:rPr>
                <w:rFonts w:ascii="Calibri" w:hAnsi="Calibri"/>
                <w:sz w:val="20"/>
                <w:szCs w:val="20"/>
              </w:rPr>
            </w:pPr>
          </w:p>
        </w:tc>
        <w:tc>
          <w:tcPr>
            <w:tcW w:w="1134" w:type="dxa"/>
          </w:tcPr>
          <w:p w:rsidR="00837A4D" w:rsidRPr="00D03CC5" w:rsidRDefault="00837A4D" w:rsidP="00375426">
            <w:pPr>
              <w:rPr>
                <w:rFonts w:ascii="Calibri" w:hAnsi="Calibri"/>
                <w:sz w:val="20"/>
                <w:szCs w:val="20"/>
              </w:rPr>
            </w:pP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V24</w:t>
            </w:r>
          </w:p>
        </w:tc>
        <w:tc>
          <w:tcPr>
            <w:tcW w:w="5621" w:type="dxa"/>
            <w:vAlign w:val="center"/>
          </w:tcPr>
          <w:p w:rsidR="00412271" w:rsidRPr="00D03CC5" w:rsidRDefault="00412271" w:rsidP="00375426">
            <w:pPr>
              <w:rPr>
                <w:rFonts w:ascii="Calibri" w:hAnsi="Calibri"/>
                <w:sz w:val="20"/>
                <w:szCs w:val="20"/>
              </w:rPr>
            </w:pPr>
            <w:r w:rsidRPr="00D03CC5">
              <w:rPr>
                <w:rFonts w:ascii="Calibri" w:hAnsi="Calibri"/>
                <w:sz w:val="20"/>
                <w:szCs w:val="20"/>
              </w:rPr>
              <w:t>Wachttijd tot start behandeling</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70</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55</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74</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V31</w:t>
            </w:r>
          </w:p>
        </w:tc>
        <w:tc>
          <w:tcPr>
            <w:tcW w:w="5621" w:type="dxa"/>
            <w:vAlign w:val="center"/>
          </w:tcPr>
          <w:p w:rsidR="00412271" w:rsidRPr="00D03CC5" w:rsidRDefault="00412271" w:rsidP="00375426">
            <w:pPr>
              <w:rPr>
                <w:rFonts w:ascii="Calibri" w:hAnsi="Calibri"/>
                <w:sz w:val="20"/>
                <w:szCs w:val="20"/>
              </w:rPr>
            </w:pPr>
            <w:r w:rsidRPr="00D03CC5">
              <w:rPr>
                <w:rFonts w:ascii="Calibri" w:hAnsi="Calibri"/>
                <w:sz w:val="20"/>
                <w:szCs w:val="20"/>
              </w:rPr>
              <w:t>Hulp zo snel als gewenst</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57</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62</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70</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V32</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Hulp ontvangen die nodig is</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51</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58</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72</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V64</w:t>
            </w:r>
          </w:p>
        </w:tc>
        <w:tc>
          <w:tcPr>
            <w:tcW w:w="5621" w:type="dxa"/>
            <w:vAlign w:val="center"/>
          </w:tcPr>
          <w:p w:rsidR="00412271" w:rsidRPr="00D03CC5" w:rsidRDefault="00412271" w:rsidP="00375426">
            <w:pPr>
              <w:rPr>
                <w:rFonts w:ascii="Calibri" w:hAnsi="Calibri"/>
                <w:sz w:val="20"/>
                <w:szCs w:val="20"/>
              </w:rPr>
            </w:pPr>
            <w:r w:rsidRPr="00D03CC5">
              <w:rPr>
                <w:rFonts w:ascii="Calibri" w:hAnsi="Calibri"/>
                <w:sz w:val="20"/>
                <w:szCs w:val="20"/>
              </w:rPr>
              <w:t>Totale verblijfs/bezoektijd op de SEH</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63</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57</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72</w:t>
            </w:r>
          </w:p>
        </w:tc>
      </w:tr>
      <w:tr w:rsidR="00837A4D" w:rsidRPr="00D03CC5" w:rsidTr="00837A4D">
        <w:tc>
          <w:tcPr>
            <w:tcW w:w="6629" w:type="dxa"/>
            <w:gridSpan w:val="2"/>
          </w:tcPr>
          <w:p w:rsidR="00837A4D" w:rsidRPr="00D03CC5" w:rsidRDefault="00837A4D" w:rsidP="00375426">
            <w:pPr>
              <w:rPr>
                <w:rFonts w:ascii="Calibri" w:hAnsi="Calibri"/>
                <w:b/>
                <w:sz w:val="20"/>
                <w:szCs w:val="20"/>
                <w:lang w:val="en-GB"/>
              </w:rPr>
            </w:pPr>
            <w:r w:rsidRPr="00D03CC5">
              <w:rPr>
                <w:rFonts w:ascii="Calibri" w:hAnsi="Calibri"/>
                <w:b/>
                <w:sz w:val="20"/>
                <w:szCs w:val="20"/>
                <w:lang w:val="en-GB"/>
              </w:rPr>
              <w:t xml:space="preserve">Factor 3 </w:t>
            </w:r>
            <w:r w:rsidRPr="00D03CC5">
              <w:rPr>
                <w:rFonts w:ascii="Calibri" w:hAnsi="Calibri"/>
                <w:b/>
                <w:sz w:val="20"/>
                <w:szCs w:val="20"/>
              </w:rPr>
              <w:t>(α=0</w:t>
            </w:r>
            <w:r w:rsidR="00415FB0" w:rsidRPr="00D03CC5">
              <w:rPr>
                <w:rFonts w:ascii="Calibri" w:hAnsi="Calibri"/>
                <w:b/>
                <w:sz w:val="20"/>
                <w:szCs w:val="20"/>
              </w:rPr>
              <w:t>,</w:t>
            </w:r>
            <w:r w:rsidRPr="00D03CC5">
              <w:rPr>
                <w:rFonts w:ascii="Calibri" w:hAnsi="Calibri"/>
                <w:b/>
                <w:sz w:val="20"/>
                <w:szCs w:val="20"/>
              </w:rPr>
              <w:t>874; n=2460)</w:t>
            </w:r>
          </w:p>
        </w:tc>
        <w:tc>
          <w:tcPr>
            <w:tcW w:w="992" w:type="dxa"/>
          </w:tcPr>
          <w:p w:rsidR="00837A4D" w:rsidRPr="00D03CC5" w:rsidRDefault="00837A4D" w:rsidP="00375426">
            <w:pPr>
              <w:rPr>
                <w:rFonts w:ascii="Calibri" w:hAnsi="Calibri"/>
                <w:sz w:val="20"/>
                <w:szCs w:val="20"/>
                <w:lang w:val="en-GB"/>
              </w:rPr>
            </w:pPr>
          </w:p>
        </w:tc>
        <w:tc>
          <w:tcPr>
            <w:tcW w:w="851" w:type="dxa"/>
          </w:tcPr>
          <w:p w:rsidR="00837A4D" w:rsidRPr="00D03CC5" w:rsidRDefault="00837A4D" w:rsidP="00375426">
            <w:pPr>
              <w:rPr>
                <w:rFonts w:ascii="Calibri" w:hAnsi="Calibri"/>
                <w:sz w:val="20"/>
                <w:szCs w:val="20"/>
                <w:lang w:val="en-GB"/>
              </w:rPr>
            </w:pPr>
          </w:p>
        </w:tc>
        <w:tc>
          <w:tcPr>
            <w:tcW w:w="1134" w:type="dxa"/>
          </w:tcPr>
          <w:p w:rsidR="00837A4D" w:rsidRPr="00D03CC5" w:rsidRDefault="00837A4D" w:rsidP="00375426">
            <w:pPr>
              <w:rPr>
                <w:rFonts w:ascii="Calibri" w:hAnsi="Calibri"/>
                <w:sz w:val="20"/>
                <w:szCs w:val="20"/>
                <w:lang w:val="en-GB"/>
              </w:rPr>
            </w:pP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V33</w:t>
            </w:r>
          </w:p>
        </w:tc>
        <w:tc>
          <w:tcPr>
            <w:tcW w:w="5621" w:type="dxa"/>
          </w:tcPr>
          <w:p w:rsidR="00837A4D" w:rsidRPr="00D03CC5" w:rsidRDefault="00837A4D" w:rsidP="00375426">
            <w:pPr>
              <w:rPr>
                <w:rFonts w:ascii="Calibri" w:hAnsi="Calibri"/>
                <w:sz w:val="20"/>
                <w:szCs w:val="20"/>
              </w:rPr>
            </w:pPr>
            <w:r w:rsidRPr="00D03CC5">
              <w:rPr>
                <w:rFonts w:ascii="Calibri" w:hAnsi="Calibri"/>
                <w:sz w:val="20"/>
                <w:szCs w:val="20"/>
              </w:rPr>
              <w:t>Informatie over behandelstappen</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64</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63</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88</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V35</w:t>
            </w:r>
          </w:p>
        </w:tc>
        <w:tc>
          <w:tcPr>
            <w:tcW w:w="5621" w:type="dxa"/>
            <w:vAlign w:val="center"/>
          </w:tcPr>
          <w:p w:rsidR="00837A4D" w:rsidRPr="00D03CC5" w:rsidRDefault="00837A4D" w:rsidP="00375426">
            <w:pPr>
              <w:rPr>
                <w:rFonts w:ascii="Calibri" w:hAnsi="Calibri"/>
                <w:b/>
                <w:sz w:val="20"/>
                <w:szCs w:val="20"/>
              </w:rPr>
            </w:pPr>
            <w:r w:rsidRPr="00D03CC5">
              <w:rPr>
                <w:rFonts w:ascii="Calibri" w:hAnsi="Calibri"/>
                <w:sz w:val="20"/>
                <w:szCs w:val="20"/>
              </w:rPr>
              <w:t>Uitleg zorgverleners uitslagen van de onderzoeken</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63</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56</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88</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V38</w:t>
            </w:r>
          </w:p>
        </w:tc>
        <w:tc>
          <w:tcPr>
            <w:tcW w:w="5621" w:type="dxa"/>
            <w:vAlign w:val="center"/>
          </w:tcPr>
          <w:p w:rsidR="00837A4D" w:rsidRPr="00D03CC5" w:rsidRDefault="00837A4D" w:rsidP="00375426">
            <w:pPr>
              <w:rPr>
                <w:rFonts w:ascii="Calibri" w:hAnsi="Calibri"/>
                <w:b/>
                <w:sz w:val="20"/>
                <w:szCs w:val="20"/>
              </w:rPr>
            </w:pPr>
            <w:r w:rsidRPr="00D03CC5">
              <w:rPr>
                <w:rFonts w:ascii="Calibri" w:hAnsi="Calibri"/>
                <w:sz w:val="20"/>
                <w:szCs w:val="20"/>
              </w:rPr>
              <w:t>Luisteren zorgverleners</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76</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75</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87</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V39</w:t>
            </w:r>
          </w:p>
        </w:tc>
        <w:tc>
          <w:tcPr>
            <w:tcW w:w="5621" w:type="dxa"/>
            <w:vAlign w:val="center"/>
          </w:tcPr>
          <w:p w:rsidR="00837A4D" w:rsidRPr="00D03CC5" w:rsidRDefault="00837A4D" w:rsidP="00375426">
            <w:pPr>
              <w:rPr>
                <w:rFonts w:ascii="Calibri" w:hAnsi="Calibri"/>
                <w:b/>
                <w:sz w:val="20"/>
                <w:szCs w:val="20"/>
              </w:rPr>
            </w:pPr>
            <w:r w:rsidRPr="00D03CC5">
              <w:rPr>
                <w:rFonts w:ascii="Calibri" w:hAnsi="Calibri"/>
                <w:sz w:val="20"/>
                <w:szCs w:val="20"/>
              </w:rPr>
              <w:t>Genoeg tijd zorgverleners</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65</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69</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87</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V40</w:t>
            </w:r>
          </w:p>
        </w:tc>
        <w:tc>
          <w:tcPr>
            <w:tcW w:w="5621" w:type="dxa"/>
            <w:vAlign w:val="center"/>
          </w:tcPr>
          <w:p w:rsidR="00837A4D" w:rsidRPr="00D03CC5" w:rsidRDefault="00837A4D" w:rsidP="00375426">
            <w:pPr>
              <w:rPr>
                <w:rFonts w:ascii="Calibri" w:hAnsi="Calibri"/>
                <w:b/>
                <w:sz w:val="20"/>
                <w:szCs w:val="20"/>
              </w:rPr>
            </w:pPr>
            <w:r w:rsidRPr="00D03CC5">
              <w:rPr>
                <w:rFonts w:ascii="Calibri" w:hAnsi="Calibri"/>
                <w:sz w:val="20"/>
                <w:szCs w:val="20"/>
              </w:rPr>
              <w:t>Serieus genomen worden door zorgverleners</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73</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71</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87</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V41</w:t>
            </w:r>
          </w:p>
        </w:tc>
        <w:tc>
          <w:tcPr>
            <w:tcW w:w="5621" w:type="dxa"/>
            <w:vAlign w:val="center"/>
          </w:tcPr>
          <w:p w:rsidR="00837A4D" w:rsidRPr="00D03CC5" w:rsidRDefault="00837A4D" w:rsidP="00375426">
            <w:pPr>
              <w:rPr>
                <w:rFonts w:ascii="Calibri" w:hAnsi="Calibri"/>
                <w:b/>
                <w:sz w:val="20"/>
                <w:szCs w:val="20"/>
              </w:rPr>
            </w:pPr>
            <w:r w:rsidRPr="00D03CC5">
              <w:rPr>
                <w:rFonts w:ascii="Calibri" w:hAnsi="Calibri"/>
                <w:sz w:val="20"/>
                <w:szCs w:val="20"/>
              </w:rPr>
              <w:t>Begrijpelijke uitleg gezondheidsprobleem</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76</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70</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87</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V43</w:t>
            </w:r>
          </w:p>
        </w:tc>
        <w:tc>
          <w:tcPr>
            <w:tcW w:w="5621" w:type="dxa"/>
            <w:vAlign w:val="center"/>
          </w:tcPr>
          <w:p w:rsidR="00837A4D" w:rsidRPr="00D03CC5" w:rsidRDefault="00837A4D" w:rsidP="00375426">
            <w:pPr>
              <w:rPr>
                <w:rFonts w:ascii="Calibri" w:hAnsi="Calibri"/>
                <w:b/>
                <w:sz w:val="20"/>
                <w:szCs w:val="20"/>
              </w:rPr>
            </w:pPr>
            <w:r w:rsidRPr="00D03CC5">
              <w:rPr>
                <w:rFonts w:ascii="Calibri" w:hAnsi="Calibri"/>
                <w:sz w:val="20"/>
                <w:szCs w:val="20"/>
              </w:rPr>
              <w:t>Samenwerking zorgverleners SEH</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52</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64</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88</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V44</w:t>
            </w:r>
          </w:p>
        </w:tc>
        <w:tc>
          <w:tcPr>
            <w:tcW w:w="5621" w:type="dxa"/>
            <w:vAlign w:val="center"/>
          </w:tcPr>
          <w:p w:rsidR="00837A4D" w:rsidRPr="00D03CC5" w:rsidRDefault="00837A4D" w:rsidP="00375426">
            <w:pPr>
              <w:rPr>
                <w:rFonts w:ascii="Calibri" w:hAnsi="Calibri"/>
                <w:b/>
                <w:sz w:val="20"/>
                <w:szCs w:val="20"/>
              </w:rPr>
            </w:pPr>
            <w:r w:rsidRPr="00D03CC5">
              <w:rPr>
                <w:rFonts w:ascii="Calibri" w:hAnsi="Calibri"/>
                <w:sz w:val="20"/>
                <w:szCs w:val="20"/>
              </w:rPr>
              <w:t>Vertrouwen in deskundigheid zorgverleners</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67</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68</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87</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V62</w:t>
            </w:r>
          </w:p>
        </w:tc>
        <w:tc>
          <w:tcPr>
            <w:tcW w:w="5621" w:type="dxa"/>
            <w:vAlign w:val="center"/>
          </w:tcPr>
          <w:p w:rsidR="00837A4D" w:rsidRPr="00D03CC5" w:rsidRDefault="00837A4D" w:rsidP="00375426">
            <w:pPr>
              <w:rPr>
                <w:rFonts w:ascii="Calibri" w:hAnsi="Calibri"/>
                <w:b/>
                <w:sz w:val="20"/>
                <w:szCs w:val="20"/>
              </w:rPr>
            </w:pPr>
            <w:r w:rsidRPr="00D03CC5">
              <w:rPr>
                <w:rFonts w:ascii="Calibri" w:hAnsi="Calibri"/>
                <w:sz w:val="20"/>
                <w:szCs w:val="20"/>
              </w:rPr>
              <w:t>Informatie aan begeleiders</w:t>
            </w:r>
          </w:p>
        </w:tc>
        <w:tc>
          <w:tcPr>
            <w:tcW w:w="992"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44</w:t>
            </w:r>
          </w:p>
        </w:tc>
        <w:tc>
          <w:tcPr>
            <w:tcW w:w="851"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52</w:t>
            </w:r>
          </w:p>
        </w:tc>
        <w:tc>
          <w:tcPr>
            <w:tcW w:w="1134" w:type="dxa"/>
          </w:tcPr>
          <w:p w:rsidR="00837A4D" w:rsidRPr="00D03CC5" w:rsidRDefault="00837A4D"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89</w:t>
            </w:r>
          </w:p>
        </w:tc>
      </w:tr>
      <w:tr w:rsidR="00837A4D" w:rsidRPr="00D03CC5" w:rsidTr="00837A4D">
        <w:tc>
          <w:tcPr>
            <w:tcW w:w="6629" w:type="dxa"/>
            <w:gridSpan w:val="2"/>
          </w:tcPr>
          <w:p w:rsidR="00837A4D" w:rsidRPr="00D03CC5" w:rsidRDefault="00415FB0" w:rsidP="00375426">
            <w:pPr>
              <w:rPr>
                <w:rFonts w:ascii="Calibri" w:hAnsi="Calibri"/>
                <w:sz w:val="20"/>
                <w:szCs w:val="20"/>
              </w:rPr>
            </w:pPr>
            <w:r w:rsidRPr="00D03CC5">
              <w:rPr>
                <w:rFonts w:ascii="Calibri" w:hAnsi="Calibri"/>
                <w:b/>
                <w:sz w:val="20"/>
                <w:szCs w:val="20"/>
              </w:rPr>
              <w:t>Factor 4 (α=0,</w:t>
            </w:r>
            <w:r w:rsidR="00837A4D" w:rsidRPr="00D03CC5">
              <w:rPr>
                <w:rFonts w:ascii="Calibri" w:hAnsi="Calibri"/>
                <w:b/>
                <w:sz w:val="20"/>
                <w:szCs w:val="20"/>
              </w:rPr>
              <w:t>723; n=2</w:t>
            </w:r>
            <w:r w:rsidR="00412271" w:rsidRPr="00D03CC5">
              <w:rPr>
                <w:rFonts w:ascii="Calibri" w:hAnsi="Calibri"/>
                <w:b/>
                <w:sz w:val="20"/>
                <w:szCs w:val="20"/>
              </w:rPr>
              <w:t>634</w:t>
            </w:r>
            <w:r w:rsidR="00837A4D" w:rsidRPr="00D03CC5">
              <w:rPr>
                <w:rFonts w:ascii="Calibri" w:hAnsi="Calibri"/>
                <w:b/>
                <w:sz w:val="20"/>
                <w:szCs w:val="20"/>
              </w:rPr>
              <w:t>)</w:t>
            </w:r>
          </w:p>
        </w:tc>
        <w:tc>
          <w:tcPr>
            <w:tcW w:w="992" w:type="dxa"/>
          </w:tcPr>
          <w:p w:rsidR="00837A4D" w:rsidRPr="00D03CC5" w:rsidRDefault="00837A4D" w:rsidP="00375426">
            <w:pPr>
              <w:rPr>
                <w:rFonts w:ascii="Calibri" w:hAnsi="Calibri"/>
                <w:sz w:val="20"/>
                <w:szCs w:val="20"/>
              </w:rPr>
            </w:pPr>
          </w:p>
        </w:tc>
        <w:tc>
          <w:tcPr>
            <w:tcW w:w="851" w:type="dxa"/>
          </w:tcPr>
          <w:p w:rsidR="00837A4D" w:rsidRPr="00D03CC5" w:rsidRDefault="00837A4D" w:rsidP="00375426">
            <w:pPr>
              <w:rPr>
                <w:rFonts w:ascii="Calibri" w:hAnsi="Calibri"/>
                <w:sz w:val="20"/>
                <w:szCs w:val="20"/>
              </w:rPr>
            </w:pPr>
          </w:p>
        </w:tc>
        <w:tc>
          <w:tcPr>
            <w:tcW w:w="1134" w:type="dxa"/>
          </w:tcPr>
          <w:p w:rsidR="00837A4D" w:rsidRPr="00D03CC5" w:rsidRDefault="00837A4D" w:rsidP="00375426">
            <w:pPr>
              <w:rPr>
                <w:rFonts w:ascii="Calibri" w:hAnsi="Calibri"/>
                <w:sz w:val="20"/>
                <w:szCs w:val="20"/>
              </w:rPr>
            </w:pP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V57</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Prettige inrichting wachtruimte</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66</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57</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64</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V58</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Mogelijkheid eten en drinken</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54</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42</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72</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V59</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Hygiëne SEH</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70</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53</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66</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V60</w:t>
            </w:r>
          </w:p>
        </w:tc>
        <w:tc>
          <w:tcPr>
            <w:tcW w:w="5621" w:type="dxa"/>
            <w:vAlign w:val="center"/>
          </w:tcPr>
          <w:p w:rsidR="00412271" w:rsidRPr="00D03CC5" w:rsidRDefault="00412271" w:rsidP="00375426">
            <w:pPr>
              <w:rPr>
                <w:rFonts w:ascii="Calibri" w:hAnsi="Calibri"/>
                <w:sz w:val="20"/>
                <w:szCs w:val="20"/>
              </w:rPr>
            </w:pPr>
            <w:r w:rsidRPr="00D03CC5">
              <w:rPr>
                <w:rFonts w:ascii="Calibri" w:hAnsi="Calibri"/>
                <w:sz w:val="20"/>
                <w:szCs w:val="20"/>
              </w:rPr>
              <w:t>Sfeer SEH</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65</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51</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67</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V61</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Veiligheid SEH</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50</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48</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69</w:t>
            </w:r>
          </w:p>
        </w:tc>
      </w:tr>
      <w:tr w:rsidR="00837A4D" w:rsidRPr="00D03CC5" w:rsidTr="00837A4D">
        <w:tc>
          <w:tcPr>
            <w:tcW w:w="6629" w:type="dxa"/>
            <w:gridSpan w:val="2"/>
          </w:tcPr>
          <w:p w:rsidR="00837A4D" w:rsidRPr="00D03CC5" w:rsidRDefault="00837A4D" w:rsidP="00375426">
            <w:pPr>
              <w:rPr>
                <w:rFonts w:ascii="Calibri" w:hAnsi="Calibri"/>
                <w:b/>
                <w:sz w:val="20"/>
                <w:szCs w:val="20"/>
              </w:rPr>
            </w:pPr>
            <w:r w:rsidRPr="00D03CC5">
              <w:rPr>
                <w:rFonts w:ascii="Calibri" w:hAnsi="Calibri"/>
                <w:b/>
                <w:sz w:val="20"/>
                <w:szCs w:val="20"/>
              </w:rPr>
              <w:t xml:space="preserve">Factor 5 </w:t>
            </w:r>
            <w:r w:rsidR="00415FB0" w:rsidRPr="00D03CC5">
              <w:rPr>
                <w:rFonts w:ascii="Calibri" w:hAnsi="Calibri"/>
                <w:b/>
                <w:sz w:val="20"/>
                <w:szCs w:val="20"/>
              </w:rPr>
              <w:t>(α=0,</w:t>
            </w:r>
            <w:r w:rsidR="00412271" w:rsidRPr="00D03CC5">
              <w:rPr>
                <w:rFonts w:ascii="Calibri" w:hAnsi="Calibri"/>
                <w:b/>
                <w:sz w:val="20"/>
                <w:szCs w:val="20"/>
              </w:rPr>
              <w:t>788; n=254)</w:t>
            </w:r>
          </w:p>
        </w:tc>
        <w:tc>
          <w:tcPr>
            <w:tcW w:w="992" w:type="dxa"/>
          </w:tcPr>
          <w:p w:rsidR="00837A4D" w:rsidRPr="00D03CC5" w:rsidRDefault="00837A4D" w:rsidP="00375426">
            <w:pPr>
              <w:rPr>
                <w:rFonts w:ascii="Calibri" w:hAnsi="Calibri"/>
                <w:sz w:val="20"/>
                <w:szCs w:val="20"/>
              </w:rPr>
            </w:pPr>
          </w:p>
        </w:tc>
        <w:tc>
          <w:tcPr>
            <w:tcW w:w="851" w:type="dxa"/>
          </w:tcPr>
          <w:p w:rsidR="00837A4D" w:rsidRPr="00D03CC5" w:rsidRDefault="00837A4D" w:rsidP="00375426">
            <w:pPr>
              <w:rPr>
                <w:rFonts w:ascii="Calibri" w:hAnsi="Calibri"/>
                <w:sz w:val="20"/>
                <w:szCs w:val="20"/>
              </w:rPr>
            </w:pPr>
          </w:p>
        </w:tc>
        <w:tc>
          <w:tcPr>
            <w:tcW w:w="1134" w:type="dxa"/>
          </w:tcPr>
          <w:p w:rsidR="00837A4D" w:rsidRPr="00D03CC5" w:rsidRDefault="00837A4D" w:rsidP="00375426">
            <w:pPr>
              <w:rPr>
                <w:rFonts w:ascii="Calibri" w:hAnsi="Calibri"/>
                <w:sz w:val="20"/>
                <w:szCs w:val="20"/>
              </w:rPr>
            </w:pP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V48</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Uitleg doel nieuwe geneesmiddelen</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60</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49</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77</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V49</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Informatie bijwerkingen nieuwe geneesmiddelen</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69</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56</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76</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V50</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Informatie oppakken activiteiten</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63</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68</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71</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V51</w:t>
            </w:r>
          </w:p>
        </w:tc>
        <w:tc>
          <w:tcPr>
            <w:tcW w:w="5621" w:type="dxa"/>
            <w:vAlign w:val="center"/>
          </w:tcPr>
          <w:p w:rsidR="00412271" w:rsidRPr="00D03CC5" w:rsidRDefault="00412271" w:rsidP="00375426">
            <w:pPr>
              <w:rPr>
                <w:rFonts w:ascii="Calibri" w:hAnsi="Calibri"/>
                <w:b/>
                <w:sz w:val="20"/>
                <w:szCs w:val="20"/>
              </w:rPr>
            </w:pPr>
            <w:r w:rsidRPr="00D03CC5">
              <w:rPr>
                <w:rFonts w:ascii="Calibri" w:hAnsi="Calibri"/>
                <w:sz w:val="20"/>
                <w:szCs w:val="20"/>
              </w:rPr>
              <w:t>Informatie letten op klachten</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64</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66</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72</w:t>
            </w:r>
          </w:p>
        </w:tc>
      </w:tr>
      <w:tr w:rsidR="00412271" w:rsidRPr="00D03CC5" w:rsidTr="00837A4D">
        <w:tc>
          <w:tcPr>
            <w:tcW w:w="1008" w:type="dxa"/>
          </w:tcPr>
          <w:p w:rsidR="00412271" w:rsidRPr="00D03CC5" w:rsidRDefault="00412271" w:rsidP="00375426">
            <w:pPr>
              <w:rPr>
                <w:rFonts w:ascii="Calibri" w:hAnsi="Calibri"/>
                <w:sz w:val="20"/>
                <w:szCs w:val="20"/>
              </w:rPr>
            </w:pPr>
            <w:r w:rsidRPr="00D03CC5">
              <w:rPr>
                <w:rFonts w:ascii="Calibri" w:hAnsi="Calibri"/>
                <w:sz w:val="20"/>
                <w:szCs w:val="20"/>
              </w:rPr>
              <w:t>V56</w:t>
            </w:r>
          </w:p>
        </w:tc>
        <w:tc>
          <w:tcPr>
            <w:tcW w:w="5621" w:type="dxa"/>
            <w:vAlign w:val="center"/>
          </w:tcPr>
          <w:p w:rsidR="00412271" w:rsidRPr="00D03CC5" w:rsidRDefault="00412271" w:rsidP="00375426">
            <w:pPr>
              <w:rPr>
                <w:rFonts w:ascii="Calibri" w:hAnsi="Calibri"/>
                <w:sz w:val="20"/>
                <w:szCs w:val="20"/>
              </w:rPr>
            </w:pPr>
            <w:r w:rsidRPr="00D03CC5">
              <w:rPr>
                <w:rFonts w:ascii="Calibri" w:hAnsi="Calibri"/>
                <w:sz w:val="20"/>
                <w:szCs w:val="20"/>
              </w:rPr>
              <w:t xml:space="preserve">Uitleg over het maken van een vervolgafspraak </w:t>
            </w:r>
          </w:p>
        </w:tc>
        <w:tc>
          <w:tcPr>
            <w:tcW w:w="992"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36</w:t>
            </w:r>
          </w:p>
        </w:tc>
        <w:tc>
          <w:tcPr>
            <w:tcW w:w="851"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48</w:t>
            </w:r>
          </w:p>
        </w:tc>
        <w:tc>
          <w:tcPr>
            <w:tcW w:w="1134" w:type="dxa"/>
          </w:tcPr>
          <w:p w:rsidR="00412271" w:rsidRPr="00D03CC5" w:rsidRDefault="00412271" w:rsidP="00375426">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78</w:t>
            </w: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α</w:t>
            </w:r>
          </w:p>
        </w:tc>
        <w:tc>
          <w:tcPr>
            <w:tcW w:w="5621" w:type="dxa"/>
          </w:tcPr>
          <w:p w:rsidR="00837A4D" w:rsidRPr="00D03CC5" w:rsidRDefault="00837A4D" w:rsidP="00375426">
            <w:pPr>
              <w:rPr>
                <w:rFonts w:ascii="Calibri" w:hAnsi="Calibri"/>
                <w:sz w:val="20"/>
                <w:szCs w:val="20"/>
              </w:rPr>
            </w:pPr>
            <w:r w:rsidRPr="00D03CC5">
              <w:rPr>
                <w:rFonts w:ascii="Calibri" w:hAnsi="Calibri"/>
                <w:sz w:val="20"/>
                <w:szCs w:val="20"/>
              </w:rPr>
              <w:t xml:space="preserve">Cronbach’s alpha </w:t>
            </w:r>
            <w:r w:rsidR="0096538C" w:rsidRPr="00D03CC5">
              <w:rPr>
                <w:rFonts w:ascii="Calibri" w:hAnsi="Calibri"/>
                <w:sz w:val="20"/>
                <w:szCs w:val="20"/>
              </w:rPr>
              <w:t>coëfficiënt</w:t>
            </w:r>
          </w:p>
        </w:tc>
        <w:tc>
          <w:tcPr>
            <w:tcW w:w="992" w:type="dxa"/>
          </w:tcPr>
          <w:p w:rsidR="00837A4D" w:rsidRPr="00D03CC5" w:rsidRDefault="00837A4D" w:rsidP="00375426">
            <w:pPr>
              <w:rPr>
                <w:rFonts w:ascii="Calibri" w:hAnsi="Calibri"/>
                <w:sz w:val="20"/>
                <w:szCs w:val="20"/>
              </w:rPr>
            </w:pPr>
          </w:p>
        </w:tc>
        <w:tc>
          <w:tcPr>
            <w:tcW w:w="851" w:type="dxa"/>
          </w:tcPr>
          <w:p w:rsidR="00837A4D" w:rsidRPr="00D03CC5" w:rsidRDefault="00837A4D" w:rsidP="00375426">
            <w:pPr>
              <w:rPr>
                <w:rFonts w:ascii="Calibri" w:hAnsi="Calibri"/>
                <w:sz w:val="20"/>
                <w:szCs w:val="20"/>
              </w:rPr>
            </w:pPr>
          </w:p>
        </w:tc>
        <w:tc>
          <w:tcPr>
            <w:tcW w:w="1134" w:type="dxa"/>
          </w:tcPr>
          <w:p w:rsidR="00837A4D" w:rsidRPr="00D03CC5" w:rsidRDefault="00837A4D" w:rsidP="00375426">
            <w:pPr>
              <w:rPr>
                <w:rFonts w:ascii="Calibri" w:hAnsi="Calibri"/>
                <w:sz w:val="20"/>
                <w:szCs w:val="20"/>
              </w:rPr>
            </w:pPr>
          </w:p>
        </w:tc>
      </w:tr>
      <w:tr w:rsidR="00837A4D" w:rsidRPr="00D03CC5" w:rsidTr="00837A4D">
        <w:tc>
          <w:tcPr>
            <w:tcW w:w="1008" w:type="dxa"/>
          </w:tcPr>
          <w:p w:rsidR="00837A4D" w:rsidRPr="00D03CC5" w:rsidRDefault="00837A4D" w:rsidP="00375426">
            <w:pPr>
              <w:rPr>
                <w:rFonts w:ascii="Calibri" w:hAnsi="Calibri"/>
                <w:sz w:val="20"/>
                <w:szCs w:val="20"/>
              </w:rPr>
            </w:pPr>
            <w:r w:rsidRPr="00D03CC5">
              <w:rPr>
                <w:rFonts w:ascii="Calibri" w:hAnsi="Calibri"/>
                <w:sz w:val="20"/>
                <w:szCs w:val="20"/>
              </w:rPr>
              <w:t>ITC</w:t>
            </w:r>
          </w:p>
        </w:tc>
        <w:tc>
          <w:tcPr>
            <w:tcW w:w="5621" w:type="dxa"/>
          </w:tcPr>
          <w:p w:rsidR="00837A4D" w:rsidRPr="00D03CC5" w:rsidRDefault="00837A4D" w:rsidP="00375426">
            <w:pPr>
              <w:rPr>
                <w:rFonts w:ascii="Calibri" w:hAnsi="Calibri"/>
                <w:sz w:val="20"/>
                <w:szCs w:val="20"/>
              </w:rPr>
            </w:pPr>
            <w:r w:rsidRPr="00D03CC5">
              <w:rPr>
                <w:rFonts w:ascii="Calibri" w:hAnsi="Calibri"/>
                <w:sz w:val="20"/>
                <w:szCs w:val="20"/>
              </w:rPr>
              <w:t>Item-total correlation</w:t>
            </w:r>
          </w:p>
        </w:tc>
        <w:tc>
          <w:tcPr>
            <w:tcW w:w="992" w:type="dxa"/>
          </w:tcPr>
          <w:p w:rsidR="00837A4D" w:rsidRPr="00D03CC5" w:rsidRDefault="00837A4D" w:rsidP="00375426">
            <w:pPr>
              <w:rPr>
                <w:rFonts w:ascii="Calibri" w:hAnsi="Calibri"/>
                <w:sz w:val="20"/>
                <w:szCs w:val="20"/>
              </w:rPr>
            </w:pPr>
          </w:p>
        </w:tc>
        <w:tc>
          <w:tcPr>
            <w:tcW w:w="851" w:type="dxa"/>
          </w:tcPr>
          <w:p w:rsidR="00837A4D" w:rsidRPr="00D03CC5" w:rsidRDefault="00837A4D" w:rsidP="00375426">
            <w:pPr>
              <w:rPr>
                <w:rFonts w:ascii="Calibri" w:hAnsi="Calibri"/>
                <w:sz w:val="20"/>
                <w:szCs w:val="20"/>
              </w:rPr>
            </w:pPr>
          </w:p>
        </w:tc>
        <w:tc>
          <w:tcPr>
            <w:tcW w:w="1134" w:type="dxa"/>
          </w:tcPr>
          <w:p w:rsidR="00837A4D" w:rsidRPr="00D03CC5" w:rsidRDefault="00837A4D" w:rsidP="00375426">
            <w:pPr>
              <w:rPr>
                <w:rFonts w:ascii="Calibri" w:hAnsi="Calibri"/>
                <w:sz w:val="20"/>
                <w:szCs w:val="20"/>
              </w:rPr>
            </w:pPr>
          </w:p>
        </w:tc>
      </w:tr>
    </w:tbl>
    <w:p w:rsidR="003375B9" w:rsidRPr="00D03CC5" w:rsidRDefault="003375B9" w:rsidP="007757D3">
      <w:pPr>
        <w:spacing w:line="360" w:lineRule="auto"/>
        <w:rPr>
          <w:rFonts w:ascii="Calibri" w:hAnsi="Calibri" w:cs="Calibri"/>
        </w:rPr>
      </w:pPr>
    </w:p>
    <w:p w:rsidR="00843556" w:rsidRDefault="003375B9" w:rsidP="00375426">
      <w:pPr>
        <w:spacing w:line="360" w:lineRule="auto"/>
        <w:rPr>
          <w:rFonts w:ascii="Calibri" w:hAnsi="Calibri"/>
        </w:rPr>
      </w:pPr>
      <w:r w:rsidRPr="00D03CC5">
        <w:rPr>
          <w:rFonts w:ascii="Calibri" w:hAnsi="Calibri"/>
        </w:rPr>
        <w:t xml:space="preserve">De derde factor wordt opgesplitst in drie domeinen: attitude zorgverleners, behandeling zorgverleners en informatieverstrekking tijdens de behandeling. De drie domeinen zijn voldoende betrouwbaar en goed te interpreteren. </w:t>
      </w:r>
      <w:r w:rsidR="006C6A39" w:rsidRPr="00D03CC5">
        <w:rPr>
          <w:rFonts w:ascii="Calibri" w:hAnsi="Calibri"/>
        </w:rPr>
        <w:t xml:space="preserve">Het aantal respondenten in de vijfde factor is erg laag. Daarom is besloten om deze factor te analyseren met slechts twee items waardoor het aantal respondenten sterk toeneemt. </w:t>
      </w:r>
      <w:r w:rsidRPr="00D03CC5">
        <w:rPr>
          <w:rFonts w:ascii="Calibri" w:hAnsi="Calibri"/>
        </w:rPr>
        <w:t xml:space="preserve">De overige </w:t>
      </w:r>
      <w:r w:rsidR="006C6A39" w:rsidRPr="00D03CC5">
        <w:rPr>
          <w:rFonts w:ascii="Calibri" w:hAnsi="Calibri"/>
        </w:rPr>
        <w:t>drie</w:t>
      </w:r>
      <w:r w:rsidRPr="00D03CC5">
        <w:rPr>
          <w:rFonts w:ascii="Calibri" w:hAnsi="Calibri"/>
        </w:rPr>
        <w:t xml:space="preserve"> domeinen: informatieverstrekking voorafgaand aan de behandeling, wachttijden en snelheid hulpverlening, </w:t>
      </w:r>
      <w:r w:rsidR="006C6A39" w:rsidRPr="00D03CC5">
        <w:rPr>
          <w:rFonts w:ascii="Calibri" w:hAnsi="Calibri"/>
        </w:rPr>
        <w:t xml:space="preserve">en </w:t>
      </w:r>
      <w:r w:rsidRPr="00D03CC5">
        <w:rPr>
          <w:rFonts w:ascii="Calibri" w:hAnsi="Calibri"/>
        </w:rPr>
        <w:t xml:space="preserve">omgeving en faciliteiten worden </w:t>
      </w:r>
      <w:r w:rsidR="001237D0">
        <w:rPr>
          <w:rFonts w:ascii="Calibri" w:hAnsi="Calibri"/>
        </w:rPr>
        <w:t xml:space="preserve">ongewijzigd </w:t>
      </w:r>
      <w:r w:rsidR="001F26F5">
        <w:rPr>
          <w:rFonts w:ascii="Calibri" w:hAnsi="Calibri"/>
        </w:rPr>
        <w:t xml:space="preserve">overgenomen vanuit de factor </w:t>
      </w:r>
      <w:r w:rsidRPr="00D03CC5">
        <w:rPr>
          <w:rFonts w:ascii="Calibri" w:hAnsi="Calibri"/>
        </w:rPr>
        <w:t xml:space="preserve">analyse. </w:t>
      </w:r>
      <w:r w:rsidR="00415FB0" w:rsidRPr="00D03CC5">
        <w:rPr>
          <w:rFonts w:ascii="Calibri" w:hAnsi="Calibri"/>
        </w:rPr>
        <w:t xml:space="preserve">In de domeinen zijn 23 ervaringsvragen opgenomen. </w:t>
      </w:r>
    </w:p>
    <w:p w:rsidR="001C4A36" w:rsidRPr="00D03CC5" w:rsidRDefault="001C4A36" w:rsidP="00375426">
      <w:pPr>
        <w:spacing w:line="360" w:lineRule="auto"/>
        <w:rPr>
          <w:rFonts w:ascii="Calibri" w:hAnsi="Calibri"/>
        </w:rPr>
      </w:pPr>
      <w:r>
        <w:rPr>
          <w:rFonts w:ascii="Calibri" w:hAnsi="Calibri"/>
        </w:rPr>
        <w:lastRenderedPageBreak/>
        <w:t xml:space="preserve">Aangezien het aantal respondenten in het zevende domein ‘informatieverstrekking bij ontslag’ erg laag is (n=254) wordt bij het bepalen van het discriminerend vermogen tegelijkertijd een subschaal van dit domein met een groter aantal respondenten (n=2046) onderzocht op </w:t>
      </w:r>
      <w:r w:rsidR="001F26F5">
        <w:rPr>
          <w:rFonts w:ascii="Calibri" w:hAnsi="Calibri"/>
        </w:rPr>
        <w:t xml:space="preserve">het </w:t>
      </w:r>
      <w:r>
        <w:rPr>
          <w:rFonts w:ascii="Calibri" w:hAnsi="Calibri"/>
        </w:rPr>
        <w:t>discriminerend vermogen</w:t>
      </w:r>
      <w:r w:rsidR="001F26F5">
        <w:rPr>
          <w:rFonts w:ascii="Calibri" w:hAnsi="Calibri"/>
        </w:rPr>
        <w:t xml:space="preserve">. </w:t>
      </w:r>
      <w:r>
        <w:rPr>
          <w:rFonts w:ascii="Calibri" w:hAnsi="Calibri"/>
        </w:rPr>
        <w:t xml:space="preserve"> </w:t>
      </w:r>
    </w:p>
    <w:p w:rsidR="006C6A39" w:rsidRPr="00D03CC5" w:rsidRDefault="006C6A39" w:rsidP="00375426">
      <w:pPr>
        <w:spacing w:line="360" w:lineRule="auto"/>
        <w:rPr>
          <w:rFonts w:ascii="Calibri" w:hAnsi="Calibri"/>
        </w:rPr>
      </w:pPr>
    </w:p>
    <w:tbl>
      <w:tblPr>
        <w:tblW w:w="9322" w:type="dxa"/>
        <w:tblLayout w:type="fixed"/>
        <w:tblLook w:val="01E0" w:firstRow="1" w:lastRow="1" w:firstColumn="1" w:lastColumn="1" w:noHBand="0" w:noVBand="0"/>
      </w:tblPr>
      <w:tblGrid>
        <w:gridCol w:w="1008"/>
        <w:gridCol w:w="6480"/>
        <w:gridCol w:w="831"/>
        <w:gridCol w:w="1003"/>
      </w:tblGrid>
      <w:tr w:rsidR="0096538C" w:rsidRPr="00D03CC5" w:rsidTr="00D03CC5">
        <w:tc>
          <w:tcPr>
            <w:tcW w:w="9322" w:type="dxa"/>
            <w:gridSpan w:val="4"/>
            <w:tcBorders>
              <w:bottom w:val="single" w:sz="4" w:space="0" w:color="808080"/>
            </w:tcBorders>
          </w:tcPr>
          <w:p w:rsidR="0096538C" w:rsidRPr="00D03CC5" w:rsidRDefault="0096538C" w:rsidP="0074006F">
            <w:pPr>
              <w:rPr>
                <w:rFonts w:ascii="Calibri" w:hAnsi="Calibri"/>
                <w:sz w:val="20"/>
                <w:szCs w:val="20"/>
              </w:rPr>
            </w:pPr>
            <w:r w:rsidRPr="00D03CC5">
              <w:rPr>
                <w:rFonts w:ascii="Calibri" w:hAnsi="Calibri"/>
                <w:sz w:val="20"/>
                <w:szCs w:val="20"/>
              </w:rPr>
              <w:t>Tabel 3.</w:t>
            </w:r>
            <w:r w:rsidR="0074006F">
              <w:rPr>
                <w:rFonts w:ascii="Calibri" w:hAnsi="Calibri"/>
                <w:sz w:val="20"/>
                <w:szCs w:val="20"/>
              </w:rPr>
              <w:t>5</w:t>
            </w:r>
            <w:r w:rsidRPr="00D03CC5">
              <w:rPr>
                <w:rFonts w:ascii="Calibri" w:hAnsi="Calibri"/>
                <w:sz w:val="20"/>
                <w:szCs w:val="20"/>
              </w:rPr>
              <w:t xml:space="preserve"> Domeinen met bijbehorende items</w:t>
            </w:r>
          </w:p>
        </w:tc>
      </w:tr>
      <w:tr w:rsidR="003375B9" w:rsidRPr="00D03CC5" w:rsidTr="00D03CC5">
        <w:tc>
          <w:tcPr>
            <w:tcW w:w="7488" w:type="dxa"/>
            <w:gridSpan w:val="2"/>
            <w:tcBorders>
              <w:top w:val="single" w:sz="4" w:space="0" w:color="808080"/>
              <w:bottom w:val="single" w:sz="4" w:space="0" w:color="808080"/>
            </w:tcBorders>
          </w:tcPr>
          <w:p w:rsidR="003375B9" w:rsidRPr="00D03CC5" w:rsidRDefault="003375B9" w:rsidP="00DE1A83">
            <w:pPr>
              <w:rPr>
                <w:rFonts w:ascii="Calibri" w:hAnsi="Calibri"/>
                <w:sz w:val="20"/>
                <w:szCs w:val="20"/>
              </w:rPr>
            </w:pPr>
            <w:r w:rsidRPr="00D03CC5">
              <w:rPr>
                <w:rFonts w:ascii="Calibri" w:hAnsi="Calibri"/>
                <w:b/>
                <w:sz w:val="20"/>
                <w:szCs w:val="20"/>
              </w:rPr>
              <w:t xml:space="preserve">Kwaliteitsaspect </w:t>
            </w:r>
          </w:p>
        </w:tc>
        <w:tc>
          <w:tcPr>
            <w:tcW w:w="831" w:type="dxa"/>
            <w:tcBorders>
              <w:top w:val="single" w:sz="4" w:space="0" w:color="808080"/>
              <w:bottom w:val="single" w:sz="4" w:space="0" w:color="808080"/>
            </w:tcBorders>
          </w:tcPr>
          <w:p w:rsidR="003375B9" w:rsidRPr="00D03CC5" w:rsidRDefault="003375B9" w:rsidP="00DE1A83">
            <w:pPr>
              <w:rPr>
                <w:rFonts w:ascii="Calibri" w:hAnsi="Calibri"/>
                <w:b/>
                <w:sz w:val="20"/>
                <w:szCs w:val="20"/>
              </w:rPr>
            </w:pPr>
            <w:r w:rsidRPr="00D03CC5">
              <w:rPr>
                <w:rFonts w:ascii="Calibri" w:hAnsi="Calibri"/>
                <w:b/>
                <w:sz w:val="20"/>
                <w:szCs w:val="20"/>
              </w:rPr>
              <w:t>ITC</w:t>
            </w:r>
          </w:p>
        </w:tc>
        <w:tc>
          <w:tcPr>
            <w:tcW w:w="1003" w:type="dxa"/>
            <w:tcBorders>
              <w:top w:val="single" w:sz="4" w:space="0" w:color="808080"/>
              <w:bottom w:val="single" w:sz="4" w:space="0" w:color="808080"/>
            </w:tcBorders>
          </w:tcPr>
          <w:p w:rsidR="003375B9" w:rsidRPr="00D03CC5" w:rsidRDefault="003375B9" w:rsidP="00DE1A83">
            <w:pPr>
              <w:rPr>
                <w:rFonts w:ascii="Calibri" w:hAnsi="Calibri"/>
                <w:b/>
                <w:sz w:val="20"/>
                <w:szCs w:val="20"/>
              </w:rPr>
            </w:pPr>
            <w:r w:rsidRPr="00D03CC5">
              <w:rPr>
                <w:rFonts w:ascii="Calibri" w:hAnsi="Calibri"/>
                <w:b/>
                <w:sz w:val="20"/>
                <w:szCs w:val="20"/>
              </w:rPr>
              <w:t>α if item deleted</w:t>
            </w:r>
          </w:p>
        </w:tc>
      </w:tr>
      <w:tr w:rsidR="003375B9" w:rsidRPr="00D03CC5" w:rsidTr="00D03CC5">
        <w:tc>
          <w:tcPr>
            <w:tcW w:w="7488" w:type="dxa"/>
            <w:gridSpan w:val="2"/>
            <w:tcBorders>
              <w:top w:val="single" w:sz="4" w:space="0" w:color="808080"/>
            </w:tcBorders>
          </w:tcPr>
          <w:p w:rsidR="003375B9" w:rsidRPr="00D03CC5" w:rsidRDefault="003375B9" w:rsidP="00DE1A83">
            <w:pPr>
              <w:rPr>
                <w:rFonts w:ascii="Calibri" w:hAnsi="Calibri"/>
                <w:b/>
                <w:sz w:val="20"/>
                <w:szCs w:val="20"/>
              </w:rPr>
            </w:pPr>
            <w:r w:rsidRPr="00D03CC5">
              <w:rPr>
                <w:rFonts w:ascii="Calibri" w:hAnsi="Calibri"/>
                <w:b/>
                <w:sz w:val="20"/>
                <w:szCs w:val="20"/>
              </w:rPr>
              <w:t>Informatieverstrekking voor</w:t>
            </w:r>
            <w:r w:rsidR="00415FB0" w:rsidRPr="00D03CC5">
              <w:rPr>
                <w:rFonts w:ascii="Calibri" w:hAnsi="Calibri"/>
                <w:b/>
                <w:sz w:val="20"/>
                <w:szCs w:val="20"/>
              </w:rPr>
              <w:t>afgaand aan de behandeling (α=0,</w:t>
            </w:r>
            <w:r w:rsidRPr="00D03CC5">
              <w:rPr>
                <w:rFonts w:ascii="Calibri" w:hAnsi="Calibri"/>
                <w:b/>
                <w:sz w:val="20"/>
                <w:szCs w:val="20"/>
              </w:rPr>
              <w:t>66</w:t>
            </w:r>
            <w:r w:rsidR="005D7C08" w:rsidRPr="00D03CC5">
              <w:rPr>
                <w:rFonts w:ascii="Calibri" w:hAnsi="Calibri"/>
                <w:b/>
                <w:sz w:val="20"/>
                <w:szCs w:val="20"/>
              </w:rPr>
              <w:t>6</w:t>
            </w:r>
            <w:r w:rsidRPr="00D03CC5">
              <w:rPr>
                <w:rFonts w:ascii="Calibri" w:hAnsi="Calibri"/>
                <w:b/>
                <w:sz w:val="20"/>
                <w:szCs w:val="20"/>
              </w:rPr>
              <w:t>; n=13</w:t>
            </w:r>
            <w:r w:rsidR="005D7C08" w:rsidRPr="00D03CC5">
              <w:rPr>
                <w:rFonts w:ascii="Calibri" w:hAnsi="Calibri"/>
                <w:b/>
                <w:sz w:val="20"/>
                <w:szCs w:val="20"/>
              </w:rPr>
              <w:t>51</w:t>
            </w:r>
            <w:r w:rsidRPr="00D03CC5">
              <w:rPr>
                <w:rFonts w:ascii="Calibri" w:hAnsi="Calibri"/>
                <w:b/>
                <w:sz w:val="20"/>
                <w:szCs w:val="20"/>
              </w:rPr>
              <w:t>)</w:t>
            </w:r>
          </w:p>
        </w:tc>
        <w:tc>
          <w:tcPr>
            <w:tcW w:w="831" w:type="dxa"/>
            <w:tcBorders>
              <w:top w:val="single" w:sz="4" w:space="0" w:color="808080"/>
            </w:tcBorders>
          </w:tcPr>
          <w:p w:rsidR="003375B9" w:rsidRPr="00D03CC5" w:rsidRDefault="003375B9" w:rsidP="00DE1A83">
            <w:pPr>
              <w:rPr>
                <w:rFonts w:ascii="Calibri" w:hAnsi="Calibri"/>
                <w:b/>
                <w:sz w:val="20"/>
                <w:szCs w:val="20"/>
              </w:rPr>
            </w:pPr>
          </w:p>
        </w:tc>
        <w:tc>
          <w:tcPr>
            <w:tcW w:w="1003" w:type="dxa"/>
            <w:tcBorders>
              <w:top w:val="single" w:sz="4" w:space="0" w:color="808080"/>
            </w:tcBorders>
          </w:tcPr>
          <w:p w:rsidR="003375B9" w:rsidRPr="00D03CC5" w:rsidRDefault="003375B9" w:rsidP="00DE1A83">
            <w:pPr>
              <w:rPr>
                <w:rFonts w:ascii="Calibri" w:hAnsi="Calibri"/>
                <w:sz w:val="20"/>
                <w:szCs w:val="20"/>
              </w:rPr>
            </w:pP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V18</w:t>
            </w:r>
          </w:p>
        </w:tc>
        <w:tc>
          <w:tcPr>
            <w:tcW w:w="6480" w:type="dxa"/>
            <w:vAlign w:val="center"/>
          </w:tcPr>
          <w:p w:rsidR="003375B9" w:rsidRPr="00D03CC5" w:rsidRDefault="003375B9" w:rsidP="00DE1A83">
            <w:pPr>
              <w:rPr>
                <w:rFonts w:ascii="Calibri" w:hAnsi="Calibri"/>
                <w:sz w:val="20"/>
                <w:szCs w:val="20"/>
              </w:rPr>
            </w:pPr>
            <w:r w:rsidRPr="00D03CC5">
              <w:rPr>
                <w:rFonts w:ascii="Calibri" w:hAnsi="Calibri"/>
                <w:sz w:val="20"/>
                <w:szCs w:val="20"/>
              </w:rPr>
              <w:t>Informatie van baliemedewerker wat te verwachten op SEH</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45</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61</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V21</w:t>
            </w:r>
          </w:p>
        </w:tc>
        <w:tc>
          <w:tcPr>
            <w:tcW w:w="6480" w:type="dxa"/>
            <w:vAlign w:val="center"/>
          </w:tcPr>
          <w:p w:rsidR="003375B9" w:rsidRPr="00D03CC5" w:rsidRDefault="003375B9" w:rsidP="00DE1A83">
            <w:pPr>
              <w:rPr>
                <w:rFonts w:ascii="Calibri" w:hAnsi="Calibri"/>
                <w:sz w:val="20"/>
                <w:szCs w:val="20"/>
              </w:rPr>
            </w:pPr>
            <w:r w:rsidRPr="00D03CC5">
              <w:rPr>
                <w:rFonts w:ascii="Calibri" w:hAnsi="Calibri"/>
                <w:sz w:val="20"/>
                <w:szCs w:val="20"/>
              </w:rPr>
              <w:t>Informatie van verpleegkundige over snelheid hulp</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51</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53</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V22</w:t>
            </w:r>
          </w:p>
        </w:tc>
        <w:tc>
          <w:tcPr>
            <w:tcW w:w="6480" w:type="dxa"/>
            <w:vAlign w:val="center"/>
          </w:tcPr>
          <w:p w:rsidR="003375B9" w:rsidRPr="00D03CC5" w:rsidRDefault="003375B9" w:rsidP="00DE1A83">
            <w:pPr>
              <w:rPr>
                <w:rFonts w:ascii="Calibri" w:hAnsi="Calibri"/>
                <w:sz w:val="20"/>
                <w:szCs w:val="20"/>
              </w:rPr>
            </w:pPr>
            <w:r w:rsidRPr="00D03CC5">
              <w:rPr>
                <w:rFonts w:ascii="Calibri" w:hAnsi="Calibri"/>
                <w:sz w:val="20"/>
                <w:szCs w:val="20"/>
              </w:rPr>
              <w:t>Informatie van verpleegkundige over volgorde hulp</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48</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57</w:t>
            </w:r>
          </w:p>
        </w:tc>
      </w:tr>
      <w:tr w:rsidR="003375B9" w:rsidRPr="00D03CC5" w:rsidTr="0011426C">
        <w:tc>
          <w:tcPr>
            <w:tcW w:w="7488" w:type="dxa"/>
            <w:gridSpan w:val="2"/>
          </w:tcPr>
          <w:p w:rsidR="003375B9" w:rsidRPr="00D03CC5" w:rsidRDefault="003375B9" w:rsidP="00DE1A83">
            <w:pPr>
              <w:rPr>
                <w:rFonts w:ascii="Calibri" w:hAnsi="Calibri"/>
                <w:b/>
                <w:sz w:val="20"/>
                <w:szCs w:val="20"/>
              </w:rPr>
            </w:pPr>
            <w:r w:rsidRPr="00D03CC5">
              <w:rPr>
                <w:rFonts w:ascii="Calibri" w:hAnsi="Calibri"/>
                <w:b/>
                <w:sz w:val="20"/>
                <w:szCs w:val="20"/>
              </w:rPr>
              <w:t xml:space="preserve">Wachttijden </w:t>
            </w:r>
            <w:r w:rsidR="00415FB0" w:rsidRPr="00D03CC5">
              <w:rPr>
                <w:rFonts w:ascii="Calibri" w:hAnsi="Calibri"/>
                <w:b/>
                <w:sz w:val="20"/>
                <w:szCs w:val="20"/>
              </w:rPr>
              <w:t>en snelheid hulpverlening (α =0,</w:t>
            </w:r>
            <w:r w:rsidRPr="00D03CC5">
              <w:rPr>
                <w:rFonts w:ascii="Calibri" w:hAnsi="Calibri"/>
                <w:b/>
                <w:sz w:val="20"/>
                <w:szCs w:val="20"/>
              </w:rPr>
              <w:t>834; n=1960)</w:t>
            </w:r>
          </w:p>
        </w:tc>
        <w:tc>
          <w:tcPr>
            <w:tcW w:w="831" w:type="dxa"/>
          </w:tcPr>
          <w:p w:rsidR="003375B9" w:rsidRPr="00D03CC5" w:rsidRDefault="003375B9" w:rsidP="00DE1A83">
            <w:pPr>
              <w:rPr>
                <w:rFonts w:ascii="Calibri" w:hAnsi="Calibri"/>
                <w:sz w:val="20"/>
                <w:szCs w:val="20"/>
              </w:rPr>
            </w:pPr>
          </w:p>
        </w:tc>
        <w:tc>
          <w:tcPr>
            <w:tcW w:w="1003" w:type="dxa"/>
          </w:tcPr>
          <w:p w:rsidR="003375B9" w:rsidRPr="00D03CC5" w:rsidRDefault="003375B9" w:rsidP="00DE1A83">
            <w:pPr>
              <w:rPr>
                <w:rFonts w:ascii="Calibri" w:hAnsi="Calibri"/>
                <w:sz w:val="20"/>
                <w:szCs w:val="20"/>
              </w:rPr>
            </w:pP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V24</w:t>
            </w:r>
          </w:p>
        </w:tc>
        <w:tc>
          <w:tcPr>
            <w:tcW w:w="6480" w:type="dxa"/>
            <w:vAlign w:val="center"/>
          </w:tcPr>
          <w:p w:rsidR="003375B9" w:rsidRPr="00D03CC5" w:rsidRDefault="003375B9" w:rsidP="00DE1A83">
            <w:pPr>
              <w:rPr>
                <w:rFonts w:ascii="Calibri" w:hAnsi="Calibri"/>
                <w:sz w:val="20"/>
                <w:szCs w:val="20"/>
              </w:rPr>
            </w:pPr>
            <w:r w:rsidRPr="00D03CC5">
              <w:rPr>
                <w:rFonts w:ascii="Calibri" w:hAnsi="Calibri"/>
                <w:sz w:val="20"/>
                <w:szCs w:val="20"/>
              </w:rPr>
              <w:t>Wachttijd tot start behandeling</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55</w:t>
            </w:r>
          </w:p>
        </w:tc>
        <w:tc>
          <w:tcPr>
            <w:tcW w:w="1003"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74</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V31</w:t>
            </w:r>
          </w:p>
        </w:tc>
        <w:tc>
          <w:tcPr>
            <w:tcW w:w="6480" w:type="dxa"/>
            <w:vAlign w:val="center"/>
          </w:tcPr>
          <w:p w:rsidR="003375B9" w:rsidRPr="00D03CC5" w:rsidRDefault="003375B9" w:rsidP="00DE1A83">
            <w:pPr>
              <w:rPr>
                <w:rFonts w:ascii="Calibri" w:hAnsi="Calibri"/>
                <w:sz w:val="20"/>
                <w:szCs w:val="20"/>
              </w:rPr>
            </w:pPr>
            <w:r w:rsidRPr="00D03CC5">
              <w:rPr>
                <w:rFonts w:ascii="Calibri" w:hAnsi="Calibri"/>
                <w:sz w:val="20"/>
                <w:szCs w:val="20"/>
              </w:rPr>
              <w:t>Hulp zo snel als gewenst</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62</w:t>
            </w:r>
          </w:p>
        </w:tc>
        <w:tc>
          <w:tcPr>
            <w:tcW w:w="1003"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70</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V32</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Hulp ontvangen die nodig is</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58</w:t>
            </w:r>
          </w:p>
        </w:tc>
        <w:tc>
          <w:tcPr>
            <w:tcW w:w="1003"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72</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V64</w:t>
            </w:r>
          </w:p>
        </w:tc>
        <w:tc>
          <w:tcPr>
            <w:tcW w:w="6480" w:type="dxa"/>
            <w:vAlign w:val="center"/>
          </w:tcPr>
          <w:p w:rsidR="003375B9" w:rsidRPr="00D03CC5" w:rsidRDefault="003375B9" w:rsidP="00DE1A83">
            <w:pPr>
              <w:rPr>
                <w:rFonts w:ascii="Calibri" w:hAnsi="Calibri"/>
                <w:sz w:val="20"/>
                <w:szCs w:val="20"/>
              </w:rPr>
            </w:pPr>
            <w:r w:rsidRPr="00D03CC5">
              <w:rPr>
                <w:rFonts w:ascii="Calibri" w:hAnsi="Calibri"/>
                <w:sz w:val="20"/>
                <w:szCs w:val="20"/>
              </w:rPr>
              <w:t>Totale verblijfs/bezoektijd op de SEH</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57</w:t>
            </w:r>
          </w:p>
        </w:tc>
        <w:tc>
          <w:tcPr>
            <w:tcW w:w="1003"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72</w:t>
            </w:r>
          </w:p>
        </w:tc>
      </w:tr>
      <w:tr w:rsidR="003375B9" w:rsidRPr="00D03CC5" w:rsidTr="0011426C">
        <w:tc>
          <w:tcPr>
            <w:tcW w:w="7488" w:type="dxa"/>
            <w:gridSpan w:val="2"/>
          </w:tcPr>
          <w:p w:rsidR="003375B9" w:rsidRPr="00D03CC5" w:rsidRDefault="003375B9" w:rsidP="00DE1A83">
            <w:pPr>
              <w:rPr>
                <w:rFonts w:ascii="Calibri" w:hAnsi="Calibri"/>
                <w:b/>
                <w:sz w:val="20"/>
                <w:szCs w:val="20"/>
                <w:lang w:val="en-GB"/>
              </w:rPr>
            </w:pPr>
            <w:r w:rsidRPr="00D03CC5">
              <w:rPr>
                <w:rFonts w:ascii="Calibri" w:hAnsi="Calibri"/>
                <w:b/>
                <w:sz w:val="20"/>
                <w:szCs w:val="20"/>
                <w:lang w:val="en-GB"/>
              </w:rPr>
              <w:t xml:space="preserve">Attitude </w:t>
            </w:r>
            <w:r w:rsidRPr="00D03CC5">
              <w:rPr>
                <w:rFonts w:ascii="Calibri" w:hAnsi="Calibri"/>
                <w:b/>
                <w:sz w:val="20"/>
                <w:szCs w:val="20"/>
              </w:rPr>
              <w:t>zorgverleners</w:t>
            </w:r>
            <w:r w:rsidRPr="00D03CC5">
              <w:rPr>
                <w:rFonts w:ascii="Calibri" w:hAnsi="Calibri"/>
                <w:b/>
                <w:sz w:val="20"/>
                <w:szCs w:val="20"/>
                <w:lang w:val="en-GB"/>
              </w:rPr>
              <w:t xml:space="preserve"> (</w:t>
            </w:r>
            <w:r w:rsidRPr="00D03CC5">
              <w:rPr>
                <w:rFonts w:ascii="Calibri" w:hAnsi="Calibri"/>
                <w:b/>
                <w:sz w:val="20"/>
                <w:szCs w:val="20"/>
              </w:rPr>
              <w:t>α</w:t>
            </w:r>
            <w:r w:rsidR="00415FB0" w:rsidRPr="00D03CC5">
              <w:rPr>
                <w:rFonts w:ascii="Calibri" w:hAnsi="Calibri"/>
                <w:b/>
                <w:sz w:val="20"/>
                <w:szCs w:val="20"/>
                <w:lang w:val="en-GB"/>
              </w:rPr>
              <w:t>=0,</w:t>
            </w:r>
            <w:r w:rsidRPr="00D03CC5">
              <w:rPr>
                <w:rFonts w:ascii="Calibri" w:hAnsi="Calibri"/>
                <w:b/>
                <w:sz w:val="20"/>
                <w:szCs w:val="20"/>
                <w:lang w:val="en-GB"/>
              </w:rPr>
              <w:t>83</w:t>
            </w:r>
            <w:r w:rsidR="007B0A51" w:rsidRPr="00D03CC5">
              <w:rPr>
                <w:rFonts w:ascii="Calibri" w:hAnsi="Calibri"/>
                <w:b/>
                <w:sz w:val="20"/>
                <w:szCs w:val="20"/>
                <w:lang w:val="en-GB"/>
              </w:rPr>
              <w:t>7</w:t>
            </w:r>
            <w:r w:rsidRPr="00D03CC5">
              <w:rPr>
                <w:rFonts w:ascii="Calibri" w:hAnsi="Calibri"/>
                <w:b/>
                <w:sz w:val="20"/>
                <w:szCs w:val="20"/>
                <w:lang w:val="en-GB"/>
              </w:rPr>
              <w:t>; n=4</w:t>
            </w:r>
            <w:r w:rsidR="007B0A51" w:rsidRPr="00D03CC5">
              <w:rPr>
                <w:rFonts w:ascii="Calibri" w:hAnsi="Calibri"/>
                <w:b/>
                <w:sz w:val="20"/>
                <w:szCs w:val="20"/>
                <w:lang w:val="en-GB"/>
              </w:rPr>
              <w:t>981</w:t>
            </w:r>
            <w:r w:rsidRPr="00D03CC5">
              <w:rPr>
                <w:rFonts w:ascii="Calibri" w:hAnsi="Calibri"/>
                <w:b/>
                <w:sz w:val="20"/>
                <w:szCs w:val="20"/>
                <w:lang w:val="en-GB"/>
              </w:rPr>
              <w:t>)</w:t>
            </w:r>
          </w:p>
        </w:tc>
        <w:tc>
          <w:tcPr>
            <w:tcW w:w="831" w:type="dxa"/>
          </w:tcPr>
          <w:p w:rsidR="003375B9" w:rsidRPr="00D03CC5" w:rsidRDefault="003375B9" w:rsidP="00DE1A83">
            <w:pPr>
              <w:rPr>
                <w:rFonts w:ascii="Calibri" w:hAnsi="Calibri"/>
                <w:sz w:val="20"/>
                <w:szCs w:val="20"/>
                <w:lang w:val="en-GB"/>
              </w:rPr>
            </w:pPr>
          </w:p>
        </w:tc>
        <w:tc>
          <w:tcPr>
            <w:tcW w:w="1003" w:type="dxa"/>
          </w:tcPr>
          <w:p w:rsidR="003375B9" w:rsidRPr="00D03CC5" w:rsidRDefault="003375B9" w:rsidP="00DE1A83">
            <w:pPr>
              <w:rPr>
                <w:rFonts w:ascii="Calibri" w:hAnsi="Calibri"/>
                <w:sz w:val="20"/>
                <w:szCs w:val="20"/>
                <w:lang w:val="en-GB"/>
              </w:rPr>
            </w:pP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V38</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Luisteren zorgverleners</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74</w:t>
            </w:r>
          </w:p>
        </w:tc>
        <w:tc>
          <w:tcPr>
            <w:tcW w:w="1003"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73</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V39</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Genoeg tijd zorgverleners</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67</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82</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V40</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Serieus genomen worden door zorgverleners</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71</w:t>
            </w:r>
          </w:p>
        </w:tc>
        <w:tc>
          <w:tcPr>
            <w:tcW w:w="1003"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77</w:t>
            </w:r>
          </w:p>
        </w:tc>
      </w:tr>
      <w:tr w:rsidR="003375B9" w:rsidRPr="00D03CC5" w:rsidTr="0011426C">
        <w:tc>
          <w:tcPr>
            <w:tcW w:w="7488" w:type="dxa"/>
            <w:gridSpan w:val="2"/>
          </w:tcPr>
          <w:p w:rsidR="003375B9" w:rsidRPr="00D03CC5" w:rsidRDefault="003375B9" w:rsidP="00DE1A83">
            <w:pPr>
              <w:rPr>
                <w:rFonts w:ascii="Calibri" w:hAnsi="Calibri"/>
                <w:b/>
                <w:sz w:val="20"/>
                <w:szCs w:val="20"/>
              </w:rPr>
            </w:pPr>
            <w:r w:rsidRPr="00D03CC5">
              <w:rPr>
                <w:rFonts w:ascii="Calibri" w:hAnsi="Calibri"/>
                <w:b/>
                <w:sz w:val="20"/>
                <w:szCs w:val="20"/>
              </w:rPr>
              <w:t>Behandeling door zorgverleners (α=0</w:t>
            </w:r>
            <w:r w:rsidR="00415FB0" w:rsidRPr="00D03CC5">
              <w:rPr>
                <w:rFonts w:ascii="Calibri" w:hAnsi="Calibri"/>
                <w:b/>
                <w:sz w:val="20"/>
                <w:szCs w:val="20"/>
              </w:rPr>
              <w:t>,</w:t>
            </w:r>
            <w:r w:rsidRPr="00D03CC5">
              <w:rPr>
                <w:rFonts w:ascii="Calibri" w:hAnsi="Calibri"/>
                <w:b/>
                <w:sz w:val="20"/>
                <w:szCs w:val="20"/>
              </w:rPr>
              <w:t>7</w:t>
            </w:r>
            <w:r w:rsidR="007B0A51" w:rsidRPr="00D03CC5">
              <w:rPr>
                <w:rFonts w:ascii="Calibri" w:hAnsi="Calibri"/>
                <w:b/>
                <w:sz w:val="20"/>
                <w:szCs w:val="20"/>
              </w:rPr>
              <w:t>11</w:t>
            </w:r>
            <w:r w:rsidRPr="00D03CC5">
              <w:rPr>
                <w:rFonts w:ascii="Calibri" w:hAnsi="Calibri"/>
                <w:b/>
                <w:sz w:val="20"/>
                <w:szCs w:val="20"/>
              </w:rPr>
              <w:t>; n=</w:t>
            </w:r>
            <w:r w:rsidR="007B0A51" w:rsidRPr="00D03CC5">
              <w:rPr>
                <w:rFonts w:ascii="Calibri" w:hAnsi="Calibri"/>
                <w:b/>
                <w:sz w:val="20"/>
                <w:szCs w:val="20"/>
              </w:rPr>
              <w:t>4091</w:t>
            </w:r>
            <w:r w:rsidRPr="00D03CC5">
              <w:rPr>
                <w:rFonts w:ascii="Calibri" w:hAnsi="Calibri"/>
                <w:b/>
                <w:sz w:val="20"/>
                <w:szCs w:val="20"/>
              </w:rPr>
              <w:t>)</w:t>
            </w:r>
          </w:p>
        </w:tc>
        <w:tc>
          <w:tcPr>
            <w:tcW w:w="831" w:type="dxa"/>
          </w:tcPr>
          <w:p w:rsidR="003375B9" w:rsidRPr="00D03CC5" w:rsidRDefault="003375B9" w:rsidP="00DE1A83">
            <w:pPr>
              <w:rPr>
                <w:rFonts w:ascii="Calibri" w:hAnsi="Calibri"/>
                <w:sz w:val="20"/>
                <w:szCs w:val="20"/>
              </w:rPr>
            </w:pPr>
          </w:p>
        </w:tc>
        <w:tc>
          <w:tcPr>
            <w:tcW w:w="1003" w:type="dxa"/>
          </w:tcPr>
          <w:p w:rsidR="003375B9" w:rsidRPr="00D03CC5" w:rsidRDefault="003375B9" w:rsidP="00DE1A83">
            <w:pPr>
              <w:rPr>
                <w:rFonts w:ascii="Calibri" w:hAnsi="Calibri"/>
                <w:sz w:val="20"/>
                <w:szCs w:val="20"/>
              </w:rPr>
            </w:pP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V43</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Samenwerking zorgverleners SEH</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55</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N/A</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V44</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Vertrouwen in deskundigheid zorgverleners</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55</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N/A</w:t>
            </w:r>
          </w:p>
        </w:tc>
      </w:tr>
      <w:tr w:rsidR="003375B9" w:rsidRPr="00D03CC5" w:rsidTr="0011426C">
        <w:tc>
          <w:tcPr>
            <w:tcW w:w="7488" w:type="dxa"/>
            <w:gridSpan w:val="2"/>
          </w:tcPr>
          <w:p w:rsidR="003375B9" w:rsidRPr="00D03CC5" w:rsidRDefault="003375B9" w:rsidP="00DE1A83">
            <w:pPr>
              <w:rPr>
                <w:rFonts w:ascii="Calibri" w:hAnsi="Calibri"/>
                <w:sz w:val="20"/>
                <w:szCs w:val="20"/>
              </w:rPr>
            </w:pPr>
            <w:r w:rsidRPr="00D03CC5">
              <w:rPr>
                <w:rFonts w:ascii="Calibri" w:hAnsi="Calibri"/>
                <w:b/>
                <w:sz w:val="20"/>
                <w:szCs w:val="20"/>
              </w:rPr>
              <w:t>Informatieverstrekking tijdens de behandeling (α=0</w:t>
            </w:r>
            <w:r w:rsidR="00415FB0" w:rsidRPr="00D03CC5">
              <w:rPr>
                <w:rFonts w:ascii="Calibri" w:hAnsi="Calibri"/>
                <w:b/>
                <w:sz w:val="20"/>
                <w:szCs w:val="20"/>
              </w:rPr>
              <w:t>,</w:t>
            </w:r>
            <w:r w:rsidRPr="00D03CC5">
              <w:rPr>
                <w:rFonts w:ascii="Calibri" w:hAnsi="Calibri"/>
                <w:b/>
                <w:sz w:val="20"/>
                <w:szCs w:val="20"/>
              </w:rPr>
              <w:t>76</w:t>
            </w:r>
            <w:r w:rsidR="007B0A51" w:rsidRPr="00D03CC5">
              <w:rPr>
                <w:rFonts w:ascii="Calibri" w:hAnsi="Calibri"/>
                <w:b/>
                <w:sz w:val="20"/>
                <w:szCs w:val="20"/>
              </w:rPr>
              <w:t>2</w:t>
            </w:r>
            <w:r w:rsidRPr="00D03CC5">
              <w:rPr>
                <w:rFonts w:ascii="Calibri" w:hAnsi="Calibri"/>
                <w:b/>
                <w:sz w:val="20"/>
                <w:szCs w:val="20"/>
              </w:rPr>
              <w:t>; n=2</w:t>
            </w:r>
            <w:r w:rsidR="007B0A51" w:rsidRPr="00D03CC5">
              <w:rPr>
                <w:rFonts w:ascii="Calibri" w:hAnsi="Calibri"/>
                <w:b/>
                <w:sz w:val="20"/>
                <w:szCs w:val="20"/>
              </w:rPr>
              <w:t>892</w:t>
            </w:r>
            <w:r w:rsidRPr="00D03CC5">
              <w:rPr>
                <w:rFonts w:ascii="Calibri" w:hAnsi="Calibri"/>
                <w:b/>
                <w:sz w:val="20"/>
                <w:szCs w:val="20"/>
              </w:rPr>
              <w:t>)</w:t>
            </w:r>
          </w:p>
        </w:tc>
        <w:tc>
          <w:tcPr>
            <w:tcW w:w="831" w:type="dxa"/>
          </w:tcPr>
          <w:p w:rsidR="003375B9" w:rsidRPr="00D03CC5" w:rsidRDefault="003375B9" w:rsidP="00DE1A83">
            <w:pPr>
              <w:rPr>
                <w:rFonts w:ascii="Calibri" w:hAnsi="Calibri"/>
                <w:sz w:val="20"/>
                <w:szCs w:val="20"/>
              </w:rPr>
            </w:pPr>
          </w:p>
        </w:tc>
        <w:tc>
          <w:tcPr>
            <w:tcW w:w="1003" w:type="dxa"/>
          </w:tcPr>
          <w:p w:rsidR="003375B9" w:rsidRPr="00D03CC5" w:rsidRDefault="003375B9" w:rsidP="00DE1A83">
            <w:pPr>
              <w:rPr>
                <w:rFonts w:ascii="Calibri" w:hAnsi="Calibri"/>
                <w:sz w:val="20"/>
                <w:szCs w:val="20"/>
              </w:rPr>
            </w:pP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V33</w:t>
            </w:r>
          </w:p>
        </w:tc>
        <w:tc>
          <w:tcPr>
            <w:tcW w:w="6480" w:type="dxa"/>
          </w:tcPr>
          <w:p w:rsidR="003375B9" w:rsidRPr="00D03CC5" w:rsidRDefault="003375B9" w:rsidP="00DE1A83">
            <w:pPr>
              <w:rPr>
                <w:rFonts w:ascii="Calibri" w:hAnsi="Calibri"/>
                <w:sz w:val="20"/>
                <w:szCs w:val="20"/>
              </w:rPr>
            </w:pPr>
            <w:r w:rsidRPr="00D03CC5">
              <w:rPr>
                <w:rFonts w:ascii="Calibri" w:hAnsi="Calibri"/>
                <w:sz w:val="20"/>
                <w:szCs w:val="20"/>
              </w:rPr>
              <w:t>Informatie over behandelstappen</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56</w:t>
            </w:r>
          </w:p>
        </w:tc>
        <w:tc>
          <w:tcPr>
            <w:tcW w:w="1003"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70</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V35</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Uitleg zorgverleners uitslagen van de onderzoeken</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58</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70</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V41</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Begrijpelijke uitleg gezondheidsprobleem</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66</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66</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V62</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Informatie aan begeleiders</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46</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76</w:t>
            </w:r>
          </w:p>
        </w:tc>
      </w:tr>
      <w:tr w:rsidR="003375B9" w:rsidRPr="00D03CC5" w:rsidTr="0011426C">
        <w:tc>
          <w:tcPr>
            <w:tcW w:w="7488" w:type="dxa"/>
            <w:gridSpan w:val="2"/>
          </w:tcPr>
          <w:p w:rsidR="003375B9" w:rsidRPr="00D03CC5" w:rsidRDefault="003375B9" w:rsidP="00DE1A83">
            <w:pPr>
              <w:rPr>
                <w:rFonts w:ascii="Calibri" w:hAnsi="Calibri"/>
                <w:b/>
                <w:sz w:val="20"/>
                <w:szCs w:val="20"/>
              </w:rPr>
            </w:pPr>
            <w:r w:rsidRPr="00D03CC5">
              <w:rPr>
                <w:rFonts w:ascii="Calibri" w:hAnsi="Calibri"/>
                <w:b/>
                <w:sz w:val="20"/>
                <w:szCs w:val="20"/>
              </w:rPr>
              <w:t>Omgeving en faciliteiten (α=0</w:t>
            </w:r>
            <w:r w:rsidR="00415FB0" w:rsidRPr="00D03CC5">
              <w:rPr>
                <w:rFonts w:ascii="Calibri" w:hAnsi="Calibri"/>
                <w:b/>
                <w:sz w:val="20"/>
                <w:szCs w:val="20"/>
              </w:rPr>
              <w:t>,</w:t>
            </w:r>
            <w:r w:rsidRPr="00D03CC5">
              <w:rPr>
                <w:rFonts w:ascii="Calibri" w:hAnsi="Calibri"/>
                <w:b/>
                <w:sz w:val="20"/>
                <w:szCs w:val="20"/>
              </w:rPr>
              <w:t>723; n=2</w:t>
            </w:r>
            <w:r w:rsidR="007B0A51" w:rsidRPr="00D03CC5">
              <w:rPr>
                <w:rFonts w:ascii="Calibri" w:hAnsi="Calibri"/>
                <w:b/>
                <w:sz w:val="20"/>
                <w:szCs w:val="20"/>
              </w:rPr>
              <w:t>634</w:t>
            </w:r>
            <w:r w:rsidRPr="00D03CC5">
              <w:rPr>
                <w:rFonts w:ascii="Calibri" w:hAnsi="Calibri"/>
                <w:b/>
                <w:sz w:val="20"/>
                <w:szCs w:val="20"/>
              </w:rPr>
              <w:t>)</w:t>
            </w:r>
          </w:p>
        </w:tc>
        <w:tc>
          <w:tcPr>
            <w:tcW w:w="831" w:type="dxa"/>
          </w:tcPr>
          <w:p w:rsidR="003375B9" w:rsidRPr="00D03CC5" w:rsidRDefault="003375B9" w:rsidP="00DE1A83">
            <w:pPr>
              <w:rPr>
                <w:rFonts w:ascii="Calibri" w:hAnsi="Calibri"/>
                <w:sz w:val="20"/>
                <w:szCs w:val="20"/>
              </w:rPr>
            </w:pPr>
          </w:p>
        </w:tc>
        <w:tc>
          <w:tcPr>
            <w:tcW w:w="1003" w:type="dxa"/>
          </w:tcPr>
          <w:p w:rsidR="003375B9" w:rsidRPr="00D03CC5" w:rsidRDefault="003375B9" w:rsidP="00DE1A83">
            <w:pPr>
              <w:rPr>
                <w:rFonts w:ascii="Calibri" w:hAnsi="Calibri"/>
                <w:sz w:val="20"/>
                <w:szCs w:val="20"/>
              </w:rPr>
            </w:pP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V57</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Prettige inrichting wachtruimte</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57</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64</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V58</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Mogelijkheid eten en drinken</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42</w:t>
            </w:r>
          </w:p>
        </w:tc>
        <w:tc>
          <w:tcPr>
            <w:tcW w:w="1003"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72</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V59</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Hygiëne SEH</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53</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66</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V60</w:t>
            </w:r>
          </w:p>
        </w:tc>
        <w:tc>
          <w:tcPr>
            <w:tcW w:w="6480" w:type="dxa"/>
            <w:vAlign w:val="center"/>
          </w:tcPr>
          <w:p w:rsidR="003375B9" w:rsidRPr="00D03CC5" w:rsidRDefault="003375B9" w:rsidP="00DE1A83">
            <w:pPr>
              <w:rPr>
                <w:rFonts w:ascii="Calibri" w:hAnsi="Calibri"/>
                <w:sz w:val="20"/>
                <w:szCs w:val="20"/>
              </w:rPr>
            </w:pPr>
            <w:r w:rsidRPr="00D03CC5">
              <w:rPr>
                <w:rFonts w:ascii="Calibri" w:hAnsi="Calibri"/>
                <w:sz w:val="20"/>
                <w:szCs w:val="20"/>
              </w:rPr>
              <w:t>Sfeer SEH</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51</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67</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V61</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Veiligheid SEH</w:t>
            </w:r>
          </w:p>
        </w:tc>
        <w:tc>
          <w:tcPr>
            <w:tcW w:w="831" w:type="dxa"/>
          </w:tcPr>
          <w:p w:rsidR="003375B9" w:rsidRPr="00D03CC5" w:rsidRDefault="007B0A5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48</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69</w:t>
            </w:r>
          </w:p>
        </w:tc>
      </w:tr>
      <w:tr w:rsidR="003375B9" w:rsidRPr="00D03CC5" w:rsidTr="0011426C">
        <w:tc>
          <w:tcPr>
            <w:tcW w:w="7488" w:type="dxa"/>
            <w:gridSpan w:val="2"/>
          </w:tcPr>
          <w:p w:rsidR="003375B9" w:rsidRPr="00D03CC5" w:rsidRDefault="003375B9" w:rsidP="00DE1A83">
            <w:pPr>
              <w:rPr>
                <w:rFonts w:ascii="Calibri" w:hAnsi="Calibri"/>
                <w:sz w:val="20"/>
                <w:szCs w:val="20"/>
              </w:rPr>
            </w:pPr>
            <w:r w:rsidRPr="00D03CC5">
              <w:rPr>
                <w:rFonts w:ascii="Calibri" w:hAnsi="Calibri"/>
                <w:b/>
                <w:sz w:val="20"/>
                <w:szCs w:val="20"/>
              </w:rPr>
              <w:t>Informatieverstrekking bij ontslag van de SEH (α=0</w:t>
            </w:r>
            <w:r w:rsidR="00415FB0" w:rsidRPr="00D03CC5">
              <w:rPr>
                <w:rFonts w:ascii="Calibri" w:hAnsi="Calibri"/>
                <w:b/>
                <w:sz w:val="20"/>
                <w:szCs w:val="20"/>
              </w:rPr>
              <w:t>,</w:t>
            </w:r>
            <w:r w:rsidRPr="00D03CC5">
              <w:rPr>
                <w:rFonts w:ascii="Calibri" w:hAnsi="Calibri"/>
                <w:b/>
                <w:sz w:val="20"/>
                <w:szCs w:val="20"/>
              </w:rPr>
              <w:t>788; n=2</w:t>
            </w:r>
            <w:r w:rsidR="009F68D7" w:rsidRPr="00D03CC5">
              <w:rPr>
                <w:rFonts w:ascii="Calibri" w:hAnsi="Calibri"/>
                <w:b/>
                <w:sz w:val="20"/>
                <w:szCs w:val="20"/>
              </w:rPr>
              <w:t>54</w:t>
            </w:r>
            <w:r w:rsidRPr="00D03CC5">
              <w:rPr>
                <w:rFonts w:ascii="Calibri" w:hAnsi="Calibri"/>
                <w:b/>
                <w:sz w:val="20"/>
                <w:szCs w:val="20"/>
              </w:rPr>
              <w:t>)</w:t>
            </w:r>
          </w:p>
        </w:tc>
        <w:tc>
          <w:tcPr>
            <w:tcW w:w="831" w:type="dxa"/>
          </w:tcPr>
          <w:p w:rsidR="003375B9" w:rsidRPr="00D03CC5" w:rsidRDefault="003375B9" w:rsidP="00DE1A83">
            <w:pPr>
              <w:rPr>
                <w:rFonts w:ascii="Calibri" w:hAnsi="Calibri"/>
                <w:sz w:val="20"/>
                <w:szCs w:val="20"/>
              </w:rPr>
            </w:pPr>
          </w:p>
        </w:tc>
        <w:tc>
          <w:tcPr>
            <w:tcW w:w="1003" w:type="dxa"/>
          </w:tcPr>
          <w:p w:rsidR="003375B9" w:rsidRPr="00D03CC5" w:rsidRDefault="003375B9" w:rsidP="00DE1A83">
            <w:pPr>
              <w:rPr>
                <w:rFonts w:ascii="Calibri" w:hAnsi="Calibri"/>
                <w:sz w:val="20"/>
                <w:szCs w:val="20"/>
              </w:rPr>
            </w:pP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V48</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Uitleg doel nieuwe geneesmiddelen</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49</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77</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V49</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Informatie bijwerkingen nieuwe geneesmiddelen</w:t>
            </w:r>
          </w:p>
        </w:tc>
        <w:tc>
          <w:tcPr>
            <w:tcW w:w="831"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56</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76</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V50</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Informatie oppakken activiteiten</w:t>
            </w:r>
          </w:p>
        </w:tc>
        <w:tc>
          <w:tcPr>
            <w:tcW w:w="831" w:type="dxa"/>
          </w:tcPr>
          <w:p w:rsidR="003375B9" w:rsidRPr="00D03CC5" w:rsidRDefault="009F68D7"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68</w:t>
            </w:r>
          </w:p>
        </w:tc>
        <w:tc>
          <w:tcPr>
            <w:tcW w:w="1003" w:type="dxa"/>
          </w:tcPr>
          <w:p w:rsidR="003375B9" w:rsidRPr="00D03CC5" w:rsidRDefault="009F68D7"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71</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V51</w:t>
            </w:r>
          </w:p>
        </w:tc>
        <w:tc>
          <w:tcPr>
            <w:tcW w:w="6480" w:type="dxa"/>
            <w:vAlign w:val="center"/>
          </w:tcPr>
          <w:p w:rsidR="003375B9" w:rsidRPr="00D03CC5" w:rsidRDefault="003375B9" w:rsidP="00DE1A83">
            <w:pPr>
              <w:rPr>
                <w:rFonts w:ascii="Calibri" w:hAnsi="Calibri"/>
                <w:b/>
                <w:sz w:val="20"/>
                <w:szCs w:val="20"/>
              </w:rPr>
            </w:pPr>
            <w:r w:rsidRPr="00D03CC5">
              <w:rPr>
                <w:rFonts w:ascii="Calibri" w:hAnsi="Calibri"/>
                <w:sz w:val="20"/>
                <w:szCs w:val="20"/>
              </w:rPr>
              <w:t>Informatie letten op klachten</w:t>
            </w:r>
          </w:p>
        </w:tc>
        <w:tc>
          <w:tcPr>
            <w:tcW w:w="831" w:type="dxa"/>
          </w:tcPr>
          <w:p w:rsidR="003375B9" w:rsidRPr="00D03CC5" w:rsidRDefault="009F68D7"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66</w:t>
            </w:r>
          </w:p>
        </w:tc>
        <w:tc>
          <w:tcPr>
            <w:tcW w:w="1003" w:type="dxa"/>
          </w:tcPr>
          <w:p w:rsidR="003375B9" w:rsidRPr="00D03CC5" w:rsidRDefault="009F68D7"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72</w:t>
            </w:r>
          </w:p>
        </w:tc>
      </w:tr>
      <w:tr w:rsidR="003375B9" w:rsidRPr="00D03CC5" w:rsidTr="0011426C">
        <w:tc>
          <w:tcPr>
            <w:tcW w:w="1008" w:type="dxa"/>
          </w:tcPr>
          <w:p w:rsidR="003375B9" w:rsidRPr="00D03CC5" w:rsidRDefault="003375B9" w:rsidP="00DE1A83">
            <w:pPr>
              <w:rPr>
                <w:rFonts w:ascii="Calibri" w:hAnsi="Calibri"/>
                <w:sz w:val="20"/>
                <w:szCs w:val="20"/>
              </w:rPr>
            </w:pPr>
            <w:r w:rsidRPr="00D03CC5">
              <w:rPr>
                <w:rFonts w:ascii="Calibri" w:hAnsi="Calibri"/>
                <w:sz w:val="20"/>
                <w:szCs w:val="20"/>
              </w:rPr>
              <w:t>V56</w:t>
            </w:r>
          </w:p>
        </w:tc>
        <w:tc>
          <w:tcPr>
            <w:tcW w:w="6480" w:type="dxa"/>
            <w:vAlign w:val="center"/>
          </w:tcPr>
          <w:p w:rsidR="003375B9" w:rsidRPr="00D03CC5" w:rsidRDefault="003375B9" w:rsidP="00DE1A83">
            <w:pPr>
              <w:rPr>
                <w:rFonts w:ascii="Calibri" w:hAnsi="Calibri"/>
                <w:sz w:val="20"/>
                <w:szCs w:val="20"/>
              </w:rPr>
            </w:pPr>
            <w:r w:rsidRPr="00D03CC5">
              <w:rPr>
                <w:rFonts w:ascii="Calibri" w:hAnsi="Calibri"/>
                <w:sz w:val="20"/>
                <w:szCs w:val="20"/>
              </w:rPr>
              <w:t xml:space="preserve">Uitleg over het maken van een vervolgafspraak </w:t>
            </w:r>
          </w:p>
        </w:tc>
        <w:tc>
          <w:tcPr>
            <w:tcW w:w="831" w:type="dxa"/>
          </w:tcPr>
          <w:p w:rsidR="003375B9" w:rsidRPr="00D03CC5" w:rsidRDefault="009F68D7"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48</w:t>
            </w:r>
          </w:p>
        </w:tc>
        <w:tc>
          <w:tcPr>
            <w:tcW w:w="1003" w:type="dxa"/>
          </w:tcPr>
          <w:p w:rsidR="003375B9" w:rsidRPr="00D03CC5" w:rsidRDefault="003375B9"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78</w:t>
            </w:r>
          </w:p>
        </w:tc>
      </w:tr>
      <w:tr w:rsidR="00412271" w:rsidRPr="00D03CC5" w:rsidTr="0011426C">
        <w:tc>
          <w:tcPr>
            <w:tcW w:w="7488" w:type="dxa"/>
            <w:gridSpan w:val="2"/>
          </w:tcPr>
          <w:p w:rsidR="00412271" w:rsidRPr="00D03CC5" w:rsidRDefault="00412271" w:rsidP="00DE1A83">
            <w:pPr>
              <w:rPr>
                <w:rFonts w:ascii="Calibri" w:hAnsi="Calibri"/>
                <w:sz w:val="20"/>
                <w:szCs w:val="20"/>
              </w:rPr>
            </w:pPr>
            <w:r w:rsidRPr="00D03CC5">
              <w:rPr>
                <w:rFonts w:ascii="Calibri" w:hAnsi="Calibri"/>
                <w:b/>
                <w:sz w:val="20"/>
                <w:szCs w:val="20"/>
              </w:rPr>
              <w:t>Informatieverstrekk</w:t>
            </w:r>
            <w:r w:rsidR="00415FB0" w:rsidRPr="00D03CC5">
              <w:rPr>
                <w:rFonts w:ascii="Calibri" w:hAnsi="Calibri"/>
                <w:b/>
                <w:sz w:val="20"/>
                <w:szCs w:val="20"/>
              </w:rPr>
              <w:t>ing bij ontslag van de SEH (α=0,</w:t>
            </w:r>
            <w:r w:rsidRPr="00D03CC5">
              <w:rPr>
                <w:rFonts w:ascii="Calibri" w:hAnsi="Calibri"/>
                <w:b/>
                <w:sz w:val="20"/>
                <w:szCs w:val="20"/>
              </w:rPr>
              <w:t>776; n=2046)</w:t>
            </w:r>
          </w:p>
        </w:tc>
        <w:tc>
          <w:tcPr>
            <w:tcW w:w="831" w:type="dxa"/>
          </w:tcPr>
          <w:p w:rsidR="00412271" w:rsidRPr="00D03CC5" w:rsidRDefault="00412271" w:rsidP="00DE1A83">
            <w:pPr>
              <w:rPr>
                <w:rFonts w:ascii="Calibri" w:hAnsi="Calibri"/>
                <w:sz w:val="20"/>
                <w:szCs w:val="20"/>
              </w:rPr>
            </w:pPr>
          </w:p>
        </w:tc>
        <w:tc>
          <w:tcPr>
            <w:tcW w:w="1003" w:type="dxa"/>
          </w:tcPr>
          <w:p w:rsidR="00412271" w:rsidRPr="00D03CC5" w:rsidRDefault="00412271" w:rsidP="00DE1A83">
            <w:pPr>
              <w:rPr>
                <w:rFonts w:ascii="Calibri" w:hAnsi="Calibri"/>
                <w:sz w:val="20"/>
                <w:szCs w:val="20"/>
              </w:rPr>
            </w:pPr>
          </w:p>
        </w:tc>
      </w:tr>
      <w:tr w:rsidR="00412271" w:rsidRPr="00D03CC5" w:rsidTr="0011426C">
        <w:tc>
          <w:tcPr>
            <w:tcW w:w="1008" w:type="dxa"/>
          </w:tcPr>
          <w:p w:rsidR="00412271" w:rsidRPr="00D03CC5" w:rsidRDefault="00412271" w:rsidP="00DE1A83">
            <w:pPr>
              <w:rPr>
                <w:rFonts w:ascii="Calibri" w:hAnsi="Calibri"/>
                <w:sz w:val="20"/>
                <w:szCs w:val="20"/>
              </w:rPr>
            </w:pPr>
            <w:r w:rsidRPr="00D03CC5">
              <w:rPr>
                <w:rFonts w:ascii="Calibri" w:hAnsi="Calibri"/>
                <w:sz w:val="20"/>
                <w:szCs w:val="20"/>
              </w:rPr>
              <w:t>V50</w:t>
            </w:r>
          </w:p>
        </w:tc>
        <w:tc>
          <w:tcPr>
            <w:tcW w:w="6480" w:type="dxa"/>
            <w:vAlign w:val="center"/>
          </w:tcPr>
          <w:p w:rsidR="00412271" w:rsidRPr="00D03CC5" w:rsidRDefault="00412271" w:rsidP="00DE1A83">
            <w:pPr>
              <w:rPr>
                <w:rFonts w:ascii="Calibri" w:hAnsi="Calibri"/>
                <w:b/>
                <w:sz w:val="20"/>
                <w:szCs w:val="20"/>
              </w:rPr>
            </w:pPr>
            <w:r w:rsidRPr="00D03CC5">
              <w:rPr>
                <w:rFonts w:ascii="Calibri" w:hAnsi="Calibri"/>
                <w:sz w:val="20"/>
                <w:szCs w:val="20"/>
              </w:rPr>
              <w:t>Informatie oppakken activiteiten</w:t>
            </w:r>
          </w:p>
        </w:tc>
        <w:tc>
          <w:tcPr>
            <w:tcW w:w="831" w:type="dxa"/>
          </w:tcPr>
          <w:p w:rsidR="00412271" w:rsidRPr="00D03CC5" w:rsidRDefault="0041227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63</w:t>
            </w:r>
          </w:p>
        </w:tc>
        <w:tc>
          <w:tcPr>
            <w:tcW w:w="1003" w:type="dxa"/>
          </w:tcPr>
          <w:p w:rsidR="00412271" w:rsidRPr="00D03CC5" w:rsidRDefault="00412271" w:rsidP="00DE1A83">
            <w:pPr>
              <w:rPr>
                <w:rFonts w:ascii="Calibri" w:hAnsi="Calibri"/>
                <w:sz w:val="20"/>
                <w:szCs w:val="20"/>
              </w:rPr>
            </w:pPr>
            <w:r w:rsidRPr="00D03CC5">
              <w:rPr>
                <w:rFonts w:ascii="Calibri" w:hAnsi="Calibri"/>
                <w:sz w:val="20"/>
                <w:szCs w:val="20"/>
              </w:rPr>
              <w:t>N/A</w:t>
            </w:r>
          </w:p>
        </w:tc>
      </w:tr>
      <w:tr w:rsidR="00412271" w:rsidRPr="00D03CC5" w:rsidTr="00D03CC5">
        <w:tc>
          <w:tcPr>
            <w:tcW w:w="1008" w:type="dxa"/>
            <w:tcBorders>
              <w:bottom w:val="single" w:sz="4" w:space="0" w:color="808080"/>
            </w:tcBorders>
          </w:tcPr>
          <w:p w:rsidR="00412271" w:rsidRPr="00D03CC5" w:rsidRDefault="00412271" w:rsidP="00DE1A83">
            <w:pPr>
              <w:rPr>
                <w:rFonts w:ascii="Calibri" w:hAnsi="Calibri"/>
                <w:sz w:val="20"/>
                <w:szCs w:val="20"/>
              </w:rPr>
            </w:pPr>
            <w:r w:rsidRPr="00D03CC5">
              <w:rPr>
                <w:rFonts w:ascii="Calibri" w:hAnsi="Calibri"/>
                <w:sz w:val="20"/>
                <w:szCs w:val="20"/>
              </w:rPr>
              <w:t>V51</w:t>
            </w:r>
          </w:p>
        </w:tc>
        <w:tc>
          <w:tcPr>
            <w:tcW w:w="6480" w:type="dxa"/>
            <w:tcBorders>
              <w:bottom w:val="single" w:sz="4" w:space="0" w:color="808080"/>
            </w:tcBorders>
            <w:vAlign w:val="center"/>
          </w:tcPr>
          <w:p w:rsidR="00412271" w:rsidRPr="00D03CC5" w:rsidRDefault="00412271" w:rsidP="00DE1A83">
            <w:pPr>
              <w:rPr>
                <w:rFonts w:ascii="Calibri" w:hAnsi="Calibri"/>
                <w:b/>
                <w:sz w:val="20"/>
                <w:szCs w:val="20"/>
              </w:rPr>
            </w:pPr>
            <w:r w:rsidRPr="00D03CC5">
              <w:rPr>
                <w:rFonts w:ascii="Calibri" w:hAnsi="Calibri"/>
                <w:sz w:val="20"/>
                <w:szCs w:val="20"/>
              </w:rPr>
              <w:t>Informatie letten op klachten</w:t>
            </w:r>
          </w:p>
        </w:tc>
        <w:tc>
          <w:tcPr>
            <w:tcW w:w="831" w:type="dxa"/>
            <w:tcBorders>
              <w:bottom w:val="single" w:sz="4" w:space="0" w:color="808080"/>
            </w:tcBorders>
          </w:tcPr>
          <w:p w:rsidR="00412271" w:rsidRPr="00D03CC5" w:rsidRDefault="00412271" w:rsidP="00DE1A83">
            <w:pPr>
              <w:rPr>
                <w:rFonts w:ascii="Calibri" w:hAnsi="Calibri"/>
                <w:sz w:val="20"/>
                <w:szCs w:val="20"/>
              </w:rPr>
            </w:pPr>
            <w:r w:rsidRPr="00D03CC5">
              <w:rPr>
                <w:rFonts w:ascii="Calibri" w:hAnsi="Calibri"/>
                <w:sz w:val="20"/>
                <w:szCs w:val="20"/>
              </w:rPr>
              <w:t>0</w:t>
            </w:r>
            <w:r w:rsidR="00415FB0" w:rsidRPr="00D03CC5">
              <w:rPr>
                <w:rFonts w:ascii="Calibri" w:hAnsi="Calibri"/>
                <w:sz w:val="20"/>
                <w:szCs w:val="20"/>
              </w:rPr>
              <w:t>,</w:t>
            </w:r>
            <w:r w:rsidRPr="00D03CC5">
              <w:rPr>
                <w:rFonts w:ascii="Calibri" w:hAnsi="Calibri"/>
                <w:sz w:val="20"/>
                <w:szCs w:val="20"/>
              </w:rPr>
              <w:t>63</w:t>
            </w:r>
          </w:p>
        </w:tc>
        <w:tc>
          <w:tcPr>
            <w:tcW w:w="1003" w:type="dxa"/>
            <w:tcBorders>
              <w:bottom w:val="single" w:sz="4" w:space="0" w:color="808080"/>
            </w:tcBorders>
          </w:tcPr>
          <w:p w:rsidR="00412271" w:rsidRPr="00D03CC5" w:rsidRDefault="00412271" w:rsidP="00DE1A83">
            <w:pPr>
              <w:rPr>
                <w:rFonts w:ascii="Calibri" w:hAnsi="Calibri"/>
                <w:sz w:val="20"/>
                <w:szCs w:val="20"/>
              </w:rPr>
            </w:pPr>
            <w:r w:rsidRPr="00D03CC5">
              <w:rPr>
                <w:rFonts w:ascii="Calibri" w:hAnsi="Calibri"/>
                <w:sz w:val="20"/>
                <w:szCs w:val="20"/>
              </w:rPr>
              <w:t>N/A</w:t>
            </w:r>
          </w:p>
        </w:tc>
      </w:tr>
      <w:tr w:rsidR="00412271" w:rsidRPr="00D03CC5" w:rsidTr="00D03CC5">
        <w:tc>
          <w:tcPr>
            <w:tcW w:w="1008" w:type="dxa"/>
            <w:tcBorders>
              <w:top w:val="single" w:sz="4" w:space="0" w:color="808080"/>
            </w:tcBorders>
          </w:tcPr>
          <w:p w:rsidR="00412271" w:rsidRPr="00D03CC5" w:rsidRDefault="00412271" w:rsidP="00DE1A83">
            <w:pPr>
              <w:rPr>
                <w:rFonts w:ascii="Calibri" w:hAnsi="Calibri"/>
                <w:sz w:val="20"/>
                <w:szCs w:val="20"/>
              </w:rPr>
            </w:pPr>
            <w:r w:rsidRPr="00D03CC5">
              <w:rPr>
                <w:rFonts w:ascii="Calibri" w:hAnsi="Calibri"/>
                <w:sz w:val="20"/>
                <w:szCs w:val="20"/>
              </w:rPr>
              <w:t>α</w:t>
            </w:r>
          </w:p>
        </w:tc>
        <w:tc>
          <w:tcPr>
            <w:tcW w:w="6480" w:type="dxa"/>
            <w:tcBorders>
              <w:top w:val="single" w:sz="4" w:space="0" w:color="808080"/>
            </w:tcBorders>
          </w:tcPr>
          <w:p w:rsidR="00412271" w:rsidRPr="00D03CC5" w:rsidRDefault="00412271" w:rsidP="00DE1A83">
            <w:pPr>
              <w:rPr>
                <w:rFonts w:ascii="Calibri" w:hAnsi="Calibri"/>
                <w:sz w:val="20"/>
                <w:szCs w:val="20"/>
              </w:rPr>
            </w:pPr>
            <w:r w:rsidRPr="00D03CC5">
              <w:rPr>
                <w:rFonts w:ascii="Calibri" w:hAnsi="Calibri"/>
                <w:sz w:val="20"/>
                <w:szCs w:val="20"/>
              </w:rPr>
              <w:t xml:space="preserve">Cronbach’s alpha </w:t>
            </w:r>
            <w:r w:rsidR="006C6A39" w:rsidRPr="00D03CC5">
              <w:rPr>
                <w:rFonts w:ascii="Calibri" w:hAnsi="Calibri"/>
                <w:sz w:val="20"/>
                <w:szCs w:val="20"/>
              </w:rPr>
              <w:t>coëfficiënt</w:t>
            </w:r>
          </w:p>
        </w:tc>
        <w:tc>
          <w:tcPr>
            <w:tcW w:w="831" w:type="dxa"/>
            <w:tcBorders>
              <w:top w:val="single" w:sz="4" w:space="0" w:color="808080"/>
            </w:tcBorders>
          </w:tcPr>
          <w:p w:rsidR="00412271" w:rsidRPr="00D03CC5" w:rsidRDefault="00412271" w:rsidP="00DE1A83">
            <w:pPr>
              <w:rPr>
                <w:rFonts w:ascii="Calibri" w:hAnsi="Calibri"/>
                <w:sz w:val="20"/>
                <w:szCs w:val="20"/>
              </w:rPr>
            </w:pPr>
          </w:p>
        </w:tc>
        <w:tc>
          <w:tcPr>
            <w:tcW w:w="1003" w:type="dxa"/>
            <w:tcBorders>
              <w:top w:val="single" w:sz="4" w:space="0" w:color="808080"/>
            </w:tcBorders>
          </w:tcPr>
          <w:p w:rsidR="00412271" w:rsidRPr="00D03CC5" w:rsidRDefault="00412271" w:rsidP="00DE1A83">
            <w:pPr>
              <w:rPr>
                <w:rFonts w:ascii="Calibri" w:hAnsi="Calibri"/>
                <w:sz w:val="20"/>
                <w:szCs w:val="20"/>
              </w:rPr>
            </w:pPr>
          </w:p>
        </w:tc>
      </w:tr>
      <w:tr w:rsidR="00412271" w:rsidRPr="00D03CC5" w:rsidTr="0011426C">
        <w:tc>
          <w:tcPr>
            <w:tcW w:w="1008" w:type="dxa"/>
          </w:tcPr>
          <w:p w:rsidR="00412271" w:rsidRPr="00D03CC5" w:rsidRDefault="00412271" w:rsidP="00DE1A83">
            <w:pPr>
              <w:rPr>
                <w:rFonts w:ascii="Calibri" w:hAnsi="Calibri"/>
                <w:sz w:val="20"/>
                <w:szCs w:val="20"/>
              </w:rPr>
            </w:pPr>
            <w:r w:rsidRPr="00D03CC5">
              <w:rPr>
                <w:rFonts w:ascii="Calibri" w:hAnsi="Calibri"/>
                <w:sz w:val="20"/>
                <w:szCs w:val="20"/>
              </w:rPr>
              <w:t>ITC</w:t>
            </w:r>
          </w:p>
        </w:tc>
        <w:tc>
          <w:tcPr>
            <w:tcW w:w="6480" w:type="dxa"/>
          </w:tcPr>
          <w:p w:rsidR="00412271" w:rsidRPr="00D03CC5" w:rsidRDefault="00902F9F" w:rsidP="00DE1A83">
            <w:pPr>
              <w:rPr>
                <w:rFonts w:ascii="Calibri" w:hAnsi="Calibri"/>
                <w:sz w:val="20"/>
                <w:szCs w:val="20"/>
              </w:rPr>
            </w:pPr>
            <w:r w:rsidRPr="00D03CC5">
              <w:rPr>
                <w:rFonts w:ascii="Calibri" w:hAnsi="Calibri"/>
                <w:sz w:val="20"/>
                <w:szCs w:val="20"/>
              </w:rPr>
              <w:t>Item-total correlatie</w:t>
            </w:r>
          </w:p>
        </w:tc>
        <w:tc>
          <w:tcPr>
            <w:tcW w:w="831" w:type="dxa"/>
          </w:tcPr>
          <w:p w:rsidR="00412271" w:rsidRPr="00D03CC5" w:rsidRDefault="00412271" w:rsidP="00DE1A83">
            <w:pPr>
              <w:rPr>
                <w:rFonts w:ascii="Calibri" w:hAnsi="Calibri"/>
                <w:sz w:val="20"/>
                <w:szCs w:val="20"/>
              </w:rPr>
            </w:pPr>
          </w:p>
        </w:tc>
        <w:tc>
          <w:tcPr>
            <w:tcW w:w="1003" w:type="dxa"/>
          </w:tcPr>
          <w:p w:rsidR="00412271" w:rsidRPr="00D03CC5" w:rsidRDefault="00412271" w:rsidP="00DE1A83">
            <w:pPr>
              <w:rPr>
                <w:rFonts w:ascii="Calibri" w:hAnsi="Calibri"/>
                <w:sz w:val="20"/>
                <w:szCs w:val="20"/>
              </w:rPr>
            </w:pPr>
          </w:p>
        </w:tc>
      </w:tr>
    </w:tbl>
    <w:p w:rsidR="004E497F" w:rsidRPr="00D03CC5" w:rsidRDefault="004E497F" w:rsidP="00375426">
      <w:pPr>
        <w:spacing w:line="360" w:lineRule="auto"/>
        <w:rPr>
          <w:rFonts w:ascii="Calibri" w:hAnsi="Calibri"/>
        </w:rPr>
      </w:pPr>
    </w:p>
    <w:p w:rsidR="00415FB0" w:rsidRPr="00D03CC5" w:rsidRDefault="00415FB0" w:rsidP="00375426">
      <w:pPr>
        <w:spacing w:line="360" w:lineRule="auto"/>
        <w:rPr>
          <w:rFonts w:ascii="Calibri" w:hAnsi="Calibri"/>
        </w:rPr>
      </w:pPr>
      <w:r w:rsidRPr="00D03CC5">
        <w:rPr>
          <w:rFonts w:ascii="Calibri" w:hAnsi="Calibri"/>
        </w:rPr>
        <w:t xml:space="preserve">De correlaties </w:t>
      </w:r>
      <w:r w:rsidR="001237D0">
        <w:rPr>
          <w:rFonts w:ascii="Calibri" w:hAnsi="Calibri"/>
        </w:rPr>
        <w:t>tussen</w:t>
      </w:r>
      <w:r w:rsidR="001237D0" w:rsidRPr="00D03CC5">
        <w:rPr>
          <w:rFonts w:ascii="Calibri" w:hAnsi="Calibri"/>
        </w:rPr>
        <w:t xml:space="preserve"> </w:t>
      </w:r>
      <w:r w:rsidRPr="00D03CC5">
        <w:rPr>
          <w:rFonts w:ascii="Calibri" w:hAnsi="Calibri"/>
        </w:rPr>
        <w:t>de bovenstaande domeinen w</w:t>
      </w:r>
      <w:r w:rsidR="0016545F" w:rsidRPr="00D03CC5">
        <w:rPr>
          <w:rFonts w:ascii="Calibri" w:hAnsi="Calibri"/>
        </w:rPr>
        <w:t>orden weergegeven in tabel 3.</w:t>
      </w:r>
      <w:r w:rsidR="0074006F">
        <w:rPr>
          <w:rFonts w:ascii="Calibri" w:hAnsi="Calibri"/>
        </w:rPr>
        <w:t>6</w:t>
      </w:r>
      <w:r w:rsidR="0016545F" w:rsidRPr="00D03CC5">
        <w:rPr>
          <w:rFonts w:ascii="Calibri" w:hAnsi="Calibri"/>
        </w:rPr>
        <w:t xml:space="preserve">. Van belang zijn de correlaties boven de grenswaarde van 0,7 aangezien er dan sprake is van enige overlap tussen de domeinen. De correlatie tussen domein 3 en domein 4 is 0,722 en </w:t>
      </w:r>
      <w:r w:rsidR="0016545F" w:rsidRPr="00D03CC5">
        <w:rPr>
          <w:rFonts w:ascii="Calibri" w:hAnsi="Calibri"/>
        </w:rPr>
        <w:lastRenderedPageBreak/>
        <w:t xml:space="preserve">daarmee hoger dan de aangegeven grenswaarde. Dit is logisch aangezien de items in de beide domeinen oorspronkelijk uit </w:t>
      </w:r>
      <w:r w:rsidR="001237D0">
        <w:rPr>
          <w:rFonts w:ascii="Calibri" w:hAnsi="Calibri"/>
        </w:rPr>
        <w:t>dezelfde</w:t>
      </w:r>
      <w:r w:rsidR="001237D0" w:rsidRPr="00D03CC5">
        <w:rPr>
          <w:rFonts w:ascii="Calibri" w:hAnsi="Calibri"/>
        </w:rPr>
        <w:t xml:space="preserve"> </w:t>
      </w:r>
      <w:r w:rsidR="0016545F" w:rsidRPr="00D03CC5">
        <w:rPr>
          <w:rFonts w:ascii="Calibri" w:hAnsi="Calibri"/>
        </w:rPr>
        <w:t xml:space="preserve">factor komen. De correlaties van de overige domeinen </w:t>
      </w:r>
      <w:r w:rsidR="00902F9F" w:rsidRPr="00D03CC5">
        <w:rPr>
          <w:rFonts w:ascii="Calibri" w:hAnsi="Calibri"/>
        </w:rPr>
        <w:t xml:space="preserve">die afkomstig zijn uit dezelfde factor </w:t>
      </w:r>
      <w:r w:rsidR="0016545F" w:rsidRPr="00D03CC5">
        <w:rPr>
          <w:rFonts w:ascii="Calibri" w:hAnsi="Calibri"/>
        </w:rPr>
        <w:t>zijn de correlati</w:t>
      </w:r>
      <w:r w:rsidR="00902F9F" w:rsidRPr="00D03CC5">
        <w:rPr>
          <w:rFonts w:ascii="Calibri" w:hAnsi="Calibri"/>
        </w:rPr>
        <w:t>e</w:t>
      </w:r>
      <w:r w:rsidR="0016545F" w:rsidRPr="00D03CC5">
        <w:rPr>
          <w:rFonts w:ascii="Calibri" w:hAnsi="Calibri"/>
        </w:rPr>
        <w:t xml:space="preserve"> van domein 3 met domein 5 (r=0,657) en de correlatie van domein 4 met domein 5 (r=0,611).</w:t>
      </w:r>
      <w:r w:rsidR="00902F9F" w:rsidRPr="00D03CC5">
        <w:rPr>
          <w:rFonts w:ascii="Calibri" w:hAnsi="Calibri"/>
        </w:rPr>
        <w:t xml:space="preserve"> Beide correlatie coëfficiënten zijn lager dan de grenswaarde en meten daarom niet hetzelfde kwaliteitsaspect van de zorgverlening op de SEH.</w:t>
      </w:r>
      <w:r w:rsidR="0016545F" w:rsidRPr="00D03CC5">
        <w:rPr>
          <w:rFonts w:ascii="Calibri" w:hAnsi="Calibri"/>
        </w:rPr>
        <w:t xml:space="preserve"> </w:t>
      </w:r>
    </w:p>
    <w:p w:rsidR="00415FB0" w:rsidRDefault="00415FB0" w:rsidP="007757D3">
      <w:pPr>
        <w:spacing w:line="360" w:lineRule="auto"/>
        <w:rPr>
          <w:rFonts w:ascii="Calibri" w:hAnsi="Calibri" w:cs="Calibri"/>
        </w:rPr>
      </w:pPr>
    </w:p>
    <w:tbl>
      <w:tblPr>
        <w:tblW w:w="9702" w:type="dxa"/>
        <w:tblLayout w:type="fixed"/>
        <w:tblLook w:val="04A0" w:firstRow="1" w:lastRow="0" w:firstColumn="1" w:lastColumn="0" w:noHBand="0" w:noVBand="1"/>
      </w:tblPr>
      <w:tblGrid>
        <w:gridCol w:w="534"/>
        <w:gridCol w:w="3543"/>
        <w:gridCol w:w="803"/>
        <w:gridCol w:w="804"/>
        <w:gridCol w:w="803"/>
        <w:gridCol w:w="804"/>
        <w:gridCol w:w="803"/>
        <w:gridCol w:w="804"/>
        <w:gridCol w:w="804"/>
      </w:tblGrid>
      <w:tr w:rsidR="005E4728" w:rsidRPr="00736E5E" w:rsidTr="00D03CC5">
        <w:trPr>
          <w:trHeight w:hRule="exact" w:val="284"/>
        </w:trPr>
        <w:tc>
          <w:tcPr>
            <w:tcW w:w="8898" w:type="dxa"/>
            <w:gridSpan w:val="8"/>
          </w:tcPr>
          <w:p w:rsidR="005E4728" w:rsidRPr="00736E5E" w:rsidRDefault="005E4728" w:rsidP="0074006F">
            <w:pPr>
              <w:pStyle w:val="Default"/>
              <w:spacing w:line="360" w:lineRule="auto"/>
              <w:rPr>
                <w:rFonts w:ascii="Calibri" w:hAnsi="Calibri" w:cs="Calibri"/>
                <w:b/>
                <w:sz w:val="22"/>
                <w:szCs w:val="22"/>
              </w:rPr>
            </w:pPr>
            <w:r w:rsidRPr="00736E5E">
              <w:rPr>
                <w:rFonts w:ascii="Calibri" w:hAnsi="Calibri" w:cs="Calibri"/>
                <w:b/>
                <w:sz w:val="22"/>
                <w:szCs w:val="22"/>
              </w:rPr>
              <w:t>Tabel 3.</w:t>
            </w:r>
            <w:r w:rsidR="0074006F">
              <w:rPr>
                <w:rFonts w:ascii="Calibri" w:hAnsi="Calibri" w:cs="Calibri"/>
                <w:b/>
                <w:sz w:val="22"/>
                <w:szCs w:val="22"/>
              </w:rPr>
              <w:t>6</w:t>
            </w:r>
            <w:r w:rsidRPr="00736E5E">
              <w:rPr>
                <w:rFonts w:ascii="Calibri" w:hAnsi="Calibri" w:cs="Calibri"/>
                <w:b/>
                <w:sz w:val="22"/>
                <w:szCs w:val="22"/>
              </w:rPr>
              <w:t xml:space="preserve"> Correlatie coëfficiënten van de domeinen</w:t>
            </w:r>
          </w:p>
        </w:tc>
        <w:tc>
          <w:tcPr>
            <w:tcW w:w="804" w:type="dxa"/>
            <w:tcBorders>
              <w:bottom w:val="single" w:sz="4" w:space="0" w:color="A6A6A6"/>
            </w:tcBorders>
          </w:tcPr>
          <w:p w:rsidR="005E4728" w:rsidRPr="00736E5E" w:rsidRDefault="005E4728" w:rsidP="00415FB0">
            <w:pPr>
              <w:pStyle w:val="Default"/>
              <w:spacing w:line="360" w:lineRule="auto"/>
              <w:rPr>
                <w:rFonts w:ascii="Calibri" w:hAnsi="Calibri" w:cs="Calibri"/>
                <w:b/>
                <w:sz w:val="22"/>
                <w:szCs w:val="22"/>
              </w:rPr>
            </w:pPr>
          </w:p>
        </w:tc>
      </w:tr>
      <w:tr w:rsidR="005E4728" w:rsidRPr="00736E5E" w:rsidTr="00D03CC5">
        <w:trPr>
          <w:trHeight w:hRule="exact" w:val="279"/>
        </w:trPr>
        <w:tc>
          <w:tcPr>
            <w:tcW w:w="534" w:type="dxa"/>
            <w:tcBorders>
              <w:top w:val="single" w:sz="4" w:space="0" w:color="A6A6A6"/>
              <w:bottom w:val="single" w:sz="4" w:space="0" w:color="A6A6A6"/>
            </w:tcBorders>
            <w:vAlign w:val="center"/>
          </w:tcPr>
          <w:p w:rsidR="005E4728" w:rsidRPr="00736E5E" w:rsidRDefault="005E4728" w:rsidP="00415FB0">
            <w:pPr>
              <w:pStyle w:val="Default"/>
              <w:spacing w:line="360" w:lineRule="auto"/>
              <w:rPr>
                <w:rFonts w:ascii="Calibri" w:hAnsi="Calibri" w:cs="Calibri"/>
                <w:sz w:val="22"/>
                <w:szCs w:val="22"/>
              </w:rPr>
            </w:pPr>
          </w:p>
        </w:tc>
        <w:tc>
          <w:tcPr>
            <w:tcW w:w="3543" w:type="dxa"/>
            <w:tcBorders>
              <w:top w:val="single" w:sz="4" w:space="0" w:color="A6A6A6"/>
              <w:bottom w:val="single" w:sz="4" w:space="0" w:color="A6A6A6"/>
            </w:tcBorders>
            <w:vAlign w:val="center"/>
          </w:tcPr>
          <w:p w:rsidR="005E4728" w:rsidRPr="00736E5E" w:rsidRDefault="005E4728" w:rsidP="0016545F">
            <w:pPr>
              <w:pStyle w:val="Default"/>
              <w:spacing w:line="360" w:lineRule="auto"/>
              <w:rPr>
                <w:rFonts w:ascii="Calibri" w:hAnsi="Calibri" w:cs="Calibri"/>
                <w:b/>
                <w:sz w:val="22"/>
                <w:szCs w:val="22"/>
              </w:rPr>
            </w:pPr>
            <w:r w:rsidRPr="00736E5E">
              <w:rPr>
                <w:rFonts w:ascii="Calibri" w:hAnsi="Calibri" w:cs="Calibri"/>
                <w:b/>
                <w:sz w:val="22"/>
                <w:szCs w:val="22"/>
              </w:rPr>
              <w:t>Domein</w:t>
            </w:r>
          </w:p>
        </w:tc>
        <w:tc>
          <w:tcPr>
            <w:tcW w:w="803" w:type="dxa"/>
            <w:tcBorders>
              <w:top w:val="single" w:sz="4" w:space="0" w:color="A6A6A6"/>
              <w:bottom w:val="single" w:sz="4" w:space="0" w:color="A6A6A6"/>
            </w:tcBorders>
            <w:vAlign w:val="center"/>
          </w:tcPr>
          <w:p w:rsidR="005E4728" w:rsidRPr="00736E5E" w:rsidRDefault="005E4728" w:rsidP="00415FB0">
            <w:pPr>
              <w:pStyle w:val="Default"/>
              <w:spacing w:line="360" w:lineRule="auto"/>
              <w:jc w:val="right"/>
              <w:rPr>
                <w:rFonts w:ascii="Calibri" w:hAnsi="Calibri" w:cs="Calibri"/>
                <w:b/>
                <w:sz w:val="22"/>
                <w:szCs w:val="22"/>
              </w:rPr>
            </w:pPr>
            <w:r w:rsidRPr="00736E5E">
              <w:rPr>
                <w:rFonts w:ascii="Calibri" w:hAnsi="Calibri" w:cs="Calibri"/>
                <w:b/>
                <w:sz w:val="22"/>
                <w:szCs w:val="22"/>
              </w:rPr>
              <w:t>1</w:t>
            </w:r>
          </w:p>
        </w:tc>
        <w:tc>
          <w:tcPr>
            <w:tcW w:w="804" w:type="dxa"/>
            <w:tcBorders>
              <w:top w:val="single" w:sz="4" w:space="0" w:color="A6A6A6"/>
              <w:bottom w:val="single" w:sz="4" w:space="0" w:color="A6A6A6"/>
            </w:tcBorders>
          </w:tcPr>
          <w:p w:rsidR="005E4728" w:rsidRPr="00736E5E" w:rsidRDefault="005E4728" w:rsidP="00415FB0">
            <w:pPr>
              <w:pStyle w:val="Default"/>
              <w:spacing w:line="360" w:lineRule="auto"/>
              <w:jc w:val="right"/>
              <w:rPr>
                <w:rFonts w:ascii="Calibri" w:hAnsi="Calibri" w:cs="Calibri"/>
                <w:b/>
                <w:sz w:val="22"/>
                <w:szCs w:val="22"/>
              </w:rPr>
            </w:pPr>
            <w:r w:rsidRPr="00736E5E">
              <w:rPr>
                <w:rFonts w:ascii="Calibri" w:hAnsi="Calibri" w:cs="Calibri"/>
                <w:b/>
                <w:sz w:val="22"/>
                <w:szCs w:val="22"/>
              </w:rPr>
              <w:t>2</w:t>
            </w:r>
          </w:p>
        </w:tc>
        <w:tc>
          <w:tcPr>
            <w:tcW w:w="803" w:type="dxa"/>
            <w:tcBorders>
              <w:top w:val="single" w:sz="4" w:space="0" w:color="A6A6A6"/>
              <w:bottom w:val="single" w:sz="4" w:space="0" w:color="A6A6A6"/>
            </w:tcBorders>
            <w:vAlign w:val="center"/>
          </w:tcPr>
          <w:p w:rsidR="005E4728" w:rsidRPr="00736E5E" w:rsidRDefault="005E4728" w:rsidP="00415FB0">
            <w:pPr>
              <w:pStyle w:val="Default"/>
              <w:spacing w:line="360" w:lineRule="auto"/>
              <w:jc w:val="right"/>
              <w:rPr>
                <w:rFonts w:ascii="Calibri" w:hAnsi="Calibri" w:cs="Calibri"/>
                <w:b/>
                <w:sz w:val="22"/>
                <w:szCs w:val="22"/>
              </w:rPr>
            </w:pPr>
            <w:r w:rsidRPr="00736E5E">
              <w:rPr>
                <w:rFonts w:ascii="Calibri" w:hAnsi="Calibri" w:cs="Calibri"/>
                <w:b/>
                <w:sz w:val="22"/>
                <w:szCs w:val="22"/>
              </w:rPr>
              <w:t>3</w:t>
            </w:r>
          </w:p>
        </w:tc>
        <w:tc>
          <w:tcPr>
            <w:tcW w:w="804" w:type="dxa"/>
            <w:tcBorders>
              <w:top w:val="single" w:sz="4" w:space="0" w:color="A6A6A6"/>
              <w:bottom w:val="single" w:sz="4" w:space="0" w:color="A6A6A6"/>
            </w:tcBorders>
            <w:vAlign w:val="center"/>
          </w:tcPr>
          <w:p w:rsidR="005E4728" w:rsidRPr="00736E5E" w:rsidRDefault="005E4728" w:rsidP="00415FB0">
            <w:pPr>
              <w:pStyle w:val="Default"/>
              <w:spacing w:line="360" w:lineRule="auto"/>
              <w:jc w:val="right"/>
              <w:rPr>
                <w:rFonts w:ascii="Calibri" w:hAnsi="Calibri" w:cs="Calibri"/>
                <w:b/>
                <w:sz w:val="22"/>
                <w:szCs w:val="22"/>
              </w:rPr>
            </w:pPr>
            <w:r w:rsidRPr="00736E5E">
              <w:rPr>
                <w:rFonts w:ascii="Calibri" w:hAnsi="Calibri" w:cs="Calibri"/>
                <w:b/>
                <w:sz w:val="22"/>
                <w:szCs w:val="22"/>
              </w:rPr>
              <w:t>4</w:t>
            </w:r>
          </w:p>
        </w:tc>
        <w:tc>
          <w:tcPr>
            <w:tcW w:w="803" w:type="dxa"/>
            <w:tcBorders>
              <w:top w:val="single" w:sz="4" w:space="0" w:color="A6A6A6"/>
              <w:bottom w:val="single" w:sz="4" w:space="0" w:color="A6A6A6"/>
            </w:tcBorders>
            <w:vAlign w:val="center"/>
          </w:tcPr>
          <w:p w:rsidR="005E4728" w:rsidRPr="00736E5E" w:rsidRDefault="005E4728" w:rsidP="00415FB0">
            <w:pPr>
              <w:pStyle w:val="Default"/>
              <w:spacing w:line="360" w:lineRule="auto"/>
              <w:jc w:val="right"/>
              <w:rPr>
                <w:rFonts w:ascii="Calibri" w:hAnsi="Calibri" w:cs="Calibri"/>
                <w:b/>
                <w:sz w:val="22"/>
                <w:szCs w:val="22"/>
              </w:rPr>
            </w:pPr>
            <w:r w:rsidRPr="00736E5E">
              <w:rPr>
                <w:rFonts w:ascii="Calibri" w:hAnsi="Calibri" w:cs="Calibri"/>
                <w:b/>
                <w:sz w:val="22"/>
                <w:szCs w:val="22"/>
              </w:rPr>
              <w:t>5</w:t>
            </w:r>
          </w:p>
        </w:tc>
        <w:tc>
          <w:tcPr>
            <w:tcW w:w="804" w:type="dxa"/>
            <w:tcBorders>
              <w:top w:val="single" w:sz="4" w:space="0" w:color="A6A6A6"/>
              <w:bottom w:val="single" w:sz="4" w:space="0" w:color="A6A6A6"/>
            </w:tcBorders>
            <w:vAlign w:val="center"/>
          </w:tcPr>
          <w:p w:rsidR="005E4728" w:rsidRPr="00736E5E" w:rsidRDefault="005E4728" w:rsidP="00415FB0">
            <w:pPr>
              <w:pStyle w:val="Default"/>
              <w:spacing w:line="360" w:lineRule="auto"/>
              <w:jc w:val="right"/>
              <w:rPr>
                <w:rFonts w:ascii="Calibri" w:hAnsi="Calibri" w:cs="Calibri"/>
                <w:b/>
                <w:sz w:val="22"/>
                <w:szCs w:val="22"/>
              </w:rPr>
            </w:pPr>
            <w:r w:rsidRPr="00736E5E">
              <w:rPr>
                <w:rFonts w:ascii="Calibri" w:hAnsi="Calibri" w:cs="Calibri"/>
                <w:b/>
                <w:sz w:val="22"/>
                <w:szCs w:val="22"/>
              </w:rPr>
              <w:t>6</w:t>
            </w:r>
          </w:p>
        </w:tc>
        <w:tc>
          <w:tcPr>
            <w:tcW w:w="804" w:type="dxa"/>
            <w:tcBorders>
              <w:top w:val="single" w:sz="4" w:space="0" w:color="A6A6A6"/>
              <w:bottom w:val="single" w:sz="4" w:space="0" w:color="A6A6A6"/>
            </w:tcBorders>
          </w:tcPr>
          <w:p w:rsidR="005E4728" w:rsidRPr="00736E5E" w:rsidRDefault="005E4728" w:rsidP="00415FB0">
            <w:pPr>
              <w:pStyle w:val="Default"/>
              <w:spacing w:line="360" w:lineRule="auto"/>
              <w:jc w:val="right"/>
              <w:rPr>
                <w:rFonts w:ascii="Calibri" w:hAnsi="Calibri" w:cs="Calibri"/>
                <w:b/>
                <w:sz w:val="22"/>
                <w:szCs w:val="22"/>
              </w:rPr>
            </w:pPr>
            <w:r>
              <w:rPr>
                <w:rFonts w:ascii="Calibri" w:hAnsi="Calibri" w:cs="Calibri"/>
                <w:b/>
                <w:sz w:val="22"/>
                <w:szCs w:val="22"/>
              </w:rPr>
              <w:t>7</w:t>
            </w:r>
          </w:p>
        </w:tc>
      </w:tr>
      <w:tr w:rsidR="005E4728" w:rsidRPr="00736E5E" w:rsidTr="00D03CC5">
        <w:trPr>
          <w:trHeight w:hRule="exact" w:val="283"/>
        </w:trPr>
        <w:tc>
          <w:tcPr>
            <w:tcW w:w="534" w:type="dxa"/>
            <w:tcBorders>
              <w:top w:val="single" w:sz="4" w:space="0" w:color="A6A6A6"/>
            </w:tcBorders>
            <w:vAlign w:val="center"/>
          </w:tcPr>
          <w:p w:rsidR="005E4728" w:rsidRPr="00736E5E" w:rsidRDefault="005E4728" w:rsidP="00415FB0">
            <w:pPr>
              <w:pStyle w:val="Default"/>
              <w:rPr>
                <w:rFonts w:ascii="Calibri" w:hAnsi="Calibri" w:cs="Calibri"/>
                <w:b/>
                <w:sz w:val="22"/>
                <w:szCs w:val="22"/>
              </w:rPr>
            </w:pPr>
            <w:r w:rsidRPr="00736E5E">
              <w:rPr>
                <w:rFonts w:ascii="Calibri" w:hAnsi="Calibri" w:cs="Calibri"/>
                <w:b/>
                <w:sz w:val="22"/>
                <w:szCs w:val="22"/>
              </w:rPr>
              <w:t>1</w:t>
            </w:r>
          </w:p>
        </w:tc>
        <w:tc>
          <w:tcPr>
            <w:tcW w:w="3543" w:type="dxa"/>
            <w:tcBorders>
              <w:top w:val="single" w:sz="4" w:space="0" w:color="A6A6A6"/>
            </w:tcBorders>
            <w:vAlign w:val="center"/>
          </w:tcPr>
          <w:p w:rsidR="005E4728" w:rsidRPr="00736E5E" w:rsidRDefault="005E4728" w:rsidP="0016545F">
            <w:pPr>
              <w:pStyle w:val="Default"/>
              <w:rPr>
                <w:rFonts w:ascii="Calibri" w:hAnsi="Calibri" w:cs="Calibri"/>
                <w:sz w:val="22"/>
                <w:szCs w:val="22"/>
              </w:rPr>
            </w:pPr>
            <w:r w:rsidRPr="0016545F">
              <w:rPr>
                <w:rFonts w:ascii="Calibri" w:hAnsi="Calibri" w:cs="Calibri"/>
                <w:sz w:val="22"/>
                <w:szCs w:val="22"/>
              </w:rPr>
              <w:t>Informatie voor de behandeling</w:t>
            </w:r>
          </w:p>
        </w:tc>
        <w:tc>
          <w:tcPr>
            <w:tcW w:w="803" w:type="dxa"/>
            <w:tcBorders>
              <w:top w:val="single" w:sz="4" w:space="0" w:color="A6A6A6"/>
            </w:tcBorders>
            <w:vAlign w:val="center"/>
          </w:tcPr>
          <w:p w:rsidR="005E4728" w:rsidRPr="00736E5E" w:rsidRDefault="005E4728" w:rsidP="0016545F">
            <w:pPr>
              <w:pStyle w:val="Default"/>
              <w:spacing w:line="360" w:lineRule="auto"/>
              <w:jc w:val="right"/>
              <w:rPr>
                <w:rFonts w:ascii="Calibri" w:hAnsi="Calibri" w:cs="Calibri"/>
                <w:sz w:val="22"/>
                <w:szCs w:val="22"/>
              </w:rPr>
            </w:pPr>
          </w:p>
        </w:tc>
        <w:tc>
          <w:tcPr>
            <w:tcW w:w="804" w:type="dxa"/>
            <w:tcBorders>
              <w:top w:val="single" w:sz="4" w:space="0" w:color="A6A6A6"/>
            </w:tcBorders>
          </w:tcPr>
          <w:p w:rsidR="005E4728" w:rsidRPr="00736E5E" w:rsidRDefault="005E4728" w:rsidP="00415FB0">
            <w:pPr>
              <w:pStyle w:val="Default"/>
              <w:spacing w:line="360" w:lineRule="auto"/>
              <w:jc w:val="right"/>
              <w:rPr>
                <w:rFonts w:ascii="Calibri" w:hAnsi="Calibri" w:cs="Calibri"/>
                <w:sz w:val="22"/>
                <w:szCs w:val="22"/>
              </w:rPr>
            </w:pPr>
          </w:p>
        </w:tc>
        <w:tc>
          <w:tcPr>
            <w:tcW w:w="803" w:type="dxa"/>
            <w:tcBorders>
              <w:top w:val="single" w:sz="4" w:space="0" w:color="A6A6A6"/>
            </w:tcBorders>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tcBorders>
              <w:top w:val="single" w:sz="4" w:space="0" w:color="A6A6A6"/>
            </w:tcBorders>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3" w:type="dxa"/>
            <w:tcBorders>
              <w:top w:val="single" w:sz="4" w:space="0" w:color="A6A6A6"/>
            </w:tcBorders>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tcBorders>
              <w:top w:val="single" w:sz="4" w:space="0" w:color="A6A6A6"/>
            </w:tcBorders>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tcBorders>
              <w:top w:val="single" w:sz="4" w:space="0" w:color="A6A6A6"/>
            </w:tcBorders>
          </w:tcPr>
          <w:p w:rsidR="005E4728" w:rsidRPr="00736E5E" w:rsidRDefault="005E4728" w:rsidP="00415FB0">
            <w:pPr>
              <w:pStyle w:val="Default"/>
              <w:spacing w:line="360" w:lineRule="auto"/>
              <w:jc w:val="right"/>
              <w:rPr>
                <w:rFonts w:ascii="Calibri" w:hAnsi="Calibri" w:cs="Calibri"/>
                <w:sz w:val="22"/>
                <w:szCs w:val="22"/>
              </w:rPr>
            </w:pPr>
          </w:p>
        </w:tc>
      </w:tr>
      <w:tr w:rsidR="005E4728" w:rsidRPr="00736E5E" w:rsidTr="0011426C">
        <w:trPr>
          <w:trHeight w:hRule="exact" w:val="283"/>
        </w:trPr>
        <w:tc>
          <w:tcPr>
            <w:tcW w:w="534" w:type="dxa"/>
            <w:vAlign w:val="center"/>
          </w:tcPr>
          <w:p w:rsidR="005E4728" w:rsidRPr="00736E5E" w:rsidRDefault="005E4728" w:rsidP="00415FB0">
            <w:pPr>
              <w:pStyle w:val="Default"/>
              <w:rPr>
                <w:rFonts w:ascii="Calibri" w:hAnsi="Calibri" w:cs="Calibri"/>
                <w:b/>
                <w:sz w:val="22"/>
                <w:szCs w:val="22"/>
              </w:rPr>
            </w:pPr>
            <w:r w:rsidRPr="00736E5E">
              <w:rPr>
                <w:rFonts w:ascii="Calibri" w:hAnsi="Calibri" w:cs="Calibri"/>
                <w:b/>
                <w:sz w:val="22"/>
                <w:szCs w:val="22"/>
              </w:rPr>
              <w:t>2</w:t>
            </w:r>
          </w:p>
        </w:tc>
        <w:tc>
          <w:tcPr>
            <w:tcW w:w="3543" w:type="dxa"/>
            <w:vAlign w:val="center"/>
          </w:tcPr>
          <w:p w:rsidR="005E4728" w:rsidRPr="00736E5E" w:rsidRDefault="005E4728" w:rsidP="00415FB0">
            <w:pPr>
              <w:pStyle w:val="Default"/>
              <w:rPr>
                <w:rFonts w:ascii="Calibri" w:hAnsi="Calibri" w:cs="Calibri"/>
                <w:sz w:val="22"/>
                <w:szCs w:val="22"/>
              </w:rPr>
            </w:pPr>
            <w:r w:rsidRPr="0016545F">
              <w:rPr>
                <w:rFonts w:ascii="Calibri" w:hAnsi="Calibri" w:cs="Calibri"/>
                <w:sz w:val="22"/>
                <w:szCs w:val="22"/>
              </w:rPr>
              <w:t>Wachttijden en snelheid hulpverlening</w:t>
            </w:r>
          </w:p>
        </w:tc>
        <w:tc>
          <w:tcPr>
            <w:tcW w:w="803" w:type="dxa"/>
            <w:vAlign w:val="center"/>
          </w:tcPr>
          <w:p w:rsidR="005E4728" w:rsidRPr="00736E5E" w:rsidRDefault="005E4728" w:rsidP="0016545F">
            <w:pPr>
              <w:pStyle w:val="Default"/>
              <w:spacing w:line="360" w:lineRule="auto"/>
              <w:jc w:val="right"/>
              <w:rPr>
                <w:rFonts w:ascii="Calibri" w:hAnsi="Calibri" w:cs="Calibri"/>
                <w:sz w:val="22"/>
                <w:szCs w:val="22"/>
              </w:rPr>
            </w:pPr>
            <w:r w:rsidRPr="00736E5E">
              <w:rPr>
                <w:rFonts w:ascii="Calibri" w:hAnsi="Calibri" w:cs="Calibri"/>
                <w:sz w:val="22"/>
                <w:szCs w:val="22"/>
              </w:rPr>
              <w:t>0,418</w:t>
            </w:r>
          </w:p>
        </w:tc>
        <w:tc>
          <w:tcPr>
            <w:tcW w:w="804" w:type="dxa"/>
          </w:tcPr>
          <w:p w:rsidR="005E4728" w:rsidRPr="00736E5E" w:rsidRDefault="005E4728" w:rsidP="00415FB0">
            <w:pPr>
              <w:pStyle w:val="Default"/>
              <w:spacing w:line="360" w:lineRule="auto"/>
              <w:jc w:val="right"/>
              <w:rPr>
                <w:rFonts w:ascii="Calibri" w:hAnsi="Calibri" w:cs="Calibri"/>
                <w:sz w:val="22"/>
                <w:szCs w:val="22"/>
              </w:rPr>
            </w:pP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tcPr>
          <w:p w:rsidR="005E4728" w:rsidRPr="00736E5E" w:rsidRDefault="005E4728" w:rsidP="00415FB0">
            <w:pPr>
              <w:pStyle w:val="Default"/>
              <w:spacing w:line="360" w:lineRule="auto"/>
              <w:jc w:val="right"/>
              <w:rPr>
                <w:rFonts w:ascii="Calibri" w:hAnsi="Calibri" w:cs="Calibri"/>
                <w:sz w:val="22"/>
                <w:szCs w:val="22"/>
              </w:rPr>
            </w:pPr>
          </w:p>
        </w:tc>
      </w:tr>
      <w:tr w:rsidR="005E4728" w:rsidRPr="00736E5E" w:rsidTr="0011426C">
        <w:trPr>
          <w:trHeight w:hRule="exact" w:val="284"/>
        </w:trPr>
        <w:tc>
          <w:tcPr>
            <w:tcW w:w="534" w:type="dxa"/>
            <w:vAlign w:val="center"/>
          </w:tcPr>
          <w:p w:rsidR="005E4728" w:rsidRPr="00736E5E" w:rsidRDefault="005E4728" w:rsidP="00415FB0">
            <w:pPr>
              <w:pStyle w:val="Default"/>
              <w:rPr>
                <w:rFonts w:ascii="Calibri" w:hAnsi="Calibri" w:cs="Calibri"/>
                <w:b/>
                <w:sz w:val="22"/>
                <w:szCs w:val="22"/>
              </w:rPr>
            </w:pPr>
            <w:r w:rsidRPr="00736E5E">
              <w:rPr>
                <w:rFonts w:ascii="Calibri" w:hAnsi="Calibri" w:cs="Calibri"/>
                <w:b/>
                <w:sz w:val="22"/>
                <w:szCs w:val="22"/>
              </w:rPr>
              <w:t>3</w:t>
            </w:r>
          </w:p>
        </w:tc>
        <w:tc>
          <w:tcPr>
            <w:tcW w:w="3543" w:type="dxa"/>
            <w:vAlign w:val="center"/>
          </w:tcPr>
          <w:p w:rsidR="005E4728" w:rsidRPr="00736E5E" w:rsidRDefault="005E4728" w:rsidP="00415FB0">
            <w:pPr>
              <w:pStyle w:val="Default"/>
              <w:rPr>
                <w:rFonts w:ascii="Calibri" w:hAnsi="Calibri" w:cs="Calibri"/>
                <w:sz w:val="22"/>
                <w:szCs w:val="22"/>
              </w:rPr>
            </w:pPr>
            <w:r w:rsidRPr="0016545F">
              <w:rPr>
                <w:rFonts w:ascii="Calibri" w:hAnsi="Calibri" w:cs="Calibri"/>
                <w:sz w:val="22"/>
                <w:szCs w:val="22"/>
                <w:lang w:val="en-GB"/>
              </w:rPr>
              <w:t xml:space="preserve">Attitude </w:t>
            </w:r>
            <w:r w:rsidRPr="0016545F">
              <w:rPr>
                <w:rFonts w:ascii="Calibri" w:hAnsi="Calibri" w:cs="Calibri"/>
                <w:sz w:val="22"/>
                <w:szCs w:val="22"/>
              </w:rPr>
              <w:t>zorgverleners</w:t>
            </w:r>
            <w:r w:rsidRPr="0016545F">
              <w:rPr>
                <w:rFonts w:ascii="Calibri" w:hAnsi="Calibri" w:cs="Calibri"/>
                <w:sz w:val="22"/>
                <w:szCs w:val="22"/>
                <w:lang w:val="en-GB"/>
              </w:rPr>
              <w:t xml:space="preserve"> </w:t>
            </w:r>
            <w:r w:rsidRPr="00736E5E">
              <w:rPr>
                <w:rFonts w:ascii="Calibri" w:hAnsi="Calibri" w:cs="Calibri"/>
                <w:sz w:val="22"/>
                <w:szCs w:val="22"/>
              </w:rPr>
              <w:t>professionals</w:t>
            </w:r>
          </w:p>
        </w:tc>
        <w:tc>
          <w:tcPr>
            <w:tcW w:w="803" w:type="dxa"/>
            <w:vAlign w:val="center"/>
          </w:tcPr>
          <w:p w:rsidR="005E4728" w:rsidRPr="00736E5E" w:rsidRDefault="005E4728" w:rsidP="0016545F">
            <w:pPr>
              <w:pStyle w:val="Default"/>
              <w:spacing w:line="360" w:lineRule="auto"/>
              <w:jc w:val="right"/>
              <w:rPr>
                <w:rFonts w:ascii="Calibri" w:hAnsi="Calibri" w:cs="Calibri"/>
                <w:sz w:val="22"/>
                <w:szCs w:val="22"/>
              </w:rPr>
            </w:pPr>
            <w:r w:rsidRPr="00736E5E">
              <w:rPr>
                <w:rFonts w:ascii="Calibri" w:hAnsi="Calibri" w:cs="Calibri"/>
                <w:sz w:val="22"/>
                <w:szCs w:val="22"/>
              </w:rPr>
              <w:t>0,337</w:t>
            </w:r>
          </w:p>
        </w:tc>
        <w:tc>
          <w:tcPr>
            <w:tcW w:w="804" w:type="dxa"/>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0,612</w:t>
            </w: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tcPr>
          <w:p w:rsidR="005E4728" w:rsidRPr="00736E5E" w:rsidRDefault="005E4728" w:rsidP="00415FB0">
            <w:pPr>
              <w:pStyle w:val="Default"/>
              <w:spacing w:line="360" w:lineRule="auto"/>
              <w:jc w:val="right"/>
              <w:rPr>
                <w:rFonts w:ascii="Calibri" w:hAnsi="Calibri" w:cs="Calibri"/>
                <w:sz w:val="22"/>
                <w:szCs w:val="22"/>
              </w:rPr>
            </w:pPr>
          </w:p>
        </w:tc>
      </w:tr>
      <w:tr w:rsidR="005E4728" w:rsidRPr="00736E5E" w:rsidTr="0011426C">
        <w:trPr>
          <w:trHeight w:hRule="exact" w:val="284"/>
        </w:trPr>
        <w:tc>
          <w:tcPr>
            <w:tcW w:w="534" w:type="dxa"/>
            <w:vAlign w:val="center"/>
          </w:tcPr>
          <w:p w:rsidR="005E4728" w:rsidRPr="00736E5E" w:rsidRDefault="005E4728" w:rsidP="00415FB0">
            <w:pPr>
              <w:pStyle w:val="Default"/>
              <w:rPr>
                <w:rFonts w:ascii="Calibri" w:hAnsi="Calibri" w:cs="Calibri"/>
                <w:b/>
                <w:sz w:val="22"/>
                <w:szCs w:val="22"/>
              </w:rPr>
            </w:pPr>
            <w:r w:rsidRPr="00736E5E">
              <w:rPr>
                <w:rFonts w:ascii="Calibri" w:hAnsi="Calibri" w:cs="Calibri"/>
                <w:b/>
                <w:sz w:val="22"/>
                <w:szCs w:val="22"/>
              </w:rPr>
              <w:t>4</w:t>
            </w:r>
          </w:p>
        </w:tc>
        <w:tc>
          <w:tcPr>
            <w:tcW w:w="3543" w:type="dxa"/>
            <w:vAlign w:val="center"/>
          </w:tcPr>
          <w:p w:rsidR="005E4728" w:rsidRPr="00736E5E" w:rsidRDefault="005E4728" w:rsidP="00415FB0">
            <w:pPr>
              <w:pStyle w:val="Default"/>
              <w:rPr>
                <w:rFonts w:ascii="Calibri" w:hAnsi="Calibri" w:cs="Calibri"/>
                <w:sz w:val="22"/>
                <w:szCs w:val="22"/>
              </w:rPr>
            </w:pPr>
            <w:r w:rsidRPr="0016545F">
              <w:rPr>
                <w:rFonts w:ascii="Calibri" w:hAnsi="Calibri" w:cs="Calibri"/>
                <w:sz w:val="22"/>
                <w:szCs w:val="22"/>
              </w:rPr>
              <w:t>Behandeling door zorgverleners</w:t>
            </w:r>
          </w:p>
        </w:tc>
        <w:tc>
          <w:tcPr>
            <w:tcW w:w="803" w:type="dxa"/>
            <w:vAlign w:val="center"/>
          </w:tcPr>
          <w:p w:rsidR="005E4728" w:rsidRPr="00736E5E" w:rsidRDefault="005E4728" w:rsidP="0016545F">
            <w:pPr>
              <w:pStyle w:val="Default"/>
              <w:spacing w:line="360" w:lineRule="auto"/>
              <w:jc w:val="right"/>
              <w:rPr>
                <w:rFonts w:ascii="Calibri" w:hAnsi="Calibri" w:cs="Calibri"/>
                <w:sz w:val="22"/>
                <w:szCs w:val="22"/>
              </w:rPr>
            </w:pPr>
            <w:r w:rsidRPr="00736E5E">
              <w:rPr>
                <w:rFonts w:ascii="Calibri" w:hAnsi="Calibri" w:cs="Calibri"/>
                <w:sz w:val="22"/>
                <w:szCs w:val="22"/>
              </w:rPr>
              <w:t>0,346</w:t>
            </w:r>
          </w:p>
        </w:tc>
        <w:tc>
          <w:tcPr>
            <w:tcW w:w="804" w:type="dxa"/>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0,606</w:t>
            </w: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0,722</w:t>
            </w: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tcPr>
          <w:p w:rsidR="005E4728" w:rsidRPr="00736E5E" w:rsidRDefault="005E4728" w:rsidP="00415FB0">
            <w:pPr>
              <w:pStyle w:val="Default"/>
              <w:spacing w:line="360" w:lineRule="auto"/>
              <w:jc w:val="right"/>
              <w:rPr>
                <w:rFonts w:ascii="Calibri" w:hAnsi="Calibri" w:cs="Calibri"/>
                <w:sz w:val="22"/>
                <w:szCs w:val="22"/>
              </w:rPr>
            </w:pPr>
          </w:p>
        </w:tc>
      </w:tr>
      <w:tr w:rsidR="005E4728" w:rsidRPr="00736E5E" w:rsidTr="0011426C">
        <w:trPr>
          <w:trHeight w:hRule="exact" w:val="284"/>
        </w:trPr>
        <w:tc>
          <w:tcPr>
            <w:tcW w:w="534" w:type="dxa"/>
            <w:vAlign w:val="center"/>
          </w:tcPr>
          <w:p w:rsidR="005E4728" w:rsidRPr="00736E5E" w:rsidRDefault="005E4728" w:rsidP="00415FB0">
            <w:pPr>
              <w:pStyle w:val="Default"/>
              <w:rPr>
                <w:rFonts w:ascii="Calibri" w:hAnsi="Calibri" w:cs="Calibri"/>
                <w:b/>
                <w:sz w:val="22"/>
                <w:szCs w:val="22"/>
              </w:rPr>
            </w:pPr>
            <w:r w:rsidRPr="00736E5E">
              <w:rPr>
                <w:rFonts w:ascii="Calibri" w:hAnsi="Calibri" w:cs="Calibri"/>
                <w:b/>
                <w:sz w:val="22"/>
                <w:szCs w:val="22"/>
              </w:rPr>
              <w:t>5</w:t>
            </w:r>
          </w:p>
        </w:tc>
        <w:tc>
          <w:tcPr>
            <w:tcW w:w="3543" w:type="dxa"/>
            <w:vAlign w:val="center"/>
          </w:tcPr>
          <w:p w:rsidR="005E4728" w:rsidRPr="00736E5E" w:rsidRDefault="005E4728" w:rsidP="0016545F">
            <w:pPr>
              <w:pStyle w:val="Default"/>
              <w:rPr>
                <w:rFonts w:ascii="Calibri" w:hAnsi="Calibri" w:cs="Calibri"/>
                <w:sz w:val="22"/>
                <w:szCs w:val="22"/>
              </w:rPr>
            </w:pPr>
            <w:r w:rsidRPr="0016545F">
              <w:rPr>
                <w:rFonts w:ascii="Calibri" w:hAnsi="Calibri" w:cs="Calibri"/>
                <w:sz w:val="22"/>
                <w:szCs w:val="22"/>
              </w:rPr>
              <w:t>Informatie tijdens de behandeling</w:t>
            </w:r>
          </w:p>
        </w:tc>
        <w:tc>
          <w:tcPr>
            <w:tcW w:w="803" w:type="dxa"/>
            <w:vAlign w:val="center"/>
          </w:tcPr>
          <w:p w:rsidR="005E4728" w:rsidRPr="00736E5E" w:rsidRDefault="005E4728" w:rsidP="0016545F">
            <w:pPr>
              <w:pStyle w:val="Default"/>
              <w:spacing w:line="360" w:lineRule="auto"/>
              <w:jc w:val="right"/>
              <w:rPr>
                <w:rFonts w:ascii="Calibri" w:hAnsi="Calibri" w:cs="Calibri"/>
                <w:sz w:val="22"/>
                <w:szCs w:val="22"/>
              </w:rPr>
            </w:pPr>
            <w:r w:rsidRPr="00736E5E">
              <w:rPr>
                <w:rFonts w:ascii="Calibri" w:hAnsi="Calibri" w:cs="Calibri"/>
                <w:sz w:val="22"/>
                <w:szCs w:val="22"/>
              </w:rPr>
              <w:t>0,381</w:t>
            </w:r>
          </w:p>
        </w:tc>
        <w:tc>
          <w:tcPr>
            <w:tcW w:w="804" w:type="dxa"/>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0,525</w:t>
            </w: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0,657</w:t>
            </w: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0,611</w:t>
            </w: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tcPr>
          <w:p w:rsidR="005E4728" w:rsidRPr="00736E5E" w:rsidRDefault="005E4728" w:rsidP="00415FB0">
            <w:pPr>
              <w:pStyle w:val="Default"/>
              <w:spacing w:line="360" w:lineRule="auto"/>
              <w:jc w:val="right"/>
              <w:rPr>
                <w:rFonts w:ascii="Calibri" w:hAnsi="Calibri" w:cs="Calibri"/>
                <w:sz w:val="22"/>
                <w:szCs w:val="22"/>
              </w:rPr>
            </w:pPr>
          </w:p>
        </w:tc>
      </w:tr>
      <w:tr w:rsidR="005E4728" w:rsidRPr="00736E5E" w:rsidTr="0011426C">
        <w:trPr>
          <w:trHeight w:hRule="exact" w:val="284"/>
        </w:trPr>
        <w:tc>
          <w:tcPr>
            <w:tcW w:w="534" w:type="dxa"/>
            <w:vAlign w:val="center"/>
          </w:tcPr>
          <w:p w:rsidR="005E4728" w:rsidRPr="00736E5E" w:rsidRDefault="005E4728" w:rsidP="00415FB0">
            <w:pPr>
              <w:pStyle w:val="Default"/>
              <w:rPr>
                <w:rFonts w:ascii="Calibri" w:hAnsi="Calibri" w:cs="Calibri"/>
                <w:b/>
                <w:sz w:val="22"/>
                <w:szCs w:val="22"/>
              </w:rPr>
            </w:pPr>
            <w:r w:rsidRPr="00736E5E">
              <w:rPr>
                <w:rFonts w:ascii="Calibri" w:hAnsi="Calibri" w:cs="Calibri"/>
                <w:b/>
                <w:sz w:val="22"/>
                <w:szCs w:val="22"/>
              </w:rPr>
              <w:t>6</w:t>
            </w:r>
          </w:p>
        </w:tc>
        <w:tc>
          <w:tcPr>
            <w:tcW w:w="3543" w:type="dxa"/>
            <w:vAlign w:val="center"/>
          </w:tcPr>
          <w:p w:rsidR="005E4728" w:rsidRPr="00736E5E" w:rsidRDefault="005E4728" w:rsidP="00415FB0">
            <w:pPr>
              <w:pStyle w:val="Default"/>
              <w:rPr>
                <w:rFonts w:ascii="Calibri" w:hAnsi="Calibri" w:cs="Calibri"/>
                <w:sz w:val="22"/>
                <w:szCs w:val="22"/>
              </w:rPr>
            </w:pPr>
            <w:r w:rsidRPr="0016545F">
              <w:rPr>
                <w:rFonts w:ascii="Calibri" w:hAnsi="Calibri" w:cs="Calibri"/>
                <w:sz w:val="22"/>
                <w:szCs w:val="22"/>
              </w:rPr>
              <w:t>Omgeving en faciliteiten</w:t>
            </w:r>
          </w:p>
        </w:tc>
        <w:tc>
          <w:tcPr>
            <w:tcW w:w="803" w:type="dxa"/>
            <w:vAlign w:val="center"/>
          </w:tcPr>
          <w:p w:rsidR="005E4728" w:rsidRPr="00736E5E" w:rsidRDefault="005E4728" w:rsidP="0016545F">
            <w:pPr>
              <w:pStyle w:val="Default"/>
              <w:spacing w:line="360" w:lineRule="auto"/>
              <w:jc w:val="right"/>
              <w:rPr>
                <w:rFonts w:ascii="Calibri" w:hAnsi="Calibri" w:cs="Calibri"/>
                <w:sz w:val="22"/>
                <w:szCs w:val="22"/>
              </w:rPr>
            </w:pPr>
            <w:r w:rsidRPr="00736E5E">
              <w:rPr>
                <w:rFonts w:ascii="Calibri" w:hAnsi="Calibri" w:cs="Calibri"/>
                <w:sz w:val="22"/>
                <w:szCs w:val="22"/>
              </w:rPr>
              <w:t>0,341</w:t>
            </w:r>
          </w:p>
        </w:tc>
        <w:tc>
          <w:tcPr>
            <w:tcW w:w="804" w:type="dxa"/>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0,540</w:t>
            </w: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0,532</w:t>
            </w: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0,518</w:t>
            </w: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0,474</w:t>
            </w: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p>
        </w:tc>
        <w:tc>
          <w:tcPr>
            <w:tcW w:w="804" w:type="dxa"/>
          </w:tcPr>
          <w:p w:rsidR="005E4728" w:rsidRPr="00736E5E" w:rsidRDefault="005E4728" w:rsidP="00415FB0">
            <w:pPr>
              <w:pStyle w:val="Default"/>
              <w:spacing w:line="360" w:lineRule="auto"/>
              <w:jc w:val="right"/>
              <w:rPr>
                <w:rFonts w:ascii="Calibri" w:hAnsi="Calibri" w:cs="Calibri"/>
                <w:sz w:val="22"/>
                <w:szCs w:val="22"/>
              </w:rPr>
            </w:pPr>
          </w:p>
        </w:tc>
      </w:tr>
      <w:tr w:rsidR="005E4728" w:rsidRPr="00736E5E" w:rsidTr="0011426C">
        <w:trPr>
          <w:trHeight w:hRule="exact" w:val="284"/>
        </w:trPr>
        <w:tc>
          <w:tcPr>
            <w:tcW w:w="534" w:type="dxa"/>
            <w:vAlign w:val="center"/>
          </w:tcPr>
          <w:p w:rsidR="005E4728" w:rsidRPr="00736E5E" w:rsidRDefault="005E4728" w:rsidP="00415FB0">
            <w:pPr>
              <w:pStyle w:val="Default"/>
              <w:rPr>
                <w:rFonts w:ascii="Calibri" w:hAnsi="Calibri" w:cs="Calibri"/>
                <w:b/>
                <w:sz w:val="22"/>
                <w:szCs w:val="22"/>
              </w:rPr>
            </w:pPr>
            <w:r w:rsidRPr="00736E5E">
              <w:rPr>
                <w:rFonts w:ascii="Calibri" w:hAnsi="Calibri" w:cs="Calibri"/>
                <w:b/>
                <w:sz w:val="22"/>
                <w:szCs w:val="22"/>
              </w:rPr>
              <w:t>7</w:t>
            </w:r>
          </w:p>
        </w:tc>
        <w:tc>
          <w:tcPr>
            <w:tcW w:w="3543" w:type="dxa"/>
            <w:vAlign w:val="center"/>
          </w:tcPr>
          <w:p w:rsidR="005E4728" w:rsidRPr="00736E5E" w:rsidRDefault="005E4728" w:rsidP="0016545F">
            <w:pPr>
              <w:pStyle w:val="Default"/>
              <w:rPr>
                <w:rFonts w:ascii="Calibri" w:hAnsi="Calibri" w:cs="Calibri"/>
                <w:sz w:val="22"/>
                <w:szCs w:val="22"/>
              </w:rPr>
            </w:pPr>
            <w:r w:rsidRPr="0016545F">
              <w:rPr>
                <w:rFonts w:ascii="Calibri" w:hAnsi="Calibri" w:cs="Calibri"/>
                <w:sz w:val="22"/>
                <w:szCs w:val="22"/>
              </w:rPr>
              <w:t xml:space="preserve">Informatie bij ontslag </w:t>
            </w:r>
          </w:p>
        </w:tc>
        <w:tc>
          <w:tcPr>
            <w:tcW w:w="803" w:type="dxa"/>
            <w:vAlign w:val="center"/>
          </w:tcPr>
          <w:p w:rsidR="005E4728" w:rsidRPr="00736E5E" w:rsidRDefault="005E4728" w:rsidP="0016545F">
            <w:pPr>
              <w:pStyle w:val="Default"/>
              <w:spacing w:line="360" w:lineRule="auto"/>
              <w:jc w:val="right"/>
              <w:rPr>
                <w:rFonts w:ascii="Calibri" w:hAnsi="Calibri" w:cs="Calibri"/>
                <w:sz w:val="22"/>
                <w:szCs w:val="22"/>
              </w:rPr>
            </w:pPr>
            <w:r w:rsidRPr="00736E5E">
              <w:rPr>
                <w:rFonts w:ascii="Calibri" w:hAnsi="Calibri" w:cs="Calibri"/>
                <w:sz w:val="22"/>
                <w:szCs w:val="22"/>
              </w:rPr>
              <w:t>0,412</w:t>
            </w:r>
          </w:p>
        </w:tc>
        <w:tc>
          <w:tcPr>
            <w:tcW w:w="804" w:type="dxa"/>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0,425</w:t>
            </w: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0,482</w:t>
            </w: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0,442</w:t>
            </w:r>
          </w:p>
        </w:tc>
        <w:tc>
          <w:tcPr>
            <w:tcW w:w="803" w:type="dxa"/>
            <w:vAlign w:val="center"/>
          </w:tcPr>
          <w:p w:rsidR="005E4728" w:rsidRPr="00736E5E" w:rsidRDefault="005E4728" w:rsidP="00415FB0">
            <w:pPr>
              <w:pStyle w:val="Default"/>
              <w:spacing w:line="360" w:lineRule="auto"/>
              <w:jc w:val="right"/>
              <w:rPr>
                <w:rFonts w:ascii="Calibri" w:hAnsi="Calibri" w:cs="Calibri"/>
                <w:sz w:val="22"/>
                <w:szCs w:val="22"/>
              </w:rPr>
            </w:pPr>
            <w:r w:rsidRPr="00736E5E">
              <w:rPr>
                <w:rFonts w:ascii="Calibri" w:hAnsi="Calibri" w:cs="Calibri"/>
                <w:sz w:val="22"/>
                <w:szCs w:val="22"/>
              </w:rPr>
              <w:t>0,554</w:t>
            </w:r>
          </w:p>
        </w:tc>
        <w:tc>
          <w:tcPr>
            <w:tcW w:w="804" w:type="dxa"/>
            <w:vAlign w:val="center"/>
          </w:tcPr>
          <w:p w:rsidR="005E4728" w:rsidRPr="00736E5E" w:rsidRDefault="005E4728" w:rsidP="00415FB0">
            <w:pPr>
              <w:pStyle w:val="Default"/>
              <w:spacing w:line="360" w:lineRule="auto"/>
              <w:jc w:val="right"/>
              <w:rPr>
                <w:rFonts w:ascii="Calibri" w:hAnsi="Calibri" w:cs="Calibri"/>
                <w:sz w:val="22"/>
                <w:szCs w:val="22"/>
              </w:rPr>
            </w:pPr>
            <w:r w:rsidRPr="0016545F">
              <w:rPr>
                <w:rFonts w:ascii="Calibri" w:hAnsi="Calibri" w:cs="Calibri"/>
                <w:sz w:val="22"/>
                <w:szCs w:val="22"/>
              </w:rPr>
              <w:t>0,364</w:t>
            </w:r>
          </w:p>
        </w:tc>
        <w:tc>
          <w:tcPr>
            <w:tcW w:w="804" w:type="dxa"/>
          </w:tcPr>
          <w:p w:rsidR="005E4728" w:rsidRPr="0016545F" w:rsidRDefault="005E4728" w:rsidP="00415FB0">
            <w:pPr>
              <w:pStyle w:val="Default"/>
              <w:spacing w:line="360" w:lineRule="auto"/>
              <w:jc w:val="right"/>
              <w:rPr>
                <w:rFonts w:ascii="Calibri" w:hAnsi="Calibri" w:cs="Calibri"/>
                <w:sz w:val="22"/>
                <w:szCs w:val="22"/>
              </w:rPr>
            </w:pPr>
          </w:p>
        </w:tc>
      </w:tr>
      <w:tr w:rsidR="005E4728" w:rsidRPr="00736E5E" w:rsidTr="00D03CC5">
        <w:trPr>
          <w:trHeight w:hRule="exact" w:val="284"/>
        </w:trPr>
        <w:tc>
          <w:tcPr>
            <w:tcW w:w="534" w:type="dxa"/>
            <w:tcBorders>
              <w:bottom w:val="single" w:sz="4" w:space="0" w:color="A6A6A6"/>
            </w:tcBorders>
            <w:vAlign w:val="center"/>
          </w:tcPr>
          <w:p w:rsidR="005E4728" w:rsidRPr="00736E5E" w:rsidRDefault="005E4728" w:rsidP="00415FB0">
            <w:pPr>
              <w:pStyle w:val="Default"/>
              <w:rPr>
                <w:rFonts w:ascii="Calibri" w:hAnsi="Calibri" w:cs="Calibri"/>
                <w:b/>
                <w:sz w:val="22"/>
                <w:szCs w:val="22"/>
              </w:rPr>
            </w:pPr>
            <w:r>
              <w:rPr>
                <w:rFonts w:ascii="Calibri" w:hAnsi="Calibri" w:cs="Calibri"/>
                <w:b/>
                <w:sz w:val="22"/>
                <w:szCs w:val="22"/>
              </w:rPr>
              <w:t>7.2</w:t>
            </w:r>
          </w:p>
        </w:tc>
        <w:tc>
          <w:tcPr>
            <w:tcW w:w="3543" w:type="dxa"/>
            <w:tcBorders>
              <w:bottom w:val="single" w:sz="4" w:space="0" w:color="A6A6A6"/>
            </w:tcBorders>
            <w:vAlign w:val="center"/>
          </w:tcPr>
          <w:p w:rsidR="005E4728" w:rsidRPr="0016545F" w:rsidRDefault="005E4728" w:rsidP="0016545F">
            <w:pPr>
              <w:pStyle w:val="Default"/>
              <w:rPr>
                <w:rFonts w:ascii="Calibri" w:hAnsi="Calibri" w:cs="Calibri"/>
                <w:sz w:val="22"/>
                <w:szCs w:val="22"/>
              </w:rPr>
            </w:pPr>
            <w:r w:rsidRPr="0016545F">
              <w:rPr>
                <w:rFonts w:ascii="Calibri" w:hAnsi="Calibri" w:cs="Calibri"/>
                <w:sz w:val="22"/>
                <w:szCs w:val="22"/>
              </w:rPr>
              <w:t>Informatie bij ontslag</w:t>
            </w:r>
          </w:p>
        </w:tc>
        <w:tc>
          <w:tcPr>
            <w:tcW w:w="803" w:type="dxa"/>
            <w:tcBorders>
              <w:bottom w:val="single" w:sz="4" w:space="0" w:color="A6A6A6"/>
            </w:tcBorders>
            <w:vAlign w:val="center"/>
          </w:tcPr>
          <w:p w:rsidR="005E4728" w:rsidRPr="00736E5E" w:rsidRDefault="005E4728" w:rsidP="0016545F">
            <w:pPr>
              <w:pStyle w:val="Default"/>
              <w:spacing w:line="360" w:lineRule="auto"/>
              <w:jc w:val="right"/>
              <w:rPr>
                <w:rFonts w:ascii="Calibri" w:hAnsi="Calibri" w:cs="Calibri"/>
                <w:sz w:val="22"/>
                <w:szCs w:val="22"/>
              </w:rPr>
            </w:pPr>
            <w:r>
              <w:rPr>
                <w:rFonts w:ascii="Calibri" w:hAnsi="Calibri" w:cs="Calibri"/>
                <w:sz w:val="22"/>
                <w:szCs w:val="22"/>
              </w:rPr>
              <w:t>0,412</w:t>
            </w:r>
          </w:p>
        </w:tc>
        <w:tc>
          <w:tcPr>
            <w:tcW w:w="804" w:type="dxa"/>
            <w:tcBorders>
              <w:bottom w:val="single" w:sz="4" w:space="0" w:color="A6A6A6"/>
            </w:tcBorders>
          </w:tcPr>
          <w:p w:rsidR="005E4728" w:rsidRPr="00736E5E" w:rsidRDefault="005E4728" w:rsidP="00415FB0">
            <w:pPr>
              <w:pStyle w:val="Default"/>
              <w:spacing w:line="360" w:lineRule="auto"/>
              <w:jc w:val="right"/>
              <w:rPr>
                <w:rFonts w:ascii="Calibri" w:hAnsi="Calibri" w:cs="Calibri"/>
                <w:sz w:val="22"/>
                <w:szCs w:val="22"/>
              </w:rPr>
            </w:pPr>
            <w:r>
              <w:rPr>
                <w:rFonts w:ascii="Calibri" w:hAnsi="Calibri" w:cs="Calibri"/>
                <w:sz w:val="22"/>
                <w:szCs w:val="22"/>
              </w:rPr>
              <w:t>0,425</w:t>
            </w:r>
          </w:p>
        </w:tc>
        <w:tc>
          <w:tcPr>
            <w:tcW w:w="803" w:type="dxa"/>
            <w:tcBorders>
              <w:bottom w:val="single" w:sz="4" w:space="0" w:color="A6A6A6"/>
            </w:tcBorders>
            <w:vAlign w:val="center"/>
          </w:tcPr>
          <w:p w:rsidR="005E4728" w:rsidRPr="00736E5E" w:rsidRDefault="005E4728" w:rsidP="00415FB0">
            <w:pPr>
              <w:pStyle w:val="Default"/>
              <w:spacing w:line="360" w:lineRule="auto"/>
              <w:jc w:val="right"/>
              <w:rPr>
                <w:rFonts w:ascii="Calibri" w:hAnsi="Calibri" w:cs="Calibri"/>
                <w:sz w:val="22"/>
                <w:szCs w:val="22"/>
              </w:rPr>
            </w:pPr>
            <w:r>
              <w:rPr>
                <w:rFonts w:ascii="Calibri" w:hAnsi="Calibri" w:cs="Calibri"/>
                <w:sz w:val="22"/>
                <w:szCs w:val="22"/>
              </w:rPr>
              <w:t>0,482</w:t>
            </w:r>
          </w:p>
        </w:tc>
        <w:tc>
          <w:tcPr>
            <w:tcW w:w="804" w:type="dxa"/>
            <w:tcBorders>
              <w:bottom w:val="single" w:sz="4" w:space="0" w:color="A6A6A6"/>
            </w:tcBorders>
            <w:vAlign w:val="center"/>
          </w:tcPr>
          <w:p w:rsidR="005E4728" w:rsidRPr="00736E5E" w:rsidRDefault="005E4728" w:rsidP="00415FB0">
            <w:pPr>
              <w:pStyle w:val="Default"/>
              <w:spacing w:line="360" w:lineRule="auto"/>
              <w:jc w:val="right"/>
              <w:rPr>
                <w:rFonts w:ascii="Calibri" w:hAnsi="Calibri" w:cs="Calibri"/>
                <w:sz w:val="22"/>
                <w:szCs w:val="22"/>
              </w:rPr>
            </w:pPr>
            <w:r>
              <w:rPr>
                <w:rFonts w:ascii="Calibri" w:hAnsi="Calibri" w:cs="Calibri"/>
                <w:sz w:val="22"/>
                <w:szCs w:val="22"/>
              </w:rPr>
              <w:t>0,442</w:t>
            </w:r>
          </w:p>
        </w:tc>
        <w:tc>
          <w:tcPr>
            <w:tcW w:w="803" w:type="dxa"/>
            <w:tcBorders>
              <w:bottom w:val="single" w:sz="4" w:space="0" w:color="A6A6A6"/>
            </w:tcBorders>
            <w:vAlign w:val="center"/>
          </w:tcPr>
          <w:p w:rsidR="005E4728" w:rsidRPr="00736E5E" w:rsidRDefault="005E4728" w:rsidP="00415FB0">
            <w:pPr>
              <w:pStyle w:val="Default"/>
              <w:spacing w:line="360" w:lineRule="auto"/>
              <w:jc w:val="right"/>
              <w:rPr>
                <w:rFonts w:ascii="Calibri" w:hAnsi="Calibri" w:cs="Calibri"/>
                <w:sz w:val="22"/>
                <w:szCs w:val="22"/>
              </w:rPr>
            </w:pPr>
            <w:r>
              <w:rPr>
                <w:rFonts w:ascii="Calibri" w:hAnsi="Calibri" w:cs="Calibri"/>
                <w:sz w:val="22"/>
                <w:szCs w:val="22"/>
              </w:rPr>
              <w:t>0,554</w:t>
            </w:r>
          </w:p>
        </w:tc>
        <w:tc>
          <w:tcPr>
            <w:tcW w:w="804" w:type="dxa"/>
            <w:tcBorders>
              <w:bottom w:val="single" w:sz="4" w:space="0" w:color="A6A6A6"/>
            </w:tcBorders>
            <w:vAlign w:val="center"/>
          </w:tcPr>
          <w:p w:rsidR="005E4728" w:rsidRPr="0016545F" w:rsidRDefault="005E4728" w:rsidP="00415FB0">
            <w:pPr>
              <w:pStyle w:val="Default"/>
              <w:spacing w:line="360" w:lineRule="auto"/>
              <w:jc w:val="right"/>
              <w:rPr>
                <w:rFonts w:ascii="Calibri" w:hAnsi="Calibri" w:cs="Calibri"/>
                <w:sz w:val="22"/>
                <w:szCs w:val="22"/>
              </w:rPr>
            </w:pPr>
            <w:r>
              <w:rPr>
                <w:rFonts w:ascii="Calibri" w:hAnsi="Calibri" w:cs="Calibri"/>
                <w:sz w:val="22"/>
                <w:szCs w:val="22"/>
              </w:rPr>
              <w:t>0,364</w:t>
            </w:r>
          </w:p>
        </w:tc>
        <w:tc>
          <w:tcPr>
            <w:tcW w:w="804" w:type="dxa"/>
            <w:tcBorders>
              <w:bottom w:val="single" w:sz="4" w:space="0" w:color="A6A6A6"/>
            </w:tcBorders>
          </w:tcPr>
          <w:p w:rsidR="005E4728" w:rsidRPr="0016545F" w:rsidRDefault="005E4728" w:rsidP="00415FB0">
            <w:pPr>
              <w:pStyle w:val="Default"/>
              <w:spacing w:line="360" w:lineRule="auto"/>
              <w:jc w:val="right"/>
              <w:rPr>
                <w:rFonts w:ascii="Calibri" w:hAnsi="Calibri" w:cs="Calibri"/>
                <w:sz w:val="22"/>
                <w:szCs w:val="22"/>
              </w:rPr>
            </w:pPr>
            <w:r>
              <w:rPr>
                <w:rFonts w:ascii="Calibri" w:hAnsi="Calibri" w:cs="Calibri"/>
                <w:sz w:val="22"/>
                <w:szCs w:val="22"/>
              </w:rPr>
              <w:t>0,925</w:t>
            </w:r>
          </w:p>
        </w:tc>
      </w:tr>
    </w:tbl>
    <w:p w:rsidR="00415FB0" w:rsidRDefault="00415FB0" w:rsidP="007757D3">
      <w:pPr>
        <w:spacing w:line="360" w:lineRule="auto"/>
        <w:rPr>
          <w:rFonts w:ascii="Calibri" w:hAnsi="Calibri" w:cs="Calibri"/>
        </w:rPr>
      </w:pPr>
    </w:p>
    <w:p w:rsidR="00E015B8" w:rsidRDefault="00E015B8" w:rsidP="007757D3">
      <w:pPr>
        <w:spacing w:line="360" w:lineRule="auto"/>
        <w:rPr>
          <w:rFonts w:ascii="Calibri" w:hAnsi="Calibri" w:cs="Calibri"/>
        </w:rPr>
      </w:pPr>
    </w:p>
    <w:p w:rsidR="003855FA" w:rsidRPr="003855FA" w:rsidRDefault="003855FA" w:rsidP="000E0FE8">
      <w:pPr>
        <w:pStyle w:val="Kop2"/>
        <w:numPr>
          <w:ilvl w:val="1"/>
          <w:numId w:val="43"/>
        </w:numPr>
        <w:spacing w:line="360" w:lineRule="auto"/>
        <w:rPr>
          <w:rFonts w:cs="Calibri"/>
        </w:rPr>
      </w:pPr>
      <w:bookmarkStart w:id="64" w:name="_Toc376533764"/>
      <w:r>
        <w:t>Discriminerend vermogen</w:t>
      </w:r>
      <w:bookmarkEnd w:id="64"/>
    </w:p>
    <w:p w:rsidR="003855FA" w:rsidRPr="003855FA" w:rsidRDefault="003855FA" w:rsidP="003855FA">
      <w:pPr>
        <w:pStyle w:val="Kop2"/>
        <w:spacing w:line="360" w:lineRule="auto"/>
        <w:ind w:left="360"/>
        <w:rPr>
          <w:rFonts w:cs="Calibri"/>
        </w:rPr>
      </w:pPr>
    </w:p>
    <w:p w:rsidR="003855FA" w:rsidRPr="003E331F" w:rsidRDefault="003855FA" w:rsidP="000E0FE8">
      <w:pPr>
        <w:pStyle w:val="Kop2"/>
        <w:numPr>
          <w:ilvl w:val="2"/>
          <w:numId w:val="43"/>
        </w:numPr>
        <w:spacing w:line="360" w:lineRule="auto"/>
        <w:rPr>
          <w:rFonts w:cs="Calibri"/>
        </w:rPr>
      </w:pPr>
      <w:bookmarkStart w:id="65" w:name="_Toc376533765"/>
      <w:r>
        <w:t>Casemix-adjustment</w:t>
      </w:r>
      <w:bookmarkEnd w:id="65"/>
    </w:p>
    <w:p w:rsidR="00B8308D" w:rsidRDefault="00B8308D" w:rsidP="00B8308D">
      <w:pPr>
        <w:spacing w:line="360" w:lineRule="auto"/>
        <w:rPr>
          <w:rFonts w:ascii="Calibri" w:hAnsi="Calibri" w:cs="Calibri"/>
        </w:rPr>
      </w:pPr>
      <w:r>
        <w:rPr>
          <w:rFonts w:ascii="Calibri" w:hAnsi="Calibri" w:cs="Calibri"/>
        </w:rPr>
        <w:t>Voorafgaand het bepalen van het discriminerend vermogen van de domeinen van de CQI SEH wordt bepaald welke variabelen van invloed zijn op de domeinscores. De variabelen leeftijd, geslacht, zelf-gerapporteerd gezondheid worden opgenomen in de multi-level analyses. Daarnaast is het effect van opleiding en geboorteland onderzocht. Hiervoor zijn de respondenten waarbij een antwoord op de variabelen ontbrak of beantwoord werd met ‘anders, namelijk</w:t>
      </w:r>
      <w:r w:rsidR="009B1828">
        <w:rPr>
          <w:rFonts w:ascii="Calibri" w:hAnsi="Calibri" w:cs="Calibri"/>
        </w:rPr>
        <w:t>.</w:t>
      </w:r>
      <w:r>
        <w:rPr>
          <w:rFonts w:ascii="Calibri" w:hAnsi="Calibri" w:cs="Calibri"/>
        </w:rPr>
        <w:t>..’ verwijderd. Voor opleiding betrof dit 527 cases (10% van de netto respons)</w:t>
      </w:r>
      <w:r w:rsidR="009B1828">
        <w:rPr>
          <w:rFonts w:ascii="Calibri" w:hAnsi="Calibri" w:cs="Calibri"/>
        </w:rPr>
        <w:t>,</w:t>
      </w:r>
      <w:r>
        <w:rPr>
          <w:rFonts w:ascii="Calibri" w:hAnsi="Calibri" w:cs="Calibri"/>
        </w:rPr>
        <w:t xml:space="preserve"> voor geboorteland betrof dit 103 cases. Onafhankelijk van het effect van deze variabelen op de patiëntenervaringen is niet wenselijk om dit deel van respondenten te verwijderen.  Geboorteland bleek geen significant effect te hebben op zes van de zeven domeinen. Opleiding</w:t>
      </w:r>
      <w:r w:rsidR="00CB623A">
        <w:rPr>
          <w:rFonts w:ascii="Calibri" w:hAnsi="Calibri" w:cs="Calibri"/>
        </w:rPr>
        <w:t>sniveau</w:t>
      </w:r>
      <w:r>
        <w:rPr>
          <w:rFonts w:ascii="Calibri" w:hAnsi="Calibri" w:cs="Calibri"/>
        </w:rPr>
        <w:t xml:space="preserve"> blijkt wel van invloed te zijn op de patiëntenervaringen (tabel 3.6), maar om bovengenoemde reden wordt deze variabele niet meegenomen bij het bepalen van het discriminerend vermogen van de CQI SEH.</w:t>
      </w:r>
    </w:p>
    <w:p w:rsidR="00B8308D" w:rsidRDefault="00B8308D" w:rsidP="00B8308D">
      <w:pPr>
        <w:spacing w:line="360" w:lineRule="auto"/>
        <w:rPr>
          <w:rFonts w:ascii="Calibri" w:hAnsi="Calibri" w:cs="Calibri"/>
        </w:rPr>
      </w:pPr>
      <w:r>
        <w:rPr>
          <w:rFonts w:ascii="Calibri" w:hAnsi="Calibri" w:cs="Calibri"/>
        </w:rPr>
        <w:t xml:space="preserve"> </w:t>
      </w:r>
    </w:p>
    <w:p w:rsidR="00B66399" w:rsidRDefault="00B66399" w:rsidP="00B8308D">
      <w:pPr>
        <w:spacing w:line="360" w:lineRule="auto"/>
        <w:rPr>
          <w:rFonts w:ascii="Calibri" w:hAnsi="Calibri" w:cs="Calibri"/>
        </w:rPr>
      </w:pPr>
    </w:p>
    <w:tbl>
      <w:tblPr>
        <w:tblW w:w="0" w:type="auto"/>
        <w:tblLook w:val="04A0" w:firstRow="1" w:lastRow="0" w:firstColumn="1" w:lastColumn="0" w:noHBand="0" w:noVBand="1"/>
      </w:tblPr>
      <w:tblGrid>
        <w:gridCol w:w="1294"/>
        <w:gridCol w:w="1508"/>
        <w:gridCol w:w="1508"/>
        <w:gridCol w:w="1508"/>
        <w:gridCol w:w="1518"/>
        <w:gridCol w:w="770"/>
        <w:gridCol w:w="385"/>
      </w:tblGrid>
      <w:tr w:rsidR="00B8308D" w:rsidRPr="00CF303F" w:rsidTr="00D03CC5">
        <w:trPr>
          <w:gridAfter w:val="1"/>
          <w:trHeight w:hRule="exact" w:val="245"/>
        </w:trPr>
        <w:tc>
          <w:tcPr>
            <w:tcW w:w="7338" w:type="dxa"/>
            <w:gridSpan w:val="6"/>
            <w:tcBorders>
              <w:bottom w:val="single" w:sz="4" w:space="0" w:color="A6A6A6"/>
            </w:tcBorders>
          </w:tcPr>
          <w:p w:rsidR="00B8308D" w:rsidRPr="00CF303F" w:rsidRDefault="00B8308D" w:rsidP="0074006F">
            <w:pPr>
              <w:pStyle w:val="Default"/>
              <w:spacing w:line="360" w:lineRule="auto"/>
              <w:rPr>
                <w:rFonts w:ascii="Calibri" w:hAnsi="Calibri" w:cs="Calibri"/>
                <w:b/>
                <w:sz w:val="22"/>
                <w:szCs w:val="22"/>
              </w:rPr>
            </w:pPr>
            <w:r w:rsidRPr="00CF303F">
              <w:rPr>
                <w:rFonts w:ascii="Calibri" w:hAnsi="Calibri" w:cs="Calibri"/>
                <w:b/>
                <w:sz w:val="22"/>
                <w:szCs w:val="22"/>
              </w:rPr>
              <w:lastRenderedPageBreak/>
              <w:t>Tabel 3.</w:t>
            </w:r>
            <w:r w:rsidR="0074006F">
              <w:rPr>
                <w:rFonts w:ascii="Calibri" w:hAnsi="Calibri" w:cs="Calibri"/>
                <w:b/>
                <w:sz w:val="22"/>
                <w:szCs w:val="22"/>
              </w:rPr>
              <w:t>7</w:t>
            </w:r>
            <w:r w:rsidRPr="00CF303F">
              <w:rPr>
                <w:rFonts w:ascii="Calibri" w:hAnsi="Calibri" w:cs="Calibri"/>
                <w:b/>
                <w:sz w:val="22"/>
                <w:szCs w:val="22"/>
              </w:rPr>
              <w:t xml:space="preserve"> </w:t>
            </w:r>
            <w:r w:rsidR="00801CE7" w:rsidRPr="00CF303F">
              <w:rPr>
                <w:rFonts w:ascii="Calibri" w:hAnsi="Calibri" w:cs="Calibri"/>
                <w:b/>
                <w:sz w:val="22"/>
                <w:szCs w:val="22"/>
              </w:rPr>
              <w:t xml:space="preserve">Casemix </w:t>
            </w:r>
            <w:r w:rsidRPr="00CF303F">
              <w:rPr>
                <w:rFonts w:ascii="Calibri" w:hAnsi="Calibri" w:cs="Calibri"/>
                <w:b/>
                <w:sz w:val="22"/>
                <w:szCs w:val="22"/>
              </w:rPr>
              <w:t>adjustment</w:t>
            </w:r>
          </w:p>
        </w:tc>
      </w:tr>
      <w:tr w:rsidR="0011426C" w:rsidRPr="00CF303F" w:rsidTr="00D03CC5">
        <w:trPr>
          <w:gridAfter w:val="1"/>
          <w:trHeight w:hRule="exact" w:val="27"/>
        </w:trPr>
        <w:tc>
          <w:tcPr>
            <w:tcW w:w="7338" w:type="dxa"/>
            <w:gridSpan w:val="6"/>
            <w:tcBorders>
              <w:top w:val="single" w:sz="4" w:space="0" w:color="A6A6A6"/>
              <w:bottom w:val="single" w:sz="4" w:space="0" w:color="A6A6A6"/>
            </w:tcBorders>
          </w:tcPr>
          <w:p w:rsidR="0011426C" w:rsidRPr="00CF303F" w:rsidRDefault="0011426C" w:rsidP="00801CE7">
            <w:pPr>
              <w:pStyle w:val="Default"/>
              <w:spacing w:line="360" w:lineRule="auto"/>
              <w:rPr>
                <w:rFonts w:ascii="Calibri" w:hAnsi="Calibri" w:cs="Calibri"/>
                <w:b/>
                <w:sz w:val="22"/>
                <w:szCs w:val="22"/>
              </w:rPr>
            </w:pPr>
          </w:p>
        </w:tc>
      </w:tr>
      <w:tr w:rsidR="0011426C" w:rsidRPr="00CF303F" w:rsidTr="00D03CC5">
        <w:trPr>
          <w:gridAfter w:val="1"/>
          <w:trHeight w:hRule="exact" w:val="12"/>
        </w:trPr>
        <w:tc>
          <w:tcPr>
            <w:tcW w:w="7338" w:type="dxa"/>
            <w:gridSpan w:val="6"/>
            <w:tcBorders>
              <w:top w:val="single" w:sz="4" w:space="0" w:color="A6A6A6"/>
            </w:tcBorders>
          </w:tcPr>
          <w:p w:rsidR="0011426C" w:rsidRPr="00CF303F" w:rsidRDefault="0011426C" w:rsidP="00801CE7">
            <w:pPr>
              <w:pStyle w:val="Default"/>
              <w:spacing w:line="360" w:lineRule="auto"/>
              <w:rPr>
                <w:rFonts w:ascii="Calibri" w:hAnsi="Calibri" w:cs="Calibri"/>
                <w:b/>
                <w:sz w:val="22"/>
                <w:szCs w:val="22"/>
              </w:rPr>
            </w:pPr>
          </w:p>
        </w:tc>
      </w:tr>
      <w:tr w:rsidR="00B8308D" w:rsidRPr="00CF303F" w:rsidTr="0011426C">
        <w:trPr>
          <w:trHeight w:hRule="exact" w:val="588"/>
        </w:trPr>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b/>
                <w:sz w:val="22"/>
                <w:szCs w:val="22"/>
              </w:rPr>
              <w:t>Domein</w:t>
            </w:r>
          </w:p>
        </w:tc>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Gezond-</w:t>
            </w:r>
          </w:p>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heid</w:t>
            </w:r>
          </w:p>
        </w:tc>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Leeftijd</w:t>
            </w:r>
          </w:p>
        </w:tc>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Geslacht</w:t>
            </w:r>
          </w:p>
        </w:tc>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Opleiding</w:t>
            </w:r>
          </w:p>
        </w:tc>
        <w:tc>
          <w:tcPr>
            <w:tcW w:w="0" w:type="auto"/>
            <w:gridSpan w:val="2"/>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Geboorte-</w:t>
            </w:r>
          </w:p>
          <w:p w:rsidR="00B8308D" w:rsidRPr="00CF303F" w:rsidRDefault="008F240B" w:rsidP="00801CE7">
            <w:pPr>
              <w:pStyle w:val="Default"/>
              <w:rPr>
                <w:rFonts w:ascii="Calibri" w:hAnsi="Calibri" w:cs="Calibri"/>
                <w:b/>
                <w:sz w:val="22"/>
                <w:szCs w:val="22"/>
              </w:rPr>
            </w:pPr>
            <w:r w:rsidRPr="00CF303F">
              <w:rPr>
                <w:rFonts w:ascii="Calibri" w:hAnsi="Calibri" w:cs="Calibri"/>
                <w:b/>
                <w:sz w:val="22"/>
                <w:szCs w:val="22"/>
              </w:rPr>
              <w:t>L</w:t>
            </w:r>
            <w:r w:rsidR="00B8308D" w:rsidRPr="00CF303F">
              <w:rPr>
                <w:rFonts w:ascii="Calibri" w:hAnsi="Calibri" w:cs="Calibri"/>
                <w:b/>
                <w:sz w:val="22"/>
                <w:szCs w:val="22"/>
              </w:rPr>
              <w:t>and</w:t>
            </w:r>
          </w:p>
        </w:tc>
      </w:tr>
      <w:tr w:rsidR="00B8308D" w:rsidRPr="00CF303F" w:rsidTr="00D03CC5">
        <w:trPr>
          <w:trHeight w:hRule="exact" w:val="279"/>
        </w:trPr>
        <w:tc>
          <w:tcPr>
            <w:tcW w:w="0" w:type="auto"/>
            <w:tcBorders>
              <w:bottom w:val="single" w:sz="4" w:space="0" w:color="A6A6A6"/>
            </w:tcBorders>
          </w:tcPr>
          <w:p w:rsidR="00B8308D" w:rsidRPr="00CF303F" w:rsidRDefault="00B8308D" w:rsidP="00801CE7">
            <w:pPr>
              <w:pStyle w:val="Default"/>
              <w:spacing w:line="360" w:lineRule="auto"/>
              <w:rPr>
                <w:rFonts w:ascii="Calibri" w:hAnsi="Calibri" w:cs="Calibri"/>
                <w:b/>
                <w:sz w:val="22"/>
                <w:szCs w:val="22"/>
              </w:rPr>
            </w:pPr>
          </w:p>
        </w:tc>
        <w:tc>
          <w:tcPr>
            <w:tcW w:w="0" w:type="auto"/>
            <w:tcBorders>
              <w:bottom w:val="single" w:sz="4" w:space="0" w:color="A6A6A6"/>
            </w:tcBorders>
          </w:tcPr>
          <w:p w:rsidR="00B8308D" w:rsidRPr="00CF303F" w:rsidRDefault="00B8308D" w:rsidP="00801CE7">
            <w:pPr>
              <w:pStyle w:val="Default"/>
              <w:spacing w:line="360" w:lineRule="auto"/>
              <w:rPr>
                <w:rFonts w:ascii="Calibri" w:hAnsi="Calibri" w:cs="Calibri"/>
                <w:b/>
                <w:sz w:val="22"/>
                <w:szCs w:val="22"/>
              </w:rPr>
            </w:pPr>
            <w:r w:rsidRPr="00CF303F">
              <w:rPr>
                <w:rFonts w:ascii="Calibri" w:hAnsi="Calibri" w:cs="Calibri"/>
                <w:b/>
                <w:sz w:val="22"/>
                <w:szCs w:val="22"/>
              </w:rPr>
              <w:t>p-waarde</w:t>
            </w:r>
          </w:p>
        </w:tc>
        <w:tc>
          <w:tcPr>
            <w:tcW w:w="0" w:type="auto"/>
            <w:tcBorders>
              <w:bottom w:val="single" w:sz="4" w:space="0" w:color="A6A6A6"/>
            </w:tcBorders>
          </w:tcPr>
          <w:p w:rsidR="00B8308D" w:rsidRPr="00CF303F" w:rsidRDefault="00B8308D" w:rsidP="00801CE7">
            <w:pPr>
              <w:pStyle w:val="Default"/>
              <w:spacing w:line="360" w:lineRule="auto"/>
              <w:rPr>
                <w:rFonts w:ascii="Calibri" w:hAnsi="Calibri" w:cs="Calibri"/>
                <w:b/>
                <w:sz w:val="22"/>
                <w:szCs w:val="22"/>
              </w:rPr>
            </w:pPr>
            <w:r w:rsidRPr="00CF303F">
              <w:rPr>
                <w:rFonts w:ascii="Calibri" w:hAnsi="Calibri" w:cs="Calibri"/>
                <w:b/>
                <w:sz w:val="22"/>
                <w:szCs w:val="22"/>
              </w:rPr>
              <w:t>p-waarde</w:t>
            </w:r>
          </w:p>
        </w:tc>
        <w:tc>
          <w:tcPr>
            <w:tcW w:w="0" w:type="auto"/>
            <w:tcBorders>
              <w:bottom w:val="single" w:sz="4" w:space="0" w:color="A6A6A6"/>
            </w:tcBorders>
          </w:tcPr>
          <w:p w:rsidR="00B8308D" w:rsidRPr="00CF303F" w:rsidRDefault="00B8308D" w:rsidP="00801CE7">
            <w:pPr>
              <w:pStyle w:val="Default"/>
              <w:spacing w:line="360" w:lineRule="auto"/>
              <w:rPr>
                <w:rFonts w:ascii="Calibri" w:hAnsi="Calibri" w:cs="Calibri"/>
                <w:b/>
                <w:sz w:val="22"/>
                <w:szCs w:val="22"/>
              </w:rPr>
            </w:pPr>
            <w:r w:rsidRPr="00CF303F">
              <w:rPr>
                <w:rFonts w:ascii="Calibri" w:hAnsi="Calibri" w:cs="Calibri"/>
                <w:b/>
                <w:sz w:val="22"/>
                <w:szCs w:val="22"/>
              </w:rPr>
              <w:t>p-waarde</w:t>
            </w:r>
          </w:p>
        </w:tc>
        <w:tc>
          <w:tcPr>
            <w:tcW w:w="0" w:type="auto"/>
            <w:tcBorders>
              <w:bottom w:val="single" w:sz="4" w:space="0" w:color="A6A6A6"/>
            </w:tcBorders>
          </w:tcPr>
          <w:p w:rsidR="00B8308D" w:rsidRPr="00CF303F" w:rsidRDefault="00B8308D" w:rsidP="00801CE7">
            <w:pPr>
              <w:pStyle w:val="Default"/>
              <w:spacing w:line="360" w:lineRule="auto"/>
              <w:rPr>
                <w:rFonts w:ascii="Calibri" w:hAnsi="Calibri" w:cs="Calibri"/>
                <w:b/>
                <w:sz w:val="22"/>
                <w:szCs w:val="22"/>
              </w:rPr>
            </w:pPr>
            <w:r w:rsidRPr="00CF303F">
              <w:rPr>
                <w:rFonts w:ascii="Calibri" w:hAnsi="Calibri" w:cs="Calibri"/>
                <w:b/>
                <w:sz w:val="22"/>
                <w:szCs w:val="22"/>
              </w:rPr>
              <w:t>p-waarde</w:t>
            </w:r>
          </w:p>
        </w:tc>
        <w:tc>
          <w:tcPr>
            <w:tcW w:w="0" w:type="auto"/>
            <w:gridSpan w:val="2"/>
            <w:tcBorders>
              <w:bottom w:val="single" w:sz="4" w:space="0" w:color="A6A6A6"/>
            </w:tcBorders>
          </w:tcPr>
          <w:p w:rsidR="00B8308D" w:rsidRPr="00CF303F" w:rsidRDefault="00B8308D" w:rsidP="00801CE7">
            <w:pPr>
              <w:pStyle w:val="Default"/>
              <w:spacing w:line="360" w:lineRule="auto"/>
              <w:rPr>
                <w:rFonts w:ascii="Calibri" w:hAnsi="Calibri" w:cs="Calibri"/>
                <w:b/>
                <w:sz w:val="22"/>
                <w:szCs w:val="22"/>
              </w:rPr>
            </w:pPr>
            <w:r w:rsidRPr="00CF303F">
              <w:rPr>
                <w:rFonts w:ascii="Calibri" w:hAnsi="Calibri" w:cs="Calibri"/>
                <w:b/>
                <w:sz w:val="22"/>
                <w:szCs w:val="22"/>
              </w:rPr>
              <w:t>p-waarde</w:t>
            </w:r>
          </w:p>
        </w:tc>
      </w:tr>
      <w:tr w:rsidR="00B8308D" w:rsidRPr="00CF303F" w:rsidTr="00D03CC5">
        <w:trPr>
          <w:trHeight w:hRule="exact" w:val="283"/>
        </w:trPr>
        <w:tc>
          <w:tcPr>
            <w:tcW w:w="0" w:type="auto"/>
            <w:tcBorders>
              <w:top w:val="single" w:sz="4" w:space="0" w:color="A6A6A6"/>
            </w:tcBorders>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1</w:t>
            </w:r>
          </w:p>
        </w:tc>
        <w:tc>
          <w:tcPr>
            <w:tcW w:w="0" w:type="auto"/>
            <w:tcBorders>
              <w:top w:val="single" w:sz="4" w:space="0" w:color="A6A6A6"/>
            </w:tcBorders>
          </w:tcPr>
          <w:p w:rsidR="00B8308D" w:rsidRPr="00CF303F" w:rsidRDefault="00B8308D" w:rsidP="00801CE7">
            <w:pPr>
              <w:pStyle w:val="Default"/>
              <w:rPr>
                <w:rFonts w:ascii="Calibri" w:hAnsi="Calibri" w:cs="Calibri"/>
                <w:sz w:val="22"/>
                <w:szCs w:val="22"/>
              </w:rPr>
            </w:pPr>
            <w:r w:rsidRPr="00CF303F">
              <w:rPr>
                <w:rFonts w:ascii="Calibri" w:hAnsi="Calibri" w:cs="Calibri"/>
                <w:sz w:val="22"/>
                <w:szCs w:val="22"/>
              </w:rPr>
              <w:t>0,002</w:t>
            </w:r>
          </w:p>
        </w:tc>
        <w:tc>
          <w:tcPr>
            <w:tcW w:w="0" w:type="auto"/>
            <w:tcBorders>
              <w:top w:val="single" w:sz="4" w:space="0" w:color="A6A6A6"/>
            </w:tcBorders>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Borders>
              <w:top w:val="single" w:sz="4" w:space="0" w:color="A6A6A6"/>
            </w:tcBorders>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Borders>
              <w:top w:val="single" w:sz="4" w:space="0" w:color="A6A6A6"/>
            </w:tcBorders>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0,018</w:t>
            </w:r>
          </w:p>
        </w:tc>
        <w:tc>
          <w:tcPr>
            <w:tcW w:w="0" w:type="auto"/>
            <w:gridSpan w:val="2"/>
            <w:tcBorders>
              <w:top w:val="single" w:sz="4" w:space="0" w:color="A6A6A6"/>
            </w:tcBorders>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0,174</w:t>
            </w:r>
          </w:p>
        </w:tc>
      </w:tr>
      <w:tr w:rsidR="00B8308D" w:rsidRPr="00CF303F" w:rsidTr="0011426C">
        <w:trPr>
          <w:trHeight w:hRule="exact" w:val="283"/>
        </w:trPr>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2</w:t>
            </w:r>
          </w:p>
        </w:tc>
        <w:tc>
          <w:tcPr>
            <w:tcW w:w="0" w:type="auto"/>
          </w:tcPr>
          <w:p w:rsidR="00B8308D" w:rsidRPr="00CF303F" w:rsidRDefault="00B8308D" w:rsidP="00801CE7">
            <w:pPr>
              <w:pStyle w:val="Default"/>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0,010</w:t>
            </w:r>
          </w:p>
        </w:tc>
        <w:tc>
          <w:tcPr>
            <w:tcW w:w="0" w:type="auto"/>
            <w:gridSpan w:val="2"/>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0,172</w:t>
            </w:r>
          </w:p>
        </w:tc>
      </w:tr>
      <w:tr w:rsidR="00B8308D" w:rsidRPr="00CF303F" w:rsidTr="0011426C">
        <w:trPr>
          <w:trHeight w:hRule="exact" w:val="284"/>
        </w:trPr>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3</w:t>
            </w:r>
          </w:p>
        </w:tc>
        <w:tc>
          <w:tcPr>
            <w:tcW w:w="0" w:type="auto"/>
          </w:tcPr>
          <w:p w:rsidR="00B8308D" w:rsidRPr="00CF303F" w:rsidRDefault="00B8308D" w:rsidP="00801CE7">
            <w:pPr>
              <w:pStyle w:val="Default"/>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0,015</w:t>
            </w:r>
          </w:p>
        </w:tc>
        <w:tc>
          <w:tcPr>
            <w:tcW w:w="0" w:type="auto"/>
            <w:gridSpan w:val="2"/>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0,042</w:t>
            </w:r>
          </w:p>
        </w:tc>
      </w:tr>
      <w:tr w:rsidR="00B8308D" w:rsidRPr="00CF303F" w:rsidTr="0011426C">
        <w:trPr>
          <w:trHeight w:hRule="exact" w:val="284"/>
        </w:trPr>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4</w:t>
            </w:r>
          </w:p>
        </w:tc>
        <w:tc>
          <w:tcPr>
            <w:tcW w:w="0" w:type="auto"/>
          </w:tcPr>
          <w:p w:rsidR="00B8308D" w:rsidRPr="00CF303F" w:rsidRDefault="00B8308D" w:rsidP="00801CE7">
            <w:pPr>
              <w:pStyle w:val="Default"/>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0,001</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gridSpan w:val="2"/>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0,122</w:t>
            </w:r>
          </w:p>
        </w:tc>
      </w:tr>
      <w:tr w:rsidR="00B8308D" w:rsidRPr="00CF303F" w:rsidTr="0011426C">
        <w:trPr>
          <w:trHeight w:hRule="exact" w:val="284"/>
        </w:trPr>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5</w:t>
            </w:r>
          </w:p>
        </w:tc>
        <w:tc>
          <w:tcPr>
            <w:tcW w:w="0" w:type="auto"/>
          </w:tcPr>
          <w:p w:rsidR="00B8308D" w:rsidRPr="00CF303F" w:rsidRDefault="00B8308D" w:rsidP="00801CE7">
            <w:pPr>
              <w:pStyle w:val="Default"/>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0,002</w:t>
            </w:r>
          </w:p>
        </w:tc>
        <w:tc>
          <w:tcPr>
            <w:tcW w:w="0" w:type="auto"/>
            <w:gridSpan w:val="2"/>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0,106</w:t>
            </w:r>
          </w:p>
        </w:tc>
      </w:tr>
      <w:tr w:rsidR="00B8308D" w:rsidRPr="00CF303F" w:rsidTr="0011426C">
        <w:trPr>
          <w:trHeight w:hRule="exact" w:val="284"/>
        </w:trPr>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6</w:t>
            </w:r>
          </w:p>
        </w:tc>
        <w:tc>
          <w:tcPr>
            <w:tcW w:w="0" w:type="auto"/>
          </w:tcPr>
          <w:p w:rsidR="00B8308D" w:rsidRPr="00CF303F" w:rsidRDefault="00B8308D" w:rsidP="00801CE7">
            <w:pPr>
              <w:pStyle w:val="Default"/>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gridSpan w:val="2"/>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0,001</w:t>
            </w:r>
          </w:p>
        </w:tc>
      </w:tr>
      <w:tr w:rsidR="00B8308D" w:rsidRPr="00CF303F" w:rsidTr="0011426C">
        <w:trPr>
          <w:trHeight w:hRule="exact" w:val="284"/>
        </w:trPr>
        <w:tc>
          <w:tcPr>
            <w:tcW w:w="0" w:type="auto"/>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7</w:t>
            </w:r>
          </w:p>
        </w:tc>
        <w:tc>
          <w:tcPr>
            <w:tcW w:w="0" w:type="auto"/>
          </w:tcPr>
          <w:p w:rsidR="00B8308D" w:rsidRPr="00CF303F" w:rsidRDefault="00B8308D" w:rsidP="00801CE7">
            <w:pPr>
              <w:pStyle w:val="Default"/>
              <w:rPr>
                <w:rFonts w:ascii="Calibri" w:hAnsi="Calibri" w:cs="Calibri"/>
                <w:sz w:val="22"/>
                <w:szCs w:val="22"/>
              </w:rPr>
            </w:pPr>
            <w:r w:rsidRPr="00CF303F">
              <w:rPr>
                <w:rFonts w:ascii="Calibri" w:hAnsi="Calibri" w:cs="Calibri"/>
                <w:sz w:val="22"/>
                <w:szCs w:val="22"/>
              </w:rPr>
              <w:t>0,000</w:t>
            </w:r>
          </w:p>
        </w:tc>
        <w:tc>
          <w:tcPr>
            <w:tcW w:w="0" w:type="auto"/>
          </w:tcPr>
          <w:p w:rsidR="00B8308D" w:rsidRPr="00CF303F" w:rsidRDefault="00B8308D" w:rsidP="006A1913">
            <w:pPr>
              <w:pStyle w:val="Default"/>
              <w:spacing w:line="360" w:lineRule="auto"/>
              <w:rPr>
                <w:rFonts w:ascii="Calibri" w:hAnsi="Calibri" w:cs="Calibri"/>
                <w:sz w:val="22"/>
                <w:szCs w:val="22"/>
              </w:rPr>
            </w:pPr>
            <w:r w:rsidRPr="00CF303F">
              <w:rPr>
                <w:rFonts w:ascii="Calibri" w:hAnsi="Calibri" w:cs="Calibri"/>
                <w:sz w:val="22"/>
                <w:szCs w:val="22"/>
              </w:rPr>
              <w:t>0,0</w:t>
            </w:r>
            <w:r w:rsidR="00B00E2D" w:rsidRPr="00CF303F">
              <w:rPr>
                <w:rFonts w:ascii="Calibri" w:hAnsi="Calibri" w:cs="Calibri"/>
                <w:sz w:val="22"/>
                <w:szCs w:val="22"/>
              </w:rPr>
              <w:t>00</w:t>
            </w:r>
          </w:p>
        </w:tc>
        <w:tc>
          <w:tcPr>
            <w:tcW w:w="0" w:type="auto"/>
          </w:tcPr>
          <w:p w:rsidR="00B8308D" w:rsidRPr="00CF303F" w:rsidRDefault="00B8308D" w:rsidP="00B00E2D">
            <w:pPr>
              <w:pStyle w:val="Default"/>
              <w:spacing w:line="360" w:lineRule="auto"/>
              <w:rPr>
                <w:rFonts w:ascii="Calibri" w:hAnsi="Calibri" w:cs="Calibri"/>
                <w:sz w:val="22"/>
                <w:szCs w:val="22"/>
              </w:rPr>
            </w:pPr>
            <w:r w:rsidRPr="00CF303F">
              <w:rPr>
                <w:rFonts w:ascii="Calibri" w:hAnsi="Calibri" w:cs="Calibri"/>
                <w:sz w:val="22"/>
                <w:szCs w:val="22"/>
              </w:rPr>
              <w:t>0,0</w:t>
            </w:r>
            <w:r w:rsidR="00B00E2D" w:rsidRPr="00CF303F">
              <w:rPr>
                <w:rFonts w:ascii="Calibri" w:hAnsi="Calibri" w:cs="Calibri"/>
                <w:sz w:val="22"/>
                <w:szCs w:val="22"/>
              </w:rPr>
              <w:t>18</w:t>
            </w:r>
          </w:p>
        </w:tc>
        <w:tc>
          <w:tcPr>
            <w:tcW w:w="0" w:type="auto"/>
          </w:tcPr>
          <w:p w:rsidR="00B8308D" w:rsidRPr="00CF303F" w:rsidRDefault="00B8308D" w:rsidP="00B00E2D">
            <w:pPr>
              <w:pStyle w:val="Default"/>
              <w:spacing w:line="360" w:lineRule="auto"/>
              <w:rPr>
                <w:rFonts w:ascii="Calibri" w:hAnsi="Calibri" w:cs="Calibri"/>
                <w:sz w:val="22"/>
                <w:szCs w:val="22"/>
              </w:rPr>
            </w:pPr>
            <w:r w:rsidRPr="00CF303F">
              <w:rPr>
                <w:rFonts w:ascii="Calibri" w:hAnsi="Calibri" w:cs="Calibri"/>
                <w:sz w:val="22"/>
                <w:szCs w:val="22"/>
              </w:rPr>
              <w:t>0,0</w:t>
            </w:r>
            <w:r w:rsidR="00B00E2D" w:rsidRPr="00CF303F">
              <w:rPr>
                <w:rFonts w:ascii="Calibri" w:hAnsi="Calibri" w:cs="Calibri"/>
                <w:sz w:val="22"/>
                <w:szCs w:val="22"/>
              </w:rPr>
              <w:t>55</w:t>
            </w:r>
          </w:p>
        </w:tc>
        <w:tc>
          <w:tcPr>
            <w:tcW w:w="0" w:type="auto"/>
            <w:gridSpan w:val="2"/>
          </w:tcPr>
          <w:p w:rsidR="00B8308D" w:rsidRPr="00CF303F" w:rsidRDefault="00B8308D" w:rsidP="00B00E2D">
            <w:pPr>
              <w:pStyle w:val="Default"/>
              <w:spacing w:line="360" w:lineRule="auto"/>
              <w:rPr>
                <w:rFonts w:ascii="Calibri" w:hAnsi="Calibri" w:cs="Calibri"/>
                <w:sz w:val="22"/>
                <w:szCs w:val="22"/>
              </w:rPr>
            </w:pPr>
            <w:r w:rsidRPr="00CF303F">
              <w:rPr>
                <w:rFonts w:ascii="Calibri" w:hAnsi="Calibri" w:cs="Calibri"/>
                <w:sz w:val="22"/>
                <w:szCs w:val="22"/>
              </w:rPr>
              <w:t>0,</w:t>
            </w:r>
            <w:r w:rsidR="00B00E2D" w:rsidRPr="00CF303F">
              <w:rPr>
                <w:rFonts w:ascii="Calibri" w:hAnsi="Calibri" w:cs="Calibri"/>
                <w:sz w:val="22"/>
                <w:szCs w:val="22"/>
              </w:rPr>
              <w:t>656</w:t>
            </w:r>
          </w:p>
        </w:tc>
      </w:tr>
      <w:tr w:rsidR="006A1913" w:rsidRPr="00CF303F" w:rsidTr="0011426C">
        <w:trPr>
          <w:trHeight w:hRule="exact" w:val="284"/>
        </w:trPr>
        <w:tc>
          <w:tcPr>
            <w:tcW w:w="0" w:type="auto"/>
          </w:tcPr>
          <w:p w:rsidR="006A1913" w:rsidRPr="00CF303F" w:rsidRDefault="006A1913" w:rsidP="00801CE7">
            <w:pPr>
              <w:pStyle w:val="Default"/>
              <w:rPr>
                <w:rFonts w:ascii="Calibri" w:hAnsi="Calibri" w:cs="Calibri"/>
                <w:b/>
                <w:sz w:val="22"/>
                <w:szCs w:val="22"/>
              </w:rPr>
            </w:pPr>
            <w:r w:rsidRPr="00CF303F">
              <w:rPr>
                <w:rFonts w:ascii="Calibri" w:hAnsi="Calibri" w:cs="Calibri"/>
                <w:b/>
                <w:sz w:val="22"/>
                <w:szCs w:val="22"/>
              </w:rPr>
              <w:t>7.2</w:t>
            </w:r>
          </w:p>
        </w:tc>
        <w:tc>
          <w:tcPr>
            <w:tcW w:w="0" w:type="auto"/>
          </w:tcPr>
          <w:p w:rsidR="006A1913" w:rsidRPr="00CF303F" w:rsidRDefault="006A1913" w:rsidP="00801CE7">
            <w:pPr>
              <w:pStyle w:val="Default"/>
              <w:rPr>
                <w:rFonts w:ascii="Calibri" w:hAnsi="Calibri" w:cs="Calibri"/>
                <w:sz w:val="22"/>
                <w:szCs w:val="22"/>
              </w:rPr>
            </w:pPr>
            <w:r w:rsidRPr="00CF303F">
              <w:rPr>
                <w:rFonts w:ascii="Calibri" w:hAnsi="Calibri" w:cs="Calibri"/>
                <w:sz w:val="22"/>
                <w:szCs w:val="22"/>
              </w:rPr>
              <w:t>0,000</w:t>
            </w:r>
          </w:p>
        </w:tc>
        <w:tc>
          <w:tcPr>
            <w:tcW w:w="0" w:type="auto"/>
          </w:tcPr>
          <w:p w:rsidR="006A1913" w:rsidRPr="00CF303F" w:rsidRDefault="006A1913"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6A1913" w:rsidRPr="00CF303F" w:rsidRDefault="006A1913"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Pr>
          <w:p w:rsidR="006A1913" w:rsidRPr="00CF303F" w:rsidRDefault="006A1913" w:rsidP="00801CE7">
            <w:pPr>
              <w:pStyle w:val="Default"/>
              <w:spacing w:line="360" w:lineRule="auto"/>
              <w:rPr>
                <w:rFonts w:ascii="Calibri" w:hAnsi="Calibri" w:cs="Calibri"/>
                <w:sz w:val="22"/>
                <w:szCs w:val="22"/>
              </w:rPr>
            </w:pPr>
            <w:r w:rsidRPr="00CF303F">
              <w:rPr>
                <w:rFonts w:ascii="Calibri" w:hAnsi="Calibri" w:cs="Calibri"/>
                <w:sz w:val="22"/>
                <w:szCs w:val="22"/>
              </w:rPr>
              <w:t>0,001</w:t>
            </w:r>
          </w:p>
        </w:tc>
        <w:tc>
          <w:tcPr>
            <w:tcW w:w="0" w:type="auto"/>
            <w:gridSpan w:val="2"/>
          </w:tcPr>
          <w:p w:rsidR="006A1913" w:rsidRPr="00CF303F" w:rsidRDefault="006A1913" w:rsidP="00801CE7">
            <w:pPr>
              <w:pStyle w:val="Default"/>
              <w:spacing w:line="360" w:lineRule="auto"/>
              <w:rPr>
                <w:rFonts w:ascii="Calibri" w:hAnsi="Calibri" w:cs="Calibri"/>
                <w:sz w:val="22"/>
                <w:szCs w:val="22"/>
              </w:rPr>
            </w:pPr>
            <w:r w:rsidRPr="00CF303F">
              <w:rPr>
                <w:rFonts w:ascii="Calibri" w:hAnsi="Calibri" w:cs="Calibri"/>
                <w:sz w:val="22"/>
                <w:szCs w:val="22"/>
              </w:rPr>
              <w:t>0,097</w:t>
            </w:r>
          </w:p>
        </w:tc>
      </w:tr>
      <w:tr w:rsidR="00B8308D" w:rsidRPr="00CF303F" w:rsidTr="00D03CC5">
        <w:trPr>
          <w:trHeight w:hRule="exact" w:val="284"/>
        </w:trPr>
        <w:tc>
          <w:tcPr>
            <w:tcW w:w="0" w:type="auto"/>
            <w:tcBorders>
              <w:bottom w:val="single" w:sz="4" w:space="0" w:color="A6A6A6"/>
            </w:tcBorders>
          </w:tcPr>
          <w:p w:rsidR="00B8308D" w:rsidRPr="00CF303F" w:rsidRDefault="00B8308D" w:rsidP="00801CE7">
            <w:pPr>
              <w:pStyle w:val="Default"/>
              <w:rPr>
                <w:rFonts w:ascii="Calibri" w:hAnsi="Calibri" w:cs="Calibri"/>
                <w:b/>
                <w:sz w:val="22"/>
                <w:szCs w:val="22"/>
              </w:rPr>
            </w:pPr>
            <w:r w:rsidRPr="00CF303F">
              <w:rPr>
                <w:rFonts w:ascii="Calibri" w:hAnsi="Calibri" w:cs="Calibri"/>
                <w:b/>
                <w:sz w:val="22"/>
                <w:szCs w:val="22"/>
              </w:rPr>
              <w:t>Cijfer*</w:t>
            </w:r>
          </w:p>
        </w:tc>
        <w:tc>
          <w:tcPr>
            <w:tcW w:w="0" w:type="auto"/>
            <w:tcBorders>
              <w:bottom w:val="single" w:sz="4" w:space="0" w:color="A6A6A6"/>
            </w:tcBorders>
          </w:tcPr>
          <w:p w:rsidR="00B8308D" w:rsidRPr="00CF303F" w:rsidRDefault="00B8308D" w:rsidP="00801CE7">
            <w:pPr>
              <w:pStyle w:val="Default"/>
              <w:rPr>
                <w:rFonts w:ascii="Calibri" w:hAnsi="Calibri" w:cs="Calibri"/>
                <w:sz w:val="22"/>
                <w:szCs w:val="22"/>
              </w:rPr>
            </w:pPr>
            <w:r w:rsidRPr="00CF303F">
              <w:rPr>
                <w:rFonts w:ascii="Calibri" w:hAnsi="Calibri" w:cs="Calibri"/>
                <w:sz w:val="22"/>
                <w:szCs w:val="22"/>
              </w:rPr>
              <w:t>0,000</w:t>
            </w:r>
          </w:p>
        </w:tc>
        <w:tc>
          <w:tcPr>
            <w:tcW w:w="0" w:type="auto"/>
            <w:tcBorders>
              <w:bottom w:val="single" w:sz="4" w:space="0" w:color="A6A6A6"/>
            </w:tcBorders>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Borders>
              <w:bottom w:val="single" w:sz="4" w:space="0" w:color="A6A6A6"/>
            </w:tcBorders>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0,000</w:t>
            </w:r>
          </w:p>
        </w:tc>
        <w:tc>
          <w:tcPr>
            <w:tcW w:w="0" w:type="auto"/>
            <w:tcBorders>
              <w:bottom w:val="single" w:sz="4" w:space="0" w:color="A6A6A6"/>
            </w:tcBorders>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0,001</w:t>
            </w:r>
          </w:p>
        </w:tc>
        <w:tc>
          <w:tcPr>
            <w:tcW w:w="0" w:type="auto"/>
            <w:gridSpan w:val="2"/>
            <w:tcBorders>
              <w:bottom w:val="single" w:sz="4" w:space="0" w:color="A6A6A6"/>
            </w:tcBorders>
          </w:tcPr>
          <w:p w:rsidR="00B8308D" w:rsidRPr="00CF303F" w:rsidRDefault="00B8308D" w:rsidP="00801CE7">
            <w:pPr>
              <w:pStyle w:val="Default"/>
              <w:spacing w:line="360" w:lineRule="auto"/>
              <w:rPr>
                <w:rFonts w:ascii="Calibri" w:hAnsi="Calibri" w:cs="Calibri"/>
                <w:sz w:val="22"/>
                <w:szCs w:val="22"/>
              </w:rPr>
            </w:pPr>
            <w:r w:rsidRPr="00CF303F">
              <w:rPr>
                <w:rFonts w:ascii="Calibri" w:hAnsi="Calibri" w:cs="Calibri"/>
                <w:sz w:val="22"/>
                <w:szCs w:val="22"/>
              </w:rPr>
              <w:t>0,256</w:t>
            </w:r>
          </w:p>
        </w:tc>
      </w:tr>
    </w:tbl>
    <w:p w:rsidR="00843556" w:rsidRDefault="00843181" w:rsidP="00843181">
      <w:pPr>
        <w:spacing w:line="360" w:lineRule="auto"/>
        <w:rPr>
          <w:rFonts w:ascii="Calibri" w:hAnsi="Calibri" w:cs="Calibri"/>
        </w:rPr>
      </w:pPr>
      <w:r w:rsidRPr="00843181">
        <w:rPr>
          <w:rFonts w:ascii="Calibri" w:hAnsi="Calibri" w:cs="Calibri"/>
        </w:rPr>
        <w:t>*</w:t>
      </w:r>
      <w:r>
        <w:rPr>
          <w:rFonts w:ascii="Calibri" w:hAnsi="Calibri" w:cs="Calibri"/>
        </w:rPr>
        <w:t xml:space="preserve"> Algemeen waarderingscijfer</w:t>
      </w:r>
    </w:p>
    <w:p w:rsidR="0011426C" w:rsidRDefault="0011426C" w:rsidP="00843181">
      <w:pPr>
        <w:spacing w:line="360" w:lineRule="auto"/>
        <w:rPr>
          <w:rFonts w:ascii="Calibri" w:hAnsi="Calibri" w:cs="Calibri"/>
        </w:rPr>
      </w:pPr>
    </w:p>
    <w:p w:rsidR="00B00E2D" w:rsidRDefault="00B00E2D" w:rsidP="00843181">
      <w:pPr>
        <w:spacing w:line="360" w:lineRule="auto"/>
        <w:rPr>
          <w:rFonts w:ascii="Calibri" w:hAnsi="Calibri" w:cs="Calibri"/>
        </w:rPr>
      </w:pPr>
      <w:r>
        <w:rPr>
          <w:rFonts w:ascii="Calibri" w:hAnsi="Calibri" w:cs="Calibri"/>
        </w:rPr>
        <w:t>Casemix adjustment zonder de variabele geboorteland leidt tot kleine verschillen in p-waarden voor de variabele opleiding. Opleiding is niet langer significant in het model behorende bij het zevende domein</w:t>
      </w:r>
      <w:r w:rsidR="00CB623A">
        <w:rPr>
          <w:rFonts w:ascii="Calibri" w:hAnsi="Calibri" w:cs="Calibri"/>
        </w:rPr>
        <w:t xml:space="preserve"> (tabel 3.</w:t>
      </w:r>
      <w:r w:rsidR="0074006F">
        <w:rPr>
          <w:rFonts w:ascii="Calibri" w:hAnsi="Calibri" w:cs="Calibri"/>
        </w:rPr>
        <w:t>8</w:t>
      </w:r>
      <w:r w:rsidR="00CB623A">
        <w:rPr>
          <w:rFonts w:ascii="Calibri" w:hAnsi="Calibri" w:cs="Calibri"/>
        </w:rPr>
        <w:t>)</w:t>
      </w:r>
      <w:r>
        <w:rPr>
          <w:rFonts w:ascii="Calibri" w:hAnsi="Calibri" w:cs="Calibri"/>
        </w:rPr>
        <w:t xml:space="preserve">. </w:t>
      </w:r>
    </w:p>
    <w:p w:rsidR="0011426C" w:rsidRDefault="0011426C" w:rsidP="00843181">
      <w:pPr>
        <w:spacing w:line="360" w:lineRule="auto"/>
        <w:rPr>
          <w:rFonts w:ascii="Calibri" w:hAnsi="Calibri" w:cs="Calibri"/>
        </w:rPr>
      </w:pPr>
    </w:p>
    <w:tbl>
      <w:tblPr>
        <w:tblW w:w="0" w:type="auto"/>
        <w:tblLook w:val="04A0" w:firstRow="1" w:lastRow="0" w:firstColumn="1" w:lastColumn="0" w:noHBand="0" w:noVBand="1"/>
      </w:tblPr>
      <w:tblGrid>
        <w:gridCol w:w="1248"/>
        <w:gridCol w:w="1455"/>
        <w:gridCol w:w="1455"/>
        <w:gridCol w:w="1455"/>
        <w:gridCol w:w="1464"/>
      </w:tblGrid>
      <w:tr w:rsidR="00B00E2D" w:rsidRPr="00B00E2D" w:rsidTr="00D03CC5">
        <w:trPr>
          <w:trHeight w:hRule="exact" w:val="284"/>
        </w:trPr>
        <w:tc>
          <w:tcPr>
            <w:tcW w:w="7077" w:type="dxa"/>
            <w:gridSpan w:val="5"/>
            <w:tcBorders>
              <w:bottom w:val="single" w:sz="4" w:space="0" w:color="A6A6A6"/>
            </w:tcBorders>
          </w:tcPr>
          <w:p w:rsidR="00B00E2D" w:rsidRPr="00B00E2D" w:rsidRDefault="00B00E2D" w:rsidP="0074006F">
            <w:pPr>
              <w:pStyle w:val="Default"/>
              <w:spacing w:line="360" w:lineRule="auto"/>
              <w:rPr>
                <w:rFonts w:ascii="Calibri" w:hAnsi="Calibri" w:cs="Calibri"/>
                <w:b/>
                <w:sz w:val="22"/>
                <w:szCs w:val="22"/>
              </w:rPr>
            </w:pPr>
            <w:r w:rsidRPr="00B00E2D">
              <w:rPr>
                <w:rFonts w:ascii="Calibri" w:hAnsi="Calibri" w:cs="Calibri"/>
                <w:b/>
                <w:sz w:val="22"/>
                <w:szCs w:val="22"/>
              </w:rPr>
              <w:t>Tabel 3.</w:t>
            </w:r>
            <w:r w:rsidR="0074006F">
              <w:rPr>
                <w:rFonts w:ascii="Calibri" w:hAnsi="Calibri" w:cs="Calibri"/>
                <w:b/>
                <w:sz w:val="22"/>
                <w:szCs w:val="22"/>
              </w:rPr>
              <w:t>8</w:t>
            </w:r>
            <w:r w:rsidRPr="00B00E2D">
              <w:rPr>
                <w:rFonts w:ascii="Calibri" w:hAnsi="Calibri" w:cs="Calibri"/>
                <w:b/>
                <w:sz w:val="22"/>
                <w:szCs w:val="22"/>
              </w:rPr>
              <w:t xml:space="preserve"> Casemix adjustment</w:t>
            </w:r>
          </w:p>
        </w:tc>
      </w:tr>
      <w:tr w:rsidR="00B00E2D" w:rsidRPr="00B00E2D" w:rsidTr="00D03CC5">
        <w:trPr>
          <w:trHeight w:hRule="exact" w:val="588"/>
        </w:trPr>
        <w:tc>
          <w:tcPr>
            <w:tcW w:w="0" w:type="auto"/>
            <w:tcBorders>
              <w:top w:val="single" w:sz="4" w:space="0" w:color="A6A6A6"/>
            </w:tcBorders>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b/>
                <w:sz w:val="22"/>
                <w:szCs w:val="22"/>
              </w:rPr>
              <w:t>Domein</w:t>
            </w:r>
          </w:p>
        </w:tc>
        <w:tc>
          <w:tcPr>
            <w:tcW w:w="0" w:type="auto"/>
            <w:tcBorders>
              <w:top w:val="single" w:sz="4" w:space="0" w:color="A6A6A6"/>
            </w:tcBorders>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Gezond-</w:t>
            </w:r>
          </w:p>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heid</w:t>
            </w:r>
          </w:p>
        </w:tc>
        <w:tc>
          <w:tcPr>
            <w:tcW w:w="0" w:type="auto"/>
            <w:tcBorders>
              <w:top w:val="single" w:sz="4" w:space="0" w:color="A6A6A6"/>
            </w:tcBorders>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Leeftijd</w:t>
            </w:r>
          </w:p>
        </w:tc>
        <w:tc>
          <w:tcPr>
            <w:tcW w:w="0" w:type="auto"/>
            <w:tcBorders>
              <w:top w:val="single" w:sz="4" w:space="0" w:color="A6A6A6"/>
            </w:tcBorders>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Geslacht</w:t>
            </w:r>
          </w:p>
        </w:tc>
        <w:tc>
          <w:tcPr>
            <w:tcW w:w="0" w:type="auto"/>
            <w:tcBorders>
              <w:top w:val="single" w:sz="4" w:space="0" w:color="A6A6A6"/>
            </w:tcBorders>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Opleiding</w:t>
            </w:r>
          </w:p>
        </w:tc>
      </w:tr>
      <w:tr w:rsidR="00B00E2D" w:rsidRPr="00B00E2D" w:rsidTr="00D03CC5">
        <w:trPr>
          <w:trHeight w:hRule="exact" w:val="279"/>
        </w:trPr>
        <w:tc>
          <w:tcPr>
            <w:tcW w:w="0" w:type="auto"/>
            <w:tcBorders>
              <w:top w:val="single" w:sz="4" w:space="0" w:color="A6A6A6"/>
              <w:bottom w:val="single" w:sz="4" w:space="0" w:color="A6A6A6"/>
            </w:tcBorders>
          </w:tcPr>
          <w:p w:rsidR="00B00E2D" w:rsidRPr="00B00E2D" w:rsidRDefault="00B00E2D" w:rsidP="00B00E2D">
            <w:pPr>
              <w:pStyle w:val="Default"/>
              <w:spacing w:line="360" w:lineRule="auto"/>
              <w:rPr>
                <w:rFonts w:ascii="Calibri" w:hAnsi="Calibri" w:cs="Calibri"/>
                <w:b/>
                <w:sz w:val="22"/>
                <w:szCs w:val="22"/>
              </w:rPr>
            </w:pPr>
          </w:p>
        </w:tc>
        <w:tc>
          <w:tcPr>
            <w:tcW w:w="0" w:type="auto"/>
            <w:tcBorders>
              <w:top w:val="single" w:sz="4" w:space="0" w:color="A6A6A6"/>
              <w:bottom w:val="single" w:sz="4" w:space="0" w:color="A6A6A6"/>
            </w:tcBorders>
          </w:tcPr>
          <w:p w:rsidR="00B00E2D" w:rsidRPr="00B00E2D" w:rsidRDefault="00B00E2D" w:rsidP="00B00E2D">
            <w:pPr>
              <w:pStyle w:val="Default"/>
              <w:spacing w:line="360" w:lineRule="auto"/>
              <w:rPr>
                <w:rFonts w:ascii="Calibri" w:hAnsi="Calibri" w:cs="Calibri"/>
                <w:b/>
                <w:sz w:val="22"/>
                <w:szCs w:val="22"/>
              </w:rPr>
            </w:pPr>
            <w:r w:rsidRPr="00B00E2D">
              <w:rPr>
                <w:rFonts w:ascii="Calibri" w:hAnsi="Calibri" w:cs="Calibri"/>
                <w:b/>
                <w:sz w:val="22"/>
                <w:szCs w:val="22"/>
              </w:rPr>
              <w:t>p-waarde</w:t>
            </w:r>
          </w:p>
        </w:tc>
        <w:tc>
          <w:tcPr>
            <w:tcW w:w="0" w:type="auto"/>
            <w:tcBorders>
              <w:top w:val="single" w:sz="4" w:space="0" w:color="A6A6A6"/>
              <w:bottom w:val="single" w:sz="4" w:space="0" w:color="A6A6A6"/>
            </w:tcBorders>
          </w:tcPr>
          <w:p w:rsidR="00B00E2D" w:rsidRPr="00B00E2D" w:rsidRDefault="00B00E2D" w:rsidP="00B00E2D">
            <w:pPr>
              <w:pStyle w:val="Default"/>
              <w:spacing w:line="360" w:lineRule="auto"/>
              <w:rPr>
                <w:rFonts w:ascii="Calibri" w:hAnsi="Calibri" w:cs="Calibri"/>
                <w:b/>
                <w:sz w:val="22"/>
                <w:szCs w:val="22"/>
              </w:rPr>
            </w:pPr>
            <w:r w:rsidRPr="00B00E2D">
              <w:rPr>
                <w:rFonts w:ascii="Calibri" w:hAnsi="Calibri" w:cs="Calibri"/>
                <w:b/>
                <w:sz w:val="22"/>
                <w:szCs w:val="22"/>
              </w:rPr>
              <w:t>p-waarde</w:t>
            </w:r>
          </w:p>
        </w:tc>
        <w:tc>
          <w:tcPr>
            <w:tcW w:w="0" w:type="auto"/>
            <w:tcBorders>
              <w:top w:val="single" w:sz="4" w:space="0" w:color="A6A6A6"/>
              <w:bottom w:val="single" w:sz="4" w:space="0" w:color="A6A6A6"/>
            </w:tcBorders>
          </w:tcPr>
          <w:p w:rsidR="00B00E2D" w:rsidRPr="00B00E2D" w:rsidRDefault="00B00E2D" w:rsidP="00B00E2D">
            <w:pPr>
              <w:pStyle w:val="Default"/>
              <w:spacing w:line="360" w:lineRule="auto"/>
              <w:rPr>
                <w:rFonts w:ascii="Calibri" w:hAnsi="Calibri" w:cs="Calibri"/>
                <w:b/>
                <w:sz w:val="22"/>
                <w:szCs w:val="22"/>
              </w:rPr>
            </w:pPr>
            <w:r w:rsidRPr="00B00E2D">
              <w:rPr>
                <w:rFonts w:ascii="Calibri" w:hAnsi="Calibri" w:cs="Calibri"/>
                <w:b/>
                <w:sz w:val="22"/>
                <w:szCs w:val="22"/>
              </w:rPr>
              <w:t>p-waarde</w:t>
            </w:r>
          </w:p>
        </w:tc>
        <w:tc>
          <w:tcPr>
            <w:tcW w:w="0" w:type="auto"/>
            <w:tcBorders>
              <w:top w:val="single" w:sz="4" w:space="0" w:color="A6A6A6"/>
              <w:bottom w:val="single" w:sz="4" w:space="0" w:color="A6A6A6"/>
            </w:tcBorders>
          </w:tcPr>
          <w:p w:rsidR="00B00E2D" w:rsidRPr="00B00E2D" w:rsidRDefault="00B00E2D" w:rsidP="00B00E2D">
            <w:pPr>
              <w:pStyle w:val="Default"/>
              <w:spacing w:line="360" w:lineRule="auto"/>
              <w:rPr>
                <w:rFonts w:ascii="Calibri" w:hAnsi="Calibri" w:cs="Calibri"/>
                <w:b/>
                <w:sz w:val="22"/>
                <w:szCs w:val="22"/>
              </w:rPr>
            </w:pPr>
            <w:r w:rsidRPr="00B00E2D">
              <w:rPr>
                <w:rFonts w:ascii="Calibri" w:hAnsi="Calibri" w:cs="Calibri"/>
                <w:b/>
                <w:sz w:val="22"/>
                <w:szCs w:val="22"/>
              </w:rPr>
              <w:t>p-waarde</w:t>
            </w:r>
          </w:p>
        </w:tc>
      </w:tr>
      <w:tr w:rsidR="00B00E2D" w:rsidRPr="00B00E2D" w:rsidTr="00D03CC5">
        <w:trPr>
          <w:trHeight w:hRule="exact" w:val="283"/>
        </w:trPr>
        <w:tc>
          <w:tcPr>
            <w:tcW w:w="0" w:type="auto"/>
            <w:tcBorders>
              <w:top w:val="single" w:sz="4" w:space="0" w:color="A6A6A6"/>
            </w:tcBorders>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1</w:t>
            </w:r>
          </w:p>
        </w:tc>
        <w:tc>
          <w:tcPr>
            <w:tcW w:w="0" w:type="auto"/>
            <w:tcBorders>
              <w:top w:val="single" w:sz="4" w:space="0" w:color="A6A6A6"/>
            </w:tcBorders>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0,002</w:t>
            </w:r>
          </w:p>
        </w:tc>
        <w:tc>
          <w:tcPr>
            <w:tcW w:w="0" w:type="auto"/>
            <w:tcBorders>
              <w:top w:val="single" w:sz="4" w:space="0" w:color="A6A6A6"/>
            </w:tcBorders>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Borders>
              <w:top w:val="single" w:sz="4" w:space="0" w:color="A6A6A6"/>
            </w:tcBorders>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Borders>
              <w:top w:val="single" w:sz="4" w:space="0" w:color="A6A6A6"/>
            </w:tcBorders>
          </w:tcPr>
          <w:p w:rsidR="00B00E2D" w:rsidRPr="00B00E2D" w:rsidRDefault="00B00E2D" w:rsidP="00B00E2D">
            <w:pPr>
              <w:pStyle w:val="Default"/>
              <w:spacing w:line="360" w:lineRule="auto"/>
              <w:rPr>
                <w:rFonts w:ascii="Calibri" w:hAnsi="Calibri" w:cs="Calibri"/>
                <w:sz w:val="22"/>
                <w:szCs w:val="22"/>
              </w:rPr>
            </w:pPr>
            <w:r>
              <w:rPr>
                <w:rFonts w:ascii="Calibri" w:hAnsi="Calibri" w:cs="Calibri"/>
                <w:sz w:val="22"/>
                <w:szCs w:val="22"/>
              </w:rPr>
              <w:t>0,031</w:t>
            </w:r>
          </w:p>
        </w:tc>
      </w:tr>
      <w:tr w:rsidR="00B00E2D" w:rsidRPr="00B00E2D" w:rsidTr="0011426C">
        <w:trPr>
          <w:trHeight w:hRule="exact" w:val="283"/>
        </w:trPr>
        <w:tc>
          <w:tcPr>
            <w:tcW w:w="0" w:type="auto"/>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2</w:t>
            </w:r>
          </w:p>
        </w:tc>
        <w:tc>
          <w:tcPr>
            <w:tcW w:w="0" w:type="auto"/>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Pr>
                <w:rFonts w:ascii="Calibri" w:hAnsi="Calibri" w:cs="Calibri"/>
                <w:sz w:val="22"/>
                <w:szCs w:val="22"/>
              </w:rPr>
              <w:t>0,013</w:t>
            </w:r>
          </w:p>
        </w:tc>
      </w:tr>
      <w:tr w:rsidR="00B00E2D" w:rsidRPr="00B00E2D" w:rsidTr="0011426C">
        <w:trPr>
          <w:trHeight w:hRule="exact" w:val="284"/>
        </w:trPr>
        <w:tc>
          <w:tcPr>
            <w:tcW w:w="0" w:type="auto"/>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3</w:t>
            </w:r>
          </w:p>
        </w:tc>
        <w:tc>
          <w:tcPr>
            <w:tcW w:w="0" w:type="auto"/>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Pr>
                <w:rFonts w:ascii="Calibri" w:hAnsi="Calibri" w:cs="Calibri"/>
                <w:sz w:val="22"/>
                <w:szCs w:val="22"/>
              </w:rPr>
              <w:t>0,011</w:t>
            </w:r>
          </w:p>
        </w:tc>
      </w:tr>
      <w:tr w:rsidR="00B00E2D" w:rsidRPr="00B00E2D" w:rsidTr="0011426C">
        <w:trPr>
          <w:trHeight w:hRule="exact" w:val="284"/>
        </w:trPr>
        <w:tc>
          <w:tcPr>
            <w:tcW w:w="0" w:type="auto"/>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4</w:t>
            </w:r>
          </w:p>
        </w:tc>
        <w:tc>
          <w:tcPr>
            <w:tcW w:w="0" w:type="auto"/>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0,001</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r>
      <w:tr w:rsidR="00B00E2D" w:rsidRPr="00B00E2D" w:rsidTr="0011426C">
        <w:trPr>
          <w:trHeight w:hRule="exact" w:val="284"/>
        </w:trPr>
        <w:tc>
          <w:tcPr>
            <w:tcW w:w="0" w:type="auto"/>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5</w:t>
            </w:r>
          </w:p>
        </w:tc>
        <w:tc>
          <w:tcPr>
            <w:tcW w:w="0" w:type="auto"/>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Pr>
                <w:rFonts w:ascii="Calibri" w:hAnsi="Calibri" w:cs="Calibri"/>
                <w:sz w:val="22"/>
                <w:szCs w:val="22"/>
              </w:rPr>
              <w:t>0,001</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0,002</w:t>
            </w:r>
          </w:p>
        </w:tc>
      </w:tr>
      <w:tr w:rsidR="00B00E2D" w:rsidRPr="00B00E2D" w:rsidTr="0011426C">
        <w:trPr>
          <w:trHeight w:hRule="exact" w:val="284"/>
        </w:trPr>
        <w:tc>
          <w:tcPr>
            <w:tcW w:w="0" w:type="auto"/>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6</w:t>
            </w:r>
          </w:p>
        </w:tc>
        <w:tc>
          <w:tcPr>
            <w:tcW w:w="0" w:type="auto"/>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r>
      <w:tr w:rsidR="00B00E2D" w:rsidRPr="00B00E2D" w:rsidTr="0011426C">
        <w:trPr>
          <w:trHeight w:hRule="exact" w:val="284"/>
        </w:trPr>
        <w:tc>
          <w:tcPr>
            <w:tcW w:w="0" w:type="auto"/>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7</w:t>
            </w:r>
          </w:p>
        </w:tc>
        <w:tc>
          <w:tcPr>
            <w:tcW w:w="0" w:type="auto"/>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w:t>
            </w:r>
            <w:r>
              <w:rPr>
                <w:rFonts w:ascii="Calibri" w:hAnsi="Calibri" w:cs="Calibri"/>
                <w:sz w:val="22"/>
                <w:szCs w:val="22"/>
              </w:rPr>
              <w:t>41</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w:t>
            </w:r>
            <w:r>
              <w:rPr>
                <w:rFonts w:ascii="Calibri" w:hAnsi="Calibri" w:cs="Calibri"/>
                <w:sz w:val="22"/>
                <w:szCs w:val="22"/>
              </w:rPr>
              <w:t>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w:t>
            </w:r>
            <w:r>
              <w:rPr>
                <w:rFonts w:ascii="Calibri" w:hAnsi="Calibri" w:cs="Calibri"/>
                <w:sz w:val="22"/>
                <w:szCs w:val="22"/>
              </w:rPr>
              <w:t>78</w:t>
            </w:r>
          </w:p>
        </w:tc>
      </w:tr>
      <w:tr w:rsidR="00B00E2D" w:rsidRPr="00B00E2D" w:rsidTr="0011426C">
        <w:trPr>
          <w:trHeight w:hRule="exact" w:val="284"/>
        </w:trPr>
        <w:tc>
          <w:tcPr>
            <w:tcW w:w="0" w:type="auto"/>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7.2</w:t>
            </w:r>
          </w:p>
        </w:tc>
        <w:tc>
          <w:tcPr>
            <w:tcW w:w="0" w:type="auto"/>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0,001</w:t>
            </w:r>
          </w:p>
        </w:tc>
      </w:tr>
      <w:tr w:rsidR="00B00E2D" w:rsidRPr="00B00E2D" w:rsidTr="00D03CC5">
        <w:trPr>
          <w:trHeight w:hRule="exact" w:val="284"/>
        </w:trPr>
        <w:tc>
          <w:tcPr>
            <w:tcW w:w="0" w:type="auto"/>
            <w:tcBorders>
              <w:bottom w:val="single" w:sz="4" w:space="0" w:color="A6A6A6"/>
            </w:tcBorders>
          </w:tcPr>
          <w:p w:rsidR="00B00E2D" w:rsidRPr="00B00E2D" w:rsidRDefault="00B00E2D" w:rsidP="00B00E2D">
            <w:pPr>
              <w:pStyle w:val="Default"/>
              <w:rPr>
                <w:rFonts w:ascii="Calibri" w:hAnsi="Calibri" w:cs="Calibri"/>
                <w:b/>
                <w:sz w:val="22"/>
                <w:szCs w:val="22"/>
              </w:rPr>
            </w:pPr>
            <w:r w:rsidRPr="00B00E2D">
              <w:rPr>
                <w:rFonts w:ascii="Calibri" w:hAnsi="Calibri" w:cs="Calibri"/>
                <w:b/>
                <w:sz w:val="22"/>
                <w:szCs w:val="22"/>
              </w:rPr>
              <w:t>Cijfer*</w:t>
            </w:r>
          </w:p>
        </w:tc>
        <w:tc>
          <w:tcPr>
            <w:tcW w:w="0" w:type="auto"/>
            <w:tcBorders>
              <w:bottom w:val="single" w:sz="4" w:space="0" w:color="A6A6A6"/>
            </w:tcBorders>
          </w:tcPr>
          <w:p w:rsidR="00B00E2D" w:rsidRPr="00B00E2D" w:rsidRDefault="00B00E2D" w:rsidP="00B00E2D">
            <w:pPr>
              <w:pStyle w:val="Default"/>
              <w:rPr>
                <w:rFonts w:ascii="Calibri" w:hAnsi="Calibri" w:cs="Calibri"/>
                <w:sz w:val="22"/>
                <w:szCs w:val="22"/>
              </w:rPr>
            </w:pPr>
            <w:r w:rsidRPr="00B00E2D">
              <w:rPr>
                <w:rFonts w:ascii="Calibri" w:hAnsi="Calibri" w:cs="Calibri"/>
                <w:sz w:val="22"/>
                <w:szCs w:val="22"/>
              </w:rPr>
              <w:t>0,000</w:t>
            </w:r>
          </w:p>
        </w:tc>
        <w:tc>
          <w:tcPr>
            <w:tcW w:w="0" w:type="auto"/>
            <w:tcBorders>
              <w:bottom w:val="single" w:sz="4" w:space="0" w:color="A6A6A6"/>
            </w:tcBorders>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Borders>
              <w:bottom w:val="single" w:sz="4" w:space="0" w:color="A6A6A6"/>
            </w:tcBorders>
          </w:tcPr>
          <w:p w:rsidR="00B00E2D" w:rsidRPr="00B00E2D" w:rsidRDefault="00B00E2D" w:rsidP="00B00E2D">
            <w:pPr>
              <w:pStyle w:val="Default"/>
              <w:spacing w:line="360" w:lineRule="auto"/>
              <w:rPr>
                <w:rFonts w:ascii="Calibri" w:hAnsi="Calibri" w:cs="Calibri"/>
                <w:sz w:val="22"/>
                <w:szCs w:val="22"/>
              </w:rPr>
            </w:pPr>
            <w:r w:rsidRPr="00B00E2D">
              <w:rPr>
                <w:rFonts w:ascii="Calibri" w:hAnsi="Calibri" w:cs="Calibri"/>
                <w:sz w:val="22"/>
                <w:szCs w:val="22"/>
              </w:rPr>
              <w:t>0,000</w:t>
            </w:r>
          </w:p>
        </w:tc>
        <w:tc>
          <w:tcPr>
            <w:tcW w:w="0" w:type="auto"/>
            <w:tcBorders>
              <w:bottom w:val="single" w:sz="4" w:space="0" w:color="A6A6A6"/>
            </w:tcBorders>
          </w:tcPr>
          <w:p w:rsidR="00B00E2D" w:rsidRPr="00B00E2D" w:rsidRDefault="00B00E2D" w:rsidP="00B00E2D">
            <w:pPr>
              <w:pStyle w:val="Default"/>
              <w:spacing w:line="360" w:lineRule="auto"/>
              <w:rPr>
                <w:rFonts w:ascii="Calibri" w:hAnsi="Calibri" w:cs="Calibri"/>
                <w:sz w:val="22"/>
                <w:szCs w:val="22"/>
              </w:rPr>
            </w:pPr>
            <w:r>
              <w:rPr>
                <w:rFonts w:ascii="Calibri" w:hAnsi="Calibri" w:cs="Calibri"/>
                <w:sz w:val="22"/>
                <w:szCs w:val="22"/>
              </w:rPr>
              <w:t>0,000</w:t>
            </w:r>
          </w:p>
        </w:tc>
      </w:tr>
    </w:tbl>
    <w:p w:rsidR="00B00E2D" w:rsidRDefault="00B00E2D" w:rsidP="00E015B8">
      <w:pPr>
        <w:spacing w:line="360" w:lineRule="auto"/>
        <w:rPr>
          <w:rFonts w:ascii="Calibri" w:hAnsi="Calibri" w:cs="Calibri"/>
        </w:rPr>
      </w:pPr>
    </w:p>
    <w:p w:rsidR="00E015B8" w:rsidRDefault="00E015B8" w:rsidP="00E015B8">
      <w:pPr>
        <w:spacing w:line="360" w:lineRule="auto"/>
        <w:rPr>
          <w:rFonts w:ascii="Calibri" w:hAnsi="Calibri" w:cs="Calibri"/>
        </w:rPr>
      </w:pPr>
      <w:r w:rsidRPr="003E331F">
        <w:rPr>
          <w:rFonts w:ascii="Calibri" w:hAnsi="Calibri" w:cs="Calibri"/>
        </w:rPr>
        <w:t>De proportional change of variance</w:t>
      </w:r>
      <w:r w:rsidR="00D7115D">
        <w:rPr>
          <w:rFonts w:ascii="Calibri" w:hAnsi="Calibri" w:cs="Calibri"/>
        </w:rPr>
        <w:t xml:space="preserve"> (PCV)</w:t>
      </w:r>
      <w:r w:rsidRPr="003E331F">
        <w:rPr>
          <w:rFonts w:ascii="Calibri" w:hAnsi="Calibri" w:cs="Calibri"/>
        </w:rPr>
        <w:t xml:space="preserve"> bepaald welk de</w:t>
      </w:r>
      <w:r>
        <w:rPr>
          <w:rFonts w:ascii="Calibri" w:hAnsi="Calibri" w:cs="Calibri"/>
        </w:rPr>
        <w:t>el van de variantie in patiëntenervaringen toe te schrijven is aan de casemix-adjusters, l</w:t>
      </w:r>
      <w:r w:rsidR="00D7115D">
        <w:rPr>
          <w:rFonts w:ascii="Calibri" w:hAnsi="Calibri" w:cs="Calibri"/>
        </w:rPr>
        <w:t>eeftijd, geslacht en gezondheid (tabel 3.</w:t>
      </w:r>
      <w:r w:rsidR="0074006F">
        <w:rPr>
          <w:rFonts w:ascii="Calibri" w:hAnsi="Calibri" w:cs="Calibri"/>
        </w:rPr>
        <w:t>9</w:t>
      </w:r>
      <w:r w:rsidR="00D7115D">
        <w:rPr>
          <w:rFonts w:ascii="Calibri" w:hAnsi="Calibri" w:cs="Calibri"/>
        </w:rPr>
        <w:t xml:space="preserve">). De PCV </w:t>
      </w:r>
      <w:r w:rsidR="00DF6CA1">
        <w:rPr>
          <w:rFonts w:ascii="Calibri" w:hAnsi="Calibri" w:cs="Calibri"/>
        </w:rPr>
        <w:t xml:space="preserve">varieert van 2,9% voor domein 4 ‘informatie over de behandeling’ tot 4,9% voor het eerste domein over de informatieverstrekking voorafgaand aan de behandeling. De variantie van het algemene waarderingscijfer wordt het sterkst beïnvloed, de drie variabelen verklaren 6,2% van de variantie in patiëntenervaringen tussen de SEH’s. </w:t>
      </w:r>
    </w:p>
    <w:p w:rsidR="00B00E2D" w:rsidRPr="00B00E2D" w:rsidRDefault="00B00E2D" w:rsidP="00B00E2D">
      <w:pPr>
        <w:autoSpaceDE w:val="0"/>
        <w:autoSpaceDN w:val="0"/>
        <w:adjustRightInd w:val="0"/>
      </w:pPr>
    </w:p>
    <w:p w:rsidR="00B00E2D" w:rsidRPr="00B00E2D" w:rsidRDefault="00B00E2D" w:rsidP="00B00E2D">
      <w:pPr>
        <w:autoSpaceDE w:val="0"/>
        <w:autoSpaceDN w:val="0"/>
        <w:adjustRightInd w:val="0"/>
      </w:pPr>
    </w:p>
    <w:p w:rsidR="00B00E2D" w:rsidRPr="00B00E2D" w:rsidRDefault="00B00E2D" w:rsidP="00B00E2D">
      <w:pPr>
        <w:autoSpaceDE w:val="0"/>
        <w:autoSpaceDN w:val="0"/>
        <w:adjustRightInd w:val="0"/>
        <w:spacing w:line="400" w:lineRule="atLeast"/>
      </w:pPr>
    </w:p>
    <w:p w:rsidR="003E331F" w:rsidRPr="00A56823" w:rsidRDefault="003E331F" w:rsidP="000E0FE8">
      <w:pPr>
        <w:pStyle w:val="Kop2"/>
        <w:numPr>
          <w:ilvl w:val="2"/>
          <w:numId w:val="43"/>
        </w:numPr>
        <w:spacing w:line="360" w:lineRule="auto"/>
        <w:rPr>
          <w:rFonts w:cs="Calibri"/>
        </w:rPr>
      </w:pPr>
      <w:bookmarkStart w:id="66" w:name="_Toc376533766"/>
      <w:r>
        <w:t>Int</w:t>
      </w:r>
      <w:r w:rsidR="00EC366E">
        <w:t>ra</w:t>
      </w:r>
      <w:r>
        <w:t xml:space="preserve">-klasse  correlatie </w:t>
      </w:r>
      <w:r w:rsidR="00EC366E">
        <w:t>coëfficiënt</w:t>
      </w:r>
      <w:bookmarkEnd w:id="66"/>
    </w:p>
    <w:p w:rsidR="00E050F0" w:rsidRDefault="00E050F0" w:rsidP="00E050F0">
      <w:pPr>
        <w:spacing w:line="360" w:lineRule="auto"/>
        <w:rPr>
          <w:rFonts w:ascii="Calibri" w:hAnsi="Calibri" w:cs="Calibri"/>
        </w:rPr>
      </w:pPr>
      <w:r w:rsidRPr="00BB2950">
        <w:rPr>
          <w:rFonts w:ascii="Calibri" w:hAnsi="Calibri" w:cs="Calibri"/>
        </w:rPr>
        <w:t>De intra-klasse correlatie coëfficiënt (ICC)</w:t>
      </w:r>
      <w:r w:rsidR="00E5627D">
        <w:rPr>
          <w:rFonts w:ascii="Calibri" w:hAnsi="Calibri" w:cs="Calibri"/>
        </w:rPr>
        <w:t xml:space="preserve"> van het tweede tot en met zesde domein zijn significant</w:t>
      </w:r>
      <w:r w:rsidR="00A56823">
        <w:rPr>
          <w:rFonts w:ascii="Calibri" w:hAnsi="Calibri" w:cs="Calibri"/>
        </w:rPr>
        <w:t xml:space="preserve"> (tabel 3.</w:t>
      </w:r>
      <w:r w:rsidR="0074006F">
        <w:rPr>
          <w:rFonts w:ascii="Calibri" w:hAnsi="Calibri" w:cs="Calibri"/>
        </w:rPr>
        <w:t>9</w:t>
      </w:r>
      <w:r w:rsidR="00A56823">
        <w:rPr>
          <w:rFonts w:ascii="Calibri" w:hAnsi="Calibri" w:cs="Calibri"/>
        </w:rPr>
        <w:t>)</w:t>
      </w:r>
      <w:r w:rsidR="00E5627D">
        <w:rPr>
          <w:rFonts w:ascii="Calibri" w:hAnsi="Calibri" w:cs="Calibri"/>
        </w:rPr>
        <w:t xml:space="preserve">. Op deze vijf domeinen </w:t>
      </w:r>
      <w:r w:rsidR="008F7E76">
        <w:rPr>
          <w:rFonts w:ascii="Calibri" w:hAnsi="Calibri" w:cs="Calibri"/>
        </w:rPr>
        <w:t xml:space="preserve">zijn </w:t>
      </w:r>
      <w:r w:rsidR="00E5627D">
        <w:rPr>
          <w:rFonts w:ascii="Calibri" w:hAnsi="Calibri" w:cs="Calibri"/>
        </w:rPr>
        <w:t xml:space="preserve">verschillen </w:t>
      </w:r>
      <w:r w:rsidR="008F7E76">
        <w:rPr>
          <w:rFonts w:ascii="Calibri" w:hAnsi="Calibri" w:cs="Calibri"/>
        </w:rPr>
        <w:t xml:space="preserve">tussen de zorgverlening op de SEH’s aantoonbaar. </w:t>
      </w:r>
      <w:r w:rsidR="00E5627D">
        <w:rPr>
          <w:rFonts w:ascii="Calibri" w:hAnsi="Calibri" w:cs="Calibri"/>
        </w:rPr>
        <w:t xml:space="preserve">Het eerste en het zevende domein zijn niet significant. Het </w:t>
      </w:r>
      <w:r w:rsidRPr="00BB2950">
        <w:rPr>
          <w:rFonts w:ascii="Calibri" w:hAnsi="Calibri" w:cs="Calibri"/>
        </w:rPr>
        <w:t>discriminerend vermogen van de</w:t>
      </w:r>
      <w:r w:rsidR="00E5627D">
        <w:rPr>
          <w:rFonts w:ascii="Calibri" w:hAnsi="Calibri" w:cs="Calibri"/>
        </w:rPr>
        <w:t>ze</w:t>
      </w:r>
      <w:r w:rsidRPr="00BB2950">
        <w:rPr>
          <w:rFonts w:ascii="Calibri" w:hAnsi="Calibri" w:cs="Calibri"/>
        </w:rPr>
        <w:t xml:space="preserve"> domeinen </w:t>
      </w:r>
      <w:r w:rsidR="00E5627D">
        <w:rPr>
          <w:rFonts w:ascii="Calibri" w:hAnsi="Calibri" w:cs="Calibri"/>
        </w:rPr>
        <w:t xml:space="preserve">is onvoldoende om verschillen tussen SEH’s aan te tonen. </w:t>
      </w:r>
      <w:r w:rsidR="008F7E76">
        <w:rPr>
          <w:rFonts w:ascii="Calibri" w:hAnsi="Calibri" w:cs="Calibri"/>
        </w:rPr>
        <w:t xml:space="preserve">Daarnaast is de ICC voor het algemene waarderingscijfer significant. </w:t>
      </w:r>
      <w:r w:rsidRPr="00BB2950">
        <w:rPr>
          <w:rFonts w:ascii="Calibri" w:hAnsi="Calibri" w:cs="Calibri"/>
        </w:rPr>
        <w:t>De</w:t>
      </w:r>
      <w:r w:rsidR="00C26770">
        <w:rPr>
          <w:rFonts w:ascii="Calibri" w:hAnsi="Calibri" w:cs="Calibri"/>
        </w:rPr>
        <w:t xml:space="preserve"> ICC’s lopen uiteen van 0,0046</w:t>
      </w:r>
      <w:r w:rsidR="008F7E76">
        <w:rPr>
          <w:rFonts w:ascii="Calibri" w:hAnsi="Calibri" w:cs="Calibri"/>
        </w:rPr>
        <w:t xml:space="preserve"> </w:t>
      </w:r>
      <w:r w:rsidR="00C26770">
        <w:rPr>
          <w:rFonts w:ascii="Calibri" w:hAnsi="Calibri" w:cs="Calibri"/>
        </w:rPr>
        <w:t>tot 0,0362;</w:t>
      </w:r>
      <w:r w:rsidR="008F7E76">
        <w:rPr>
          <w:rFonts w:ascii="Calibri" w:hAnsi="Calibri" w:cs="Calibri"/>
        </w:rPr>
        <w:t xml:space="preserve"> 0,5% tot 3,6% van de variantie tussen de SEH’s wordt weergegeven in de patiëntenervaringen.</w:t>
      </w:r>
      <w:r w:rsidR="00004DBE">
        <w:rPr>
          <w:rFonts w:ascii="Calibri" w:hAnsi="Calibri" w:cs="Calibri"/>
        </w:rPr>
        <w:t xml:space="preserve"> </w:t>
      </w:r>
      <w:r w:rsidR="009823BC">
        <w:rPr>
          <w:rFonts w:ascii="Calibri" w:hAnsi="Calibri" w:cs="Calibri"/>
        </w:rPr>
        <w:t>Het discriminerend vermogen van h</w:t>
      </w:r>
      <w:r w:rsidR="00004DBE">
        <w:rPr>
          <w:rFonts w:ascii="Calibri" w:hAnsi="Calibri" w:cs="Calibri"/>
        </w:rPr>
        <w:t>et gecorrigeerde model</w:t>
      </w:r>
      <w:r w:rsidR="008F7E76">
        <w:rPr>
          <w:rFonts w:ascii="Calibri" w:hAnsi="Calibri" w:cs="Calibri"/>
        </w:rPr>
        <w:t xml:space="preserve"> </w:t>
      </w:r>
      <w:r w:rsidR="00004DBE">
        <w:rPr>
          <w:rFonts w:ascii="Calibri" w:hAnsi="Calibri" w:cs="Calibri"/>
        </w:rPr>
        <w:t xml:space="preserve">is ongewijzigd </w:t>
      </w:r>
      <w:r w:rsidR="009823BC">
        <w:rPr>
          <w:rFonts w:ascii="Calibri" w:hAnsi="Calibri" w:cs="Calibri"/>
        </w:rPr>
        <w:t>ten opzichte van het lege model</w:t>
      </w:r>
      <w:r w:rsidR="009B1828">
        <w:rPr>
          <w:rFonts w:ascii="Calibri" w:hAnsi="Calibri" w:cs="Calibri"/>
        </w:rPr>
        <w:t xml:space="preserve"> (zonder casemix adjustment)</w:t>
      </w:r>
      <w:r w:rsidR="009823BC">
        <w:rPr>
          <w:rFonts w:ascii="Calibri" w:hAnsi="Calibri" w:cs="Calibri"/>
        </w:rPr>
        <w:t>. Wederom zijn vijf domeinen en het algemene waarderingscijfer significant. De ICC’s zijn va</w:t>
      </w:r>
      <w:r w:rsidR="00CD67EF">
        <w:rPr>
          <w:rFonts w:ascii="Calibri" w:hAnsi="Calibri" w:cs="Calibri"/>
        </w:rPr>
        <w:t>n vergelijkbare orde van grote (range</w:t>
      </w:r>
      <w:r w:rsidR="00C26770">
        <w:rPr>
          <w:rFonts w:ascii="Calibri" w:hAnsi="Calibri" w:cs="Calibri"/>
        </w:rPr>
        <w:t>: 0,0039</w:t>
      </w:r>
      <w:r w:rsidR="00CD67EF">
        <w:rPr>
          <w:rFonts w:ascii="Calibri" w:hAnsi="Calibri" w:cs="Calibri"/>
        </w:rPr>
        <w:t>-0,0344).</w:t>
      </w:r>
    </w:p>
    <w:p w:rsidR="00CD67EF" w:rsidRDefault="00CD67EF" w:rsidP="00E050F0">
      <w:pPr>
        <w:spacing w:line="360" w:lineRule="auto"/>
        <w:rPr>
          <w:rFonts w:ascii="Calibri" w:hAnsi="Calibri" w:cs="Calibri"/>
        </w:rPr>
      </w:pPr>
    </w:p>
    <w:p w:rsidR="00DB3ED7" w:rsidRPr="00DB3ED7" w:rsidRDefault="00A56823" w:rsidP="000E0FE8">
      <w:pPr>
        <w:pStyle w:val="Kop2"/>
        <w:numPr>
          <w:ilvl w:val="2"/>
          <w:numId w:val="43"/>
        </w:numPr>
        <w:spacing w:line="360" w:lineRule="auto"/>
        <w:rPr>
          <w:rFonts w:cs="Calibri"/>
        </w:rPr>
      </w:pPr>
      <w:bookmarkStart w:id="67" w:name="_Toc376533767"/>
      <w:r>
        <w:t>SEH betrouwbaarheid</w:t>
      </w:r>
      <w:bookmarkEnd w:id="67"/>
    </w:p>
    <w:p w:rsidR="00DB3ED7" w:rsidRDefault="00CD67EF" w:rsidP="00A56823">
      <w:pPr>
        <w:spacing w:line="360" w:lineRule="auto"/>
        <w:rPr>
          <w:rFonts w:ascii="Calibri" w:hAnsi="Calibri"/>
        </w:rPr>
      </w:pPr>
      <w:r w:rsidRPr="00D03CC5">
        <w:rPr>
          <w:rFonts w:ascii="Calibri" w:hAnsi="Calibri"/>
        </w:rPr>
        <w:t>Vervolgens is de betrouwbaarheid van de domeinen beoordeeld voor het gemiddelde aantal respondenten per SEH</w:t>
      </w:r>
      <w:r w:rsidR="00F7766E" w:rsidRPr="00D03CC5">
        <w:rPr>
          <w:rFonts w:ascii="Calibri" w:hAnsi="Calibri"/>
        </w:rPr>
        <w:t xml:space="preserve"> (tabel 3.</w:t>
      </w:r>
      <w:r w:rsidR="0074006F">
        <w:rPr>
          <w:rFonts w:ascii="Calibri" w:hAnsi="Calibri"/>
        </w:rPr>
        <w:t>10</w:t>
      </w:r>
      <w:r w:rsidR="00F7766E" w:rsidRPr="00D03CC5">
        <w:rPr>
          <w:rFonts w:ascii="Calibri" w:hAnsi="Calibri"/>
        </w:rPr>
        <w:t>)</w:t>
      </w:r>
      <w:r w:rsidRPr="00D03CC5">
        <w:rPr>
          <w:rFonts w:ascii="Calibri" w:hAnsi="Calibri"/>
        </w:rPr>
        <w:t>. De betrouwbaarheid wordt uitgedrukt in de G-</w:t>
      </w:r>
      <w:r w:rsidR="002057BA" w:rsidRPr="00D03CC5">
        <w:rPr>
          <w:rFonts w:ascii="Calibri" w:hAnsi="Calibri"/>
        </w:rPr>
        <w:t>coëfficiënt</w:t>
      </w:r>
      <w:r w:rsidRPr="00D03CC5">
        <w:rPr>
          <w:rFonts w:ascii="Calibri" w:hAnsi="Calibri"/>
        </w:rPr>
        <w:t>. De betrouwbaarheid voor vier domeinen</w:t>
      </w:r>
      <w:r w:rsidR="002057BA" w:rsidRPr="00D03CC5">
        <w:rPr>
          <w:rFonts w:ascii="Calibri" w:hAnsi="Calibri"/>
        </w:rPr>
        <w:t xml:space="preserve"> en het algemene waarderingscijfer is </w:t>
      </w:r>
      <w:r w:rsidRPr="00D03CC5">
        <w:rPr>
          <w:rFonts w:ascii="Calibri" w:hAnsi="Calibri"/>
        </w:rPr>
        <w:t xml:space="preserve">voldoende (rond </w:t>
      </w:r>
      <w:r w:rsidR="002057BA" w:rsidRPr="00D03CC5">
        <w:rPr>
          <w:rFonts w:ascii="Calibri" w:hAnsi="Calibri"/>
        </w:rPr>
        <w:t xml:space="preserve"> </w:t>
      </w:r>
      <w:r w:rsidRPr="00D03CC5">
        <w:rPr>
          <w:rFonts w:ascii="Calibri" w:hAnsi="Calibri"/>
        </w:rPr>
        <w:t>0,7) tot goed (&gt;0,8). De betrouwbaarheid van</w:t>
      </w:r>
      <w:r w:rsidR="002057BA" w:rsidRPr="00D03CC5">
        <w:rPr>
          <w:rFonts w:ascii="Calibri" w:hAnsi="Calibri"/>
        </w:rPr>
        <w:t xml:space="preserve"> de</w:t>
      </w:r>
      <w:r w:rsidRPr="00D03CC5">
        <w:rPr>
          <w:rFonts w:ascii="Calibri" w:hAnsi="Calibri"/>
        </w:rPr>
        <w:t xml:space="preserve"> domeinen over de informatieverstrekking </w:t>
      </w:r>
      <w:r w:rsidR="009B1828">
        <w:rPr>
          <w:rFonts w:ascii="Calibri" w:hAnsi="Calibri"/>
        </w:rPr>
        <w:t>is</w:t>
      </w:r>
      <w:r w:rsidR="009B1828" w:rsidRPr="00D03CC5">
        <w:rPr>
          <w:rFonts w:ascii="Calibri" w:hAnsi="Calibri"/>
        </w:rPr>
        <w:t xml:space="preserve"> </w:t>
      </w:r>
      <w:r w:rsidRPr="00D03CC5">
        <w:rPr>
          <w:rFonts w:ascii="Calibri" w:hAnsi="Calibri"/>
        </w:rPr>
        <w:t>onvoldoende. Dit wordt</w:t>
      </w:r>
      <w:r w:rsidR="002057BA" w:rsidRPr="00D03CC5">
        <w:rPr>
          <w:rFonts w:ascii="Calibri" w:hAnsi="Calibri"/>
        </w:rPr>
        <w:t xml:space="preserve"> deels veroorzaakt door het beperkte</w:t>
      </w:r>
      <w:r w:rsidRPr="00D03CC5">
        <w:rPr>
          <w:rFonts w:ascii="Calibri" w:hAnsi="Calibri"/>
        </w:rPr>
        <w:t xml:space="preserve"> aantal respondenten. Het eerste domein ‘informatieverstrekking voorafgaand aan de behandeling’ wordt alleen ingevuld door de </w:t>
      </w:r>
      <w:r w:rsidR="002057BA" w:rsidRPr="00D03CC5">
        <w:rPr>
          <w:rFonts w:ascii="Calibri" w:hAnsi="Calibri"/>
        </w:rPr>
        <w:t>patiënten</w:t>
      </w:r>
      <w:r w:rsidRPr="00D03CC5">
        <w:rPr>
          <w:rFonts w:ascii="Calibri" w:hAnsi="Calibri"/>
        </w:rPr>
        <w:t xml:space="preserve"> die ontvangen zijn door een baliemedewerker. Om de betrouwbaarheid </w:t>
      </w:r>
      <w:r w:rsidR="00F7766E" w:rsidRPr="00D03CC5">
        <w:rPr>
          <w:rFonts w:ascii="Calibri" w:hAnsi="Calibri"/>
        </w:rPr>
        <w:t xml:space="preserve">te vergroten naar het gewenste niveau </w:t>
      </w:r>
      <w:r w:rsidRPr="00D03CC5">
        <w:rPr>
          <w:rFonts w:ascii="Calibri" w:hAnsi="Calibri"/>
        </w:rPr>
        <w:t xml:space="preserve">moeten 226 </w:t>
      </w:r>
      <w:r w:rsidR="002057BA" w:rsidRPr="00D03CC5">
        <w:rPr>
          <w:rFonts w:ascii="Calibri" w:hAnsi="Calibri"/>
        </w:rPr>
        <w:t>patiënten</w:t>
      </w:r>
      <w:r w:rsidRPr="00D03CC5">
        <w:rPr>
          <w:rFonts w:ascii="Calibri" w:hAnsi="Calibri"/>
        </w:rPr>
        <w:t xml:space="preserve"> per SEH deze vraag beantwoorden in plaats van de 64 </w:t>
      </w:r>
      <w:r w:rsidR="002057BA" w:rsidRPr="00D03CC5">
        <w:rPr>
          <w:rFonts w:ascii="Calibri" w:hAnsi="Calibri"/>
        </w:rPr>
        <w:t>patiënten</w:t>
      </w:r>
      <w:r w:rsidRPr="00D03CC5">
        <w:rPr>
          <w:rFonts w:ascii="Calibri" w:hAnsi="Calibri"/>
        </w:rPr>
        <w:t xml:space="preserve"> per SEH in de huidige meting. De betrouwbaarheid van het domein ‘informatieverstrekking tijdens de behandeling’ is ondanks 137 respondenten per SEH laag. In de huidige meting is de ICC voor dit domein significant maar laag. D</w:t>
      </w:r>
      <w:r w:rsidR="002057BA" w:rsidRPr="00D03CC5">
        <w:rPr>
          <w:rFonts w:ascii="Calibri" w:hAnsi="Calibri"/>
        </w:rPr>
        <w:t>it betekent dat de verschillen in patiëntenervaringen tussen de SEH</w:t>
      </w:r>
      <w:r w:rsidR="009B1828">
        <w:rPr>
          <w:rFonts w:ascii="Calibri" w:hAnsi="Calibri"/>
        </w:rPr>
        <w:t>’</w:t>
      </w:r>
      <w:r w:rsidR="002057BA" w:rsidRPr="00D03CC5">
        <w:rPr>
          <w:rFonts w:ascii="Calibri" w:hAnsi="Calibri"/>
        </w:rPr>
        <w:t xml:space="preserve">s </w:t>
      </w:r>
      <w:r w:rsidR="009B1828">
        <w:rPr>
          <w:rFonts w:ascii="Calibri" w:hAnsi="Calibri"/>
        </w:rPr>
        <w:t xml:space="preserve">reëel, maar </w:t>
      </w:r>
      <w:r w:rsidR="002057BA" w:rsidRPr="00D03CC5">
        <w:rPr>
          <w:rFonts w:ascii="Calibri" w:hAnsi="Calibri"/>
        </w:rPr>
        <w:t>klein zijn</w:t>
      </w:r>
      <w:r w:rsidRPr="00D03CC5">
        <w:rPr>
          <w:rFonts w:ascii="Calibri" w:hAnsi="Calibri"/>
        </w:rPr>
        <w:t>. De ICC is mede bepalen</w:t>
      </w:r>
      <w:r w:rsidR="002057BA" w:rsidRPr="00D03CC5">
        <w:rPr>
          <w:rFonts w:ascii="Calibri" w:hAnsi="Calibri"/>
        </w:rPr>
        <w:t>d vo</w:t>
      </w:r>
      <w:r w:rsidRPr="00D03CC5">
        <w:rPr>
          <w:rFonts w:ascii="Calibri" w:hAnsi="Calibri"/>
        </w:rPr>
        <w:t>o</w:t>
      </w:r>
      <w:r w:rsidR="002057BA" w:rsidRPr="00D03CC5">
        <w:rPr>
          <w:rFonts w:ascii="Calibri" w:hAnsi="Calibri"/>
        </w:rPr>
        <w:t xml:space="preserve">r de betrouwbaarheid van het domein. Het zevende domein heeft te maken met zowel een laag aantal respondenten als een lage ICC, waardoor de betrouwbaarheid van dit domein slecht is. </w:t>
      </w:r>
    </w:p>
    <w:p w:rsidR="00B66399" w:rsidRDefault="00B66399" w:rsidP="00A56823">
      <w:pPr>
        <w:spacing w:line="360" w:lineRule="auto"/>
        <w:rPr>
          <w:rFonts w:ascii="Calibri" w:hAnsi="Calibri" w:cs="Calibri"/>
        </w:rPr>
      </w:pPr>
    </w:p>
    <w:p w:rsidR="00816946" w:rsidRDefault="00C71C10" w:rsidP="00A56823">
      <w:pPr>
        <w:spacing w:line="360" w:lineRule="auto"/>
        <w:rPr>
          <w:rFonts w:ascii="Calibri" w:hAnsi="Calibri" w:cs="Calibri"/>
        </w:rPr>
      </w:pPr>
      <w:r>
        <w:rPr>
          <w:rFonts w:ascii="Calibri" w:hAnsi="Calibri" w:cs="Calibri"/>
        </w:rPr>
        <w:t xml:space="preserve">De betrouwbaarheid van de domeinen </w:t>
      </w:r>
      <w:r w:rsidR="00C26770">
        <w:rPr>
          <w:rFonts w:ascii="Calibri" w:hAnsi="Calibri" w:cs="Calibri"/>
        </w:rPr>
        <w:t xml:space="preserve">gebaseerd op het aantal respondenten in de huidige meting </w:t>
      </w:r>
      <w:r>
        <w:rPr>
          <w:rFonts w:ascii="Calibri" w:hAnsi="Calibri" w:cs="Calibri"/>
        </w:rPr>
        <w:t xml:space="preserve">neemt enigszins af door de correctie voor leeftijd, geslacht en zelf-gerapporteerde </w:t>
      </w:r>
      <w:r>
        <w:rPr>
          <w:rFonts w:ascii="Calibri" w:hAnsi="Calibri" w:cs="Calibri"/>
        </w:rPr>
        <w:lastRenderedPageBreak/>
        <w:t>gezondheid. In het ongecorrigeerde model ligt de betrouwbaarheid van de twee domeinen ‘attitude zorgverleners’ en ‘behandeling door zorgverleners’ nagenoeg op de grenswaarde van 0.7. In het gecorrigeerde model is dit niet het geval.</w:t>
      </w:r>
      <w:r w:rsidR="004B4ABD">
        <w:rPr>
          <w:rFonts w:ascii="Calibri" w:hAnsi="Calibri" w:cs="Calibri"/>
        </w:rPr>
        <w:t xml:space="preserve"> Het aantal respondenten dat moet worden benaderd om de domeinen voldoende betrouwbaar te laten zijn was in het ongecorrigeerde model problematisch voor het domein ‘informatieverstrekking tijdens de behandeling’ en het domein ‘informatie bij ontslag’. Door te corrigeren voor de drie variabelen wordt het aantal respondenten van het domein ‘behandeling door de zorgverleners’ voor het behalen van voldoende betrouwbaarheid erg hoog. Dit geldt ook in iets mindere mate voor het domein ‘informatieverstrekking voorafgaand aan de behandeling’.  </w:t>
      </w:r>
      <w:r>
        <w:rPr>
          <w:rFonts w:ascii="Calibri" w:hAnsi="Calibri" w:cs="Calibri"/>
        </w:rPr>
        <w:t xml:space="preserve"> </w:t>
      </w:r>
      <w:r w:rsidR="004B4ABD">
        <w:rPr>
          <w:rFonts w:ascii="Calibri" w:hAnsi="Calibri" w:cs="Calibri"/>
        </w:rPr>
        <w:t xml:space="preserve"> </w:t>
      </w:r>
    </w:p>
    <w:p w:rsidR="00C71C10" w:rsidRDefault="00816946" w:rsidP="00A56823">
      <w:pPr>
        <w:spacing w:line="360" w:lineRule="auto"/>
        <w:rPr>
          <w:rFonts w:ascii="Calibri" w:hAnsi="Calibri" w:cs="Calibri"/>
        </w:rPr>
      </w:pPr>
      <w:r>
        <w:rPr>
          <w:rFonts w:ascii="Calibri" w:hAnsi="Calibri" w:cs="Calibri"/>
        </w:rPr>
        <w:t xml:space="preserve">Voor een vertaling naar de grootte van de steekproef die getrokken moet worden </w:t>
      </w:r>
      <w:r w:rsidR="00EE6EC9">
        <w:rPr>
          <w:rFonts w:ascii="Calibri" w:hAnsi="Calibri" w:cs="Calibri"/>
        </w:rPr>
        <w:t>om aan het aantal benodigde respondenten te voldoen</w:t>
      </w:r>
      <w:r w:rsidR="00C71C10">
        <w:rPr>
          <w:rFonts w:ascii="Calibri" w:hAnsi="Calibri" w:cs="Calibri"/>
        </w:rPr>
        <w:t xml:space="preserve"> </w:t>
      </w:r>
      <w:r w:rsidR="00EE6EC9">
        <w:rPr>
          <w:rFonts w:ascii="Calibri" w:hAnsi="Calibri" w:cs="Calibri"/>
        </w:rPr>
        <w:t>moet vermenigvuldigd worden met een factor 2,5 gebaseerd op een netto respons van 40%.</w:t>
      </w:r>
    </w:p>
    <w:p w:rsidR="00EE5AD8" w:rsidRDefault="00EE5AD8" w:rsidP="00A56823">
      <w:pPr>
        <w:spacing w:line="360" w:lineRule="auto"/>
        <w:rPr>
          <w:rFonts w:ascii="Calibri" w:hAnsi="Calibri" w:cs="Calibri"/>
        </w:rPr>
      </w:pPr>
    </w:p>
    <w:p w:rsidR="00EE5AD8" w:rsidRDefault="00EE5AD8" w:rsidP="00A56823">
      <w:pPr>
        <w:spacing w:line="360" w:lineRule="auto"/>
        <w:rPr>
          <w:rFonts w:ascii="Calibri" w:hAnsi="Calibri" w:cs="Calibri"/>
        </w:rPr>
      </w:pPr>
    </w:p>
    <w:p w:rsidR="00EE5AD8" w:rsidRDefault="00EE5AD8" w:rsidP="00A56823">
      <w:pPr>
        <w:spacing w:line="360" w:lineRule="auto"/>
        <w:rPr>
          <w:rFonts w:ascii="Calibri" w:hAnsi="Calibri" w:cs="Calibri"/>
        </w:rPr>
      </w:pPr>
    </w:p>
    <w:p w:rsidR="00A56823" w:rsidRPr="00B57137" w:rsidRDefault="00A56823" w:rsidP="00A56823">
      <w:pPr>
        <w:rPr>
          <w:rFonts w:ascii="Calibri" w:hAnsi="Calibri"/>
        </w:rPr>
        <w:sectPr w:rsidR="00A56823" w:rsidRPr="00B57137" w:rsidSect="00CF3636">
          <w:pgSz w:w="11906" w:h="16838"/>
          <w:pgMar w:top="1258" w:right="1417" w:bottom="1417" w:left="1417" w:header="708" w:footer="708" w:gutter="0"/>
          <w:cols w:space="708"/>
          <w:titlePg/>
          <w:docGrid w:linePitch="360"/>
        </w:sectPr>
      </w:pPr>
    </w:p>
    <w:tbl>
      <w:tblPr>
        <w:tblW w:w="11590" w:type="dxa"/>
        <w:tblLayout w:type="fixed"/>
        <w:tblLook w:val="01E0" w:firstRow="1" w:lastRow="1" w:firstColumn="1" w:lastColumn="1" w:noHBand="0" w:noVBand="0"/>
      </w:tblPr>
      <w:tblGrid>
        <w:gridCol w:w="648"/>
        <w:gridCol w:w="3420"/>
        <w:gridCol w:w="621"/>
        <w:gridCol w:w="639"/>
        <w:gridCol w:w="354"/>
        <w:gridCol w:w="726"/>
        <w:gridCol w:w="408"/>
        <w:gridCol w:w="672"/>
        <w:gridCol w:w="178"/>
        <w:gridCol w:w="709"/>
        <w:gridCol w:w="992"/>
        <w:gridCol w:w="1134"/>
        <w:gridCol w:w="1089"/>
      </w:tblGrid>
      <w:tr w:rsidR="00EE5AD8" w:rsidRPr="00B57137" w:rsidTr="00D03CC5">
        <w:tc>
          <w:tcPr>
            <w:tcW w:w="7666" w:type="dxa"/>
            <w:gridSpan w:val="9"/>
            <w:tcBorders>
              <w:bottom w:val="single" w:sz="4" w:space="0" w:color="A6A6A6"/>
            </w:tcBorders>
          </w:tcPr>
          <w:p w:rsidR="00EE5AD8" w:rsidRPr="00B57137" w:rsidRDefault="00EE5AD8" w:rsidP="0074006F">
            <w:pPr>
              <w:ind w:left="154" w:hanging="154"/>
              <w:rPr>
                <w:rFonts w:ascii="Calibri" w:hAnsi="Calibri" w:cs="Calibri"/>
                <w:sz w:val="20"/>
                <w:szCs w:val="20"/>
              </w:rPr>
            </w:pPr>
            <w:r w:rsidRPr="00B57137">
              <w:rPr>
                <w:rFonts w:ascii="Calibri" w:hAnsi="Calibri" w:cs="Calibri"/>
                <w:sz w:val="20"/>
                <w:szCs w:val="20"/>
              </w:rPr>
              <w:lastRenderedPageBreak/>
              <w:t>Tabel 3.</w:t>
            </w:r>
            <w:r w:rsidR="0074006F">
              <w:rPr>
                <w:rFonts w:ascii="Calibri" w:hAnsi="Calibri" w:cs="Calibri"/>
                <w:sz w:val="20"/>
                <w:szCs w:val="20"/>
              </w:rPr>
              <w:t>9</w:t>
            </w:r>
            <w:r w:rsidRPr="00B57137">
              <w:rPr>
                <w:rFonts w:ascii="Calibri" w:hAnsi="Calibri" w:cs="Calibri"/>
                <w:sz w:val="20"/>
                <w:szCs w:val="20"/>
              </w:rPr>
              <w:t xml:space="preserve"> Lineair mixed effect modellen voor de domeinen van de CQI SEH</w:t>
            </w:r>
          </w:p>
        </w:tc>
        <w:tc>
          <w:tcPr>
            <w:tcW w:w="3924" w:type="dxa"/>
            <w:gridSpan w:val="4"/>
            <w:tcBorders>
              <w:bottom w:val="single" w:sz="4" w:space="0" w:color="A6A6A6"/>
            </w:tcBorders>
          </w:tcPr>
          <w:p w:rsidR="00EE5AD8" w:rsidRPr="00B57137" w:rsidRDefault="00EE5AD8" w:rsidP="00801CE7">
            <w:pPr>
              <w:rPr>
                <w:rFonts w:ascii="Calibri" w:hAnsi="Calibri" w:cs="Calibri"/>
                <w:sz w:val="20"/>
                <w:szCs w:val="20"/>
              </w:rPr>
            </w:pPr>
          </w:p>
        </w:tc>
      </w:tr>
      <w:tr w:rsidR="002B1D64" w:rsidRPr="00B57137" w:rsidTr="00D03CC5">
        <w:trPr>
          <w:trHeight w:val="299"/>
        </w:trPr>
        <w:tc>
          <w:tcPr>
            <w:tcW w:w="4689" w:type="dxa"/>
            <w:gridSpan w:val="3"/>
            <w:tcBorders>
              <w:top w:val="single" w:sz="4" w:space="0" w:color="A6A6A6"/>
            </w:tcBorders>
          </w:tcPr>
          <w:p w:rsidR="002B1D64" w:rsidRPr="00B57137" w:rsidRDefault="002B1D64" w:rsidP="00801CE7">
            <w:pPr>
              <w:rPr>
                <w:rFonts w:ascii="Calibri" w:hAnsi="Calibri" w:cs="Calibri"/>
                <w:sz w:val="20"/>
                <w:szCs w:val="20"/>
                <w:lang w:val="en-GB"/>
              </w:rPr>
            </w:pPr>
            <w:r w:rsidRPr="00B57137">
              <w:rPr>
                <w:rFonts w:ascii="Calibri" w:hAnsi="Calibri" w:cs="Calibri"/>
                <w:b/>
                <w:sz w:val="20"/>
                <w:szCs w:val="20"/>
                <w:lang w:val="en-GB"/>
              </w:rPr>
              <w:t>Domeinen (</w:t>
            </w:r>
            <w:r w:rsidRPr="00B57137">
              <w:rPr>
                <w:rFonts w:ascii="Calibri" w:hAnsi="Calibri" w:cs="Calibri"/>
                <w:b/>
                <w:sz w:val="20"/>
                <w:szCs w:val="20"/>
              </w:rPr>
              <w:t>α</w:t>
            </w:r>
            <w:r w:rsidRPr="00B57137">
              <w:rPr>
                <w:rFonts w:ascii="Calibri" w:hAnsi="Calibri" w:cs="Calibri"/>
                <w:b/>
                <w:sz w:val="20"/>
                <w:szCs w:val="20"/>
                <w:lang w:val="en-GB"/>
              </w:rPr>
              <w:t>)</w:t>
            </w:r>
          </w:p>
        </w:tc>
        <w:tc>
          <w:tcPr>
            <w:tcW w:w="2977" w:type="dxa"/>
            <w:gridSpan w:val="6"/>
            <w:tcBorders>
              <w:top w:val="single" w:sz="4" w:space="0" w:color="A6A6A6"/>
            </w:tcBorders>
          </w:tcPr>
          <w:p w:rsidR="002B1D64" w:rsidRPr="00B57137" w:rsidRDefault="002B1D64" w:rsidP="00801CE7">
            <w:pPr>
              <w:jc w:val="center"/>
              <w:rPr>
                <w:rFonts w:ascii="Calibri" w:hAnsi="Calibri" w:cs="Calibri"/>
                <w:b/>
                <w:sz w:val="20"/>
                <w:szCs w:val="20"/>
                <w:lang w:val="en-GB"/>
              </w:rPr>
            </w:pPr>
            <w:r w:rsidRPr="00B57137">
              <w:rPr>
                <w:rFonts w:ascii="Calibri" w:hAnsi="Calibri" w:cs="Calibri"/>
                <w:b/>
                <w:sz w:val="20"/>
                <w:szCs w:val="20"/>
                <w:lang w:val="en-GB"/>
              </w:rPr>
              <w:t>Leeg model</w:t>
            </w:r>
          </w:p>
        </w:tc>
        <w:tc>
          <w:tcPr>
            <w:tcW w:w="709" w:type="dxa"/>
            <w:tcBorders>
              <w:top w:val="single" w:sz="4" w:space="0" w:color="A6A6A6"/>
            </w:tcBorders>
          </w:tcPr>
          <w:p w:rsidR="002B1D64" w:rsidRPr="00B57137" w:rsidRDefault="002B1D64" w:rsidP="00801CE7">
            <w:pPr>
              <w:rPr>
                <w:rFonts w:ascii="Calibri" w:hAnsi="Calibri" w:cs="Calibri"/>
                <w:b/>
                <w:sz w:val="20"/>
                <w:szCs w:val="20"/>
                <w:lang w:val="en-GB"/>
              </w:rPr>
            </w:pPr>
          </w:p>
        </w:tc>
        <w:tc>
          <w:tcPr>
            <w:tcW w:w="3215" w:type="dxa"/>
            <w:gridSpan w:val="3"/>
            <w:tcBorders>
              <w:top w:val="single" w:sz="4" w:space="0" w:color="A6A6A6"/>
            </w:tcBorders>
          </w:tcPr>
          <w:p w:rsidR="002B1D64" w:rsidRPr="00B57137" w:rsidRDefault="002B1D64" w:rsidP="00801CE7">
            <w:pPr>
              <w:jc w:val="center"/>
              <w:rPr>
                <w:rFonts w:ascii="Calibri" w:hAnsi="Calibri" w:cs="Calibri"/>
                <w:b/>
                <w:sz w:val="20"/>
                <w:szCs w:val="20"/>
                <w:lang w:val="en-GB"/>
              </w:rPr>
            </w:pPr>
            <w:r w:rsidRPr="00B57137">
              <w:rPr>
                <w:rFonts w:ascii="Calibri" w:hAnsi="Calibri" w:cs="Calibri"/>
                <w:b/>
                <w:sz w:val="20"/>
                <w:szCs w:val="20"/>
                <w:lang w:val="en-GB"/>
              </w:rPr>
              <w:t>Gecorrigeerd model</w:t>
            </w:r>
            <w:r w:rsidRPr="00B57137">
              <w:rPr>
                <w:rFonts w:ascii="Calibri" w:hAnsi="Calibri" w:cs="Calibri"/>
                <w:b/>
                <w:sz w:val="20"/>
                <w:szCs w:val="20"/>
                <w:vertAlign w:val="superscript"/>
                <w:lang w:val="en-GB"/>
              </w:rPr>
              <w:t>a</w:t>
            </w:r>
          </w:p>
        </w:tc>
      </w:tr>
      <w:tr w:rsidR="002B1D64" w:rsidRPr="00B57137" w:rsidTr="00D03CC5">
        <w:trPr>
          <w:trHeight w:val="531"/>
        </w:trPr>
        <w:tc>
          <w:tcPr>
            <w:tcW w:w="4689" w:type="dxa"/>
            <w:gridSpan w:val="3"/>
            <w:tcBorders>
              <w:bottom w:val="single" w:sz="4" w:space="0" w:color="A6A6A6"/>
            </w:tcBorders>
          </w:tcPr>
          <w:p w:rsidR="002B1D64" w:rsidRPr="00B57137" w:rsidRDefault="002B1D64" w:rsidP="00801CE7">
            <w:pPr>
              <w:rPr>
                <w:rFonts w:ascii="Calibri" w:hAnsi="Calibri" w:cs="Calibri"/>
                <w:b/>
                <w:sz w:val="20"/>
                <w:szCs w:val="20"/>
                <w:lang w:val="en-GB"/>
              </w:rPr>
            </w:pPr>
          </w:p>
        </w:tc>
        <w:tc>
          <w:tcPr>
            <w:tcW w:w="993" w:type="dxa"/>
            <w:gridSpan w:val="2"/>
            <w:tcBorders>
              <w:bottom w:val="single" w:sz="4" w:space="0" w:color="A6A6A6"/>
            </w:tcBorders>
          </w:tcPr>
          <w:p w:rsidR="002B1D64" w:rsidRPr="00B57137" w:rsidRDefault="002B1D64" w:rsidP="00EE5AD8">
            <w:pPr>
              <w:rPr>
                <w:rFonts w:ascii="Calibri" w:hAnsi="Calibri" w:cs="Calibri"/>
                <w:b/>
                <w:sz w:val="20"/>
                <w:szCs w:val="20"/>
              </w:rPr>
            </w:pPr>
            <w:r w:rsidRPr="00B57137">
              <w:rPr>
                <w:rFonts w:ascii="Calibri" w:hAnsi="Calibri" w:cs="Calibri"/>
                <w:b/>
                <w:sz w:val="20"/>
                <w:szCs w:val="20"/>
              </w:rPr>
              <w:t>Variantie SEH</w:t>
            </w:r>
            <w:r w:rsidR="00EE5AD8">
              <w:rPr>
                <w:rFonts w:ascii="Calibri" w:hAnsi="Calibri" w:cs="Calibri"/>
                <w:b/>
                <w:sz w:val="20"/>
                <w:szCs w:val="20"/>
              </w:rPr>
              <w:t>’s</w:t>
            </w:r>
          </w:p>
        </w:tc>
        <w:tc>
          <w:tcPr>
            <w:tcW w:w="1134" w:type="dxa"/>
            <w:gridSpan w:val="2"/>
            <w:tcBorders>
              <w:bottom w:val="single" w:sz="4" w:space="0" w:color="A6A6A6"/>
            </w:tcBorders>
          </w:tcPr>
          <w:p w:rsidR="002B1D64" w:rsidRPr="00B57137" w:rsidRDefault="002B1D64" w:rsidP="00EE5AD8">
            <w:pPr>
              <w:rPr>
                <w:rFonts w:ascii="Calibri" w:hAnsi="Calibri" w:cs="Calibri"/>
                <w:b/>
                <w:sz w:val="20"/>
                <w:szCs w:val="20"/>
              </w:rPr>
            </w:pPr>
            <w:r w:rsidRPr="00B57137">
              <w:rPr>
                <w:rFonts w:ascii="Calibri" w:hAnsi="Calibri" w:cs="Calibri"/>
                <w:b/>
                <w:sz w:val="20"/>
                <w:szCs w:val="20"/>
              </w:rPr>
              <w:t xml:space="preserve">Variantie </w:t>
            </w:r>
            <w:r w:rsidR="00216981" w:rsidRPr="00B57137">
              <w:rPr>
                <w:rFonts w:ascii="Calibri" w:hAnsi="Calibri" w:cs="Calibri"/>
                <w:b/>
                <w:sz w:val="20"/>
                <w:szCs w:val="20"/>
              </w:rPr>
              <w:t>pat</w:t>
            </w:r>
            <w:r w:rsidR="00216981">
              <w:rPr>
                <w:rFonts w:ascii="Calibri" w:hAnsi="Calibri" w:cs="Calibri"/>
                <w:b/>
                <w:sz w:val="20"/>
                <w:szCs w:val="20"/>
              </w:rPr>
              <w:t>iënten</w:t>
            </w:r>
          </w:p>
        </w:tc>
        <w:tc>
          <w:tcPr>
            <w:tcW w:w="850" w:type="dxa"/>
            <w:gridSpan w:val="2"/>
            <w:tcBorders>
              <w:bottom w:val="single" w:sz="4" w:space="0" w:color="A6A6A6"/>
            </w:tcBorders>
          </w:tcPr>
          <w:p w:rsidR="002B1D64" w:rsidRPr="00B57137" w:rsidRDefault="002B1D64" w:rsidP="00801CE7">
            <w:pPr>
              <w:rPr>
                <w:rFonts w:ascii="Calibri" w:hAnsi="Calibri" w:cs="Calibri"/>
                <w:b/>
                <w:sz w:val="20"/>
                <w:szCs w:val="20"/>
              </w:rPr>
            </w:pPr>
            <w:r w:rsidRPr="00B57137">
              <w:rPr>
                <w:rFonts w:ascii="Calibri" w:hAnsi="Calibri" w:cs="Calibri"/>
                <w:b/>
                <w:sz w:val="20"/>
                <w:szCs w:val="20"/>
              </w:rPr>
              <w:t>ICC</w:t>
            </w:r>
          </w:p>
        </w:tc>
        <w:tc>
          <w:tcPr>
            <w:tcW w:w="709" w:type="dxa"/>
            <w:tcBorders>
              <w:bottom w:val="single" w:sz="4" w:space="0" w:color="A6A6A6"/>
            </w:tcBorders>
          </w:tcPr>
          <w:p w:rsidR="002B1D64" w:rsidRPr="00B57137" w:rsidRDefault="002B1D64" w:rsidP="00801CE7">
            <w:pPr>
              <w:rPr>
                <w:rFonts w:ascii="Calibri" w:hAnsi="Calibri" w:cs="Calibri"/>
                <w:b/>
                <w:sz w:val="20"/>
                <w:szCs w:val="20"/>
              </w:rPr>
            </w:pPr>
            <w:r w:rsidRPr="00B57137">
              <w:rPr>
                <w:rFonts w:ascii="Calibri" w:hAnsi="Calibri" w:cs="Calibri"/>
                <w:b/>
                <w:sz w:val="20"/>
                <w:szCs w:val="20"/>
              </w:rPr>
              <w:t>PCV (%)</w:t>
            </w:r>
          </w:p>
        </w:tc>
        <w:tc>
          <w:tcPr>
            <w:tcW w:w="992" w:type="dxa"/>
            <w:tcBorders>
              <w:bottom w:val="single" w:sz="4" w:space="0" w:color="A6A6A6"/>
            </w:tcBorders>
          </w:tcPr>
          <w:p w:rsidR="002B1D64" w:rsidRPr="00B57137" w:rsidRDefault="002B1D64" w:rsidP="00EE5AD8">
            <w:pPr>
              <w:rPr>
                <w:rFonts w:ascii="Calibri" w:hAnsi="Calibri" w:cs="Calibri"/>
                <w:b/>
                <w:sz w:val="20"/>
                <w:szCs w:val="20"/>
              </w:rPr>
            </w:pPr>
            <w:r w:rsidRPr="00B57137">
              <w:rPr>
                <w:rFonts w:ascii="Calibri" w:hAnsi="Calibri" w:cs="Calibri"/>
                <w:b/>
                <w:sz w:val="20"/>
                <w:szCs w:val="20"/>
              </w:rPr>
              <w:t>Variantie SEH</w:t>
            </w:r>
            <w:r w:rsidR="00EE5AD8">
              <w:rPr>
                <w:rFonts w:ascii="Calibri" w:hAnsi="Calibri" w:cs="Calibri"/>
                <w:b/>
                <w:sz w:val="20"/>
                <w:szCs w:val="20"/>
              </w:rPr>
              <w:t>’s</w:t>
            </w:r>
          </w:p>
        </w:tc>
        <w:tc>
          <w:tcPr>
            <w:tcW w:w="1134" w:type="dxa"/>
            <w:tcBorders>
              <w:bottom w:val="single" w:sz="4" w:space="0" w:color="A6A6A6"/>
            </w:tcBorders>
          </w:tcPr>
          <w:p w:rsidR="002B1D64" w:rsidRPr="00B57137" w:rsidRDefault="002B1D64" w:rsidP="00801CE7">
            <w:pPr>
              <w:rPr>
                <w:rFonts w:ascii="Calibri" w:hAnsi="Calibri" w:cs="Calibri"/>
                <w:b/>
                <w:sz w:val="20"/>
                <w:szCs w:val="20"/>
              </w:rPr>
            </w:pPr>
            <w:r w:rsidRPr="00B57137">
              <w:rPr>
                <w:rFonts w:ascii="Calibri" w:hAnsi="Calibri" w:cs="Calibri"/>
                <w:b/>
                <w:sz w:val="20"/>
                <w:szCs w:val="20"/>
              </w:rPr>
              <w:t xml:space="preserve">Variantie </w:t>
            </w:r>
          </w:p>
          <w:p w:rsidR="002B1D64" w:rsidRPr="00B57137" w:rsidRDefault="00216981" w:rsidP="00801CE7">
            <w:pPr>
              <w:rPr>
                <w:rFonts w:ascii="Calibri" w:hAnsi="Calibri" w:cs="Calibri"/>
                <w:b/>
                <w:sz w:val="20"/>
                <w:szCs w:val="20"/>
              </w:rPr>
            </w:pPr>
            <w:r w:rsidRPr="00B57137">
              <w:rPr>
                <w:rFonts w:ascii="Calibri" w:hAnsi="Calibri" w:cs="Calibri"/>
                <w:b/>
                <w:sz w:val="20"/>
                <w:szCs w:val="20"/>
              </w:rPr>
              <w:t>pat</w:t>
            </w:r>
            <w:r>
              <w:rPr>
                <w:rFonts w:ascii="Calibri" w:hAnsi="Calibri" w:cs="Calibri"/>
                <w:b/>
                <w:sz w:val="20"/>
                <w:szCs w:val="20"/>
              </w:rPr>
              <w:t>iënten</w:t>
            </w:r>
          </w:p>
        </w:tc>
        <w:tc>
          <w:tcPr>
            <w:tcW w:w="1089" w:type="dxa"/>
            <w:tcBorders>
              <w:bottom w:val="single" w:sz="4" w:space="0" w:color="A6A6A6"/>
            </w:tcBorders>
          </w:tcPr>
          <w:p w:rsidR="002B1D64" w:rsidRPr="00B57137" w:rsidRDefault="002B1D64" w:rsidP="00801CE7">
            <w:pPr>
              <w:rPr>
                <w:rFonts w:ascii="Calibri" w:hAnsi="Calibri" w:cs="Calibri"/>
                <w:b/>
                <w:sz w:val="20"/>
                <w:szCs w:val="20"/>
              </w:rPr>
            </w:pPr>
            <w:r w:rsidRPr="00B57137">
              <w:rPr>
                <w:rFonts w:ascii="Calibri" w:hAnsi="Calibri" w:cs="Calibri"/>
                <w:b/>
                <w:sz w:val="20"/>
                <w:szCs w:val="20"/>
              </w:rPr>
              <w:t>ICC</w:t>
            </w:r>
          </w:p>
        </w:tc>
      </w:tr>
      <w:tr w:rsidR="002B1D64" w:rsidRPr="00B57137" w:rsidTr="00D03CC5">
        <w:trPr>
          <w:trHeight w:val="295"/>
        </w:trPr>
        <w:tc>
          <w:tcPr>
            <w:tcW w:w="4689" w:type="dxa"/>
            <w:gridSpan w:val="3"/>
            <w:tcBorders>
              <w:top w:val="single" w:sz="4" w:space="0" w:color="A6A6A6"/>
            </w:tcBorders>
          </w:tcPr>
          <w:p w:rsidR="002B1D64" w:rsidRPr="00B57137" w:rsidRDefault="002B1D64" w:rsidP="00801CE7">
            <w:pPr>
              <w:rPr>
                <w:rFonts w:ascii="Calibri" w:hAnsi="Calibri" w:cs="Calibri"/>
                <w:sz w:val="20"/>
                <w:szCs w:val="20"/>
              </w:rPr>
            </w:pPr>
            <w:r w:rsidRPr="00B57137">
              <w:rPr>
                <w:rFonts w:ascii="Calibri" w:hAnsi="Calibri" w:cs="Calibri"/>
                <w:sz w:val="20"/>
                <w:szCs w:val="20"/>
              </w:rPr>
              <w:t>Informatie voor de behandeling (α=0,666)</w:t>
            </w:r>
          </w:p>
        </w:tc>
        <w:tc>
          <w:tcPr>
            <w:tcW w:w="993" w:type="dxa"/>
            <w:gridSpan w:val="2"/>
            <w:tcBorders>
              <w:top w:val="single" w:sz="4" w:space="0" w:color="A6A6A6"/>
            </w:tcBorders>
          </w:tcPr>
          <w:p w:rsidR="002B1D64" w:rsidRPr="00B57137" w:rsidRDefault="002B1D64" w:rsidP="0029531F">
            <w:pPr>
              <w:rPr>
                <w:rFonts w:ascii="Calibri" w:hAnsi="Calibri" w:cs="Calibri"/>
                <w:sz w:val="20"/>
                <w:szCs w:val="20"/>
              </w:rPr>
            </w:pPr>
            <w:r w:rsidRPr="00B57137">
              <w:rPr>
                <w:rFonts w:ascii="Calibri" w:hAnsi="Calibri" w:cs="Calibri"/>
                <w:sz w:val="20"/>
                <w:szCs w:val="20"/>
              </w:rPr>
              <w:t>0,0084</w:t>
            </w:r>
          </w:p>
        </w:tc>
        <w:tc>
          <w:tcPr>
            <w:tcW w:w="1134" w:type="dxa"/>
            <w:gridSpan w:val="2"/>
            <w:tcBorders>
              <w:top w:val="single" w:sz="4" w:space="0" w:color="A6A6A6"/>
            </w:tcBorders>
          </w:tcPr>
          <w:p w:rsidR="002B1D64" w:rsidRPr="00B57137" w:rsidRDefault="002B1D64" w:rsidP="0029531F">
            <w:pPr>
              <w:rPr>
                <w:rFonts w:ascii="Calibri" w:hAnsi="Calibri" w:cs="Calibri"/>
                <w:sz w:val="20"/>
                <w:szCs w:val="20"/>
              </w:rPr>
            </w:pPr>
            <w:r w:rsidRPr="00B57137">
              <w:rPr>
                <w:rFonts w:ascii="Calibri" w:hAnsi="Calibri" w:cs="Calibri"/>
                <w:sz w:val="20"/>
                <w:szCs w:val="20"/>
              </w:rPr>
              <w:t>0,8154</w:t>
            </w:r>
          </w:p>
        </w:tc>
        <w:tc>
          <w:tcPr>
            <w:tcW w:w="850" w:type="dxa"/>
            <w:gridSpan w:val="2"/>
            <w:tcBorders>
              <w:top w:val="single" w:sz="4" w:space="0" w:color="A6A6A6"/>
            </w:tcBorders>
          </w:tcPr>
          <w:p w:rsidR="002B1D64" w:rsidRPr="00B57137" w:rsidRDefault="002B1D64" w:rsidP="00801CE7">
            <w:pPr>
              <w:rPr>
                <w:rFonts w:ascii="Calibri" w:hAnsi="Calibri" w:cs="Calibri"/>
                <w:sz w:val="20"/>
                <w:szCs w:val="20"/>
              </w:rPr>
            </w:pPr>
            <w:r w:rsidRPr="00B57137">
              <w:rPr>
                <w:rFonts w:ascii="Calibri" w:hAnsi="Calibri" w:cs="Calibri"/>
                <w:sz w:val="20"/>
                <w:szCs w:val="20"/>
              </w:rPr>
              <w:t>0,0102</w:t>
            </w:r>
          </w:p>
        </w:tc>
        <w:tc>
          <w:tcPr>
            <w:tcW w:w="709" w:type="dxa"/>
            <w:tcBorders>
              <w:top w:val="single" w:sz="4" w:space="0" w:color="A6A6A6"/>
            </w:tcBorders>
          </w:tcPr>
          <w:p w:rsidR="002B1D64" w:rsidRPr="00B57137" w:rsidRDefault="002B1D64" w:rsidP="00801CE7">
            <w:pPr>
              <w:rPr>
                <w:rFonts w:ascii="Calibri" w:hAnsi="Calibri" w:cs="Calibri"/>
                <w:sz w:val="20"/>
                <w:szCs w:val="20"/>
              </w:rPr>
            </w:pPr>
            <w:r w:rsidRPr="00B57137">
              <w:rPr>
                <w:rFonts w:ascii="Calibri" w:hAnsi="Calibri" w:cs="Calibri"/>
                <w:sz w:val="20"/>
                <w:szCs w:val="20"/>
              </w:rPr>
              <w:t>4,92</w:t>
            </w:r>
          </w:p>
        </w:tc>
        <w:tc>
          <w:tcPr>
            <w:tcW w:w="992" w:type="dxa"/>
            <w:tcBorders>
              <w:top w:val="single" w:sz="4" w:space="0" w:color="A6A6A6"/>
            </w:tcBorders>
          </w:tcPr>
          <w:p w:rsidR="002B1D64" w:rsidRPr="00B57137" w:rsidRDefault="002B1D64" w:rsidP="00023E0B">
            <w:pPr>
              <w:rPr>
                <w:rFonts w:ascii="Calibri" w:hAnsi="Calibri" w:cs="Calibri"/>
                <w:sz w:val="20"/>
                <w:szCs w:val="20"/>
                <w:vertAlign w:val="superscript"/>
              </w:rPr>
            </w:pPr>
            <w:r w:rsidRPr="00B57137">
              <w:rPr>
                <w:rFonts w:ascii="Calibri" w:hAnsi="Calibri" w:cs="Calibri"/>
                <w:sz w:val="20"/>
                <w:szCs w:val="20"/>
              </w:rPr>
              <w:t>0,0061</w:t>
            </w:r>
          </w:p>
        </w:tc>
        <w:tc>
          <w:tcPr>
            <w:tcW w:w="1134" w:type="dxa"/>
            <w:tcBorders>
              <w:top w:val="single" w:sz="4" w:space="0" w:color="A6A6A6"/>
            </w:tcBorders>
          </w:tcPr>
          <w:p w:rsidR="002B1D64" w:rsidRPr="00B57137" w:rsidRDefault="002B1D64" w:rsidP="00023E0B">
            <w:pPr>
              <w:rPr>
                <w:rFonts w:ascii="Calibri" w:hAnsi="Calibri" w:cs="Calibri"/>
                <w:sz w:val="20"/>
                <w:szCs w:val="20"/>
              </w:rPr>
            </w:pPr>
            <w:r w:rsidRPr="00B57137">
              <w:rPr>
                <w:rFonts w:ascii="Calibri" w:hAnsi="Calibri" w:cs="Calibri"/>
                <w:sz w:val="20"/>
                <w:szCs w:val="20"/>
              </w:rPr>
              <w:t>0,7773</w:t>
            </w:r>
          </w:p>
        </w:tc>
        <w:tc>
          <w:tcPr>
            <w:tcW w:w="1089" w:type="dxa"/>
            <w:tcBorders>
              <w:top w:val="single" w:sz="4" w:space="0" w:color="A6A6A6"/>
            </w:tcBorders>
          </w:tcPr>
          <w:p w:rsidR="002B1D64" w:rsidRPr="00B57137" w:rsidRDefault="002B1D64" w:rsidP="00023E0B">
            <w:pPr>
              <w:rPr>
                <w:rFonts w:ascii="Calibri" w:hAnsi="Calibri" w:cs="Calibri"/>
                <w:sz w:val="20"/>
                <w:szCs w:val="20"/>
              </w:rPr>
            </w:pPr>
            <w:r w:rsidRPr="00B57137">
              <w:rPr>
                <w:rFonts w:ascii="Calibri" w:hAnsi="Calibri" w:cs="Calibri"/>
                <w:sz w:val="20"/>
                <w:szCs w:val="20"/>
              </w:rPr>
              <w:t>0,0078</w:t>
            </w:r>
          </w:p>
        </w:tc>
      </w:tr>
      <w:tr w:rsidR="002B1D64" w:rsidRPr="00B57137" w:rsidTr="00EA2243">
        <w:trPr>
          <w:trHeight w:val="295"/>
        </w:trPr>
        <w:tc>
          <w:tcPr>
            <w:tcW w:w="4689" w:type="dxa"/>
            <w:gridSpan w:val="3"/>
          </w:tcPr>
          <w:p w:rsidR="002B1D64" w:rsidRPr="00B57137" w:rsidRDefault="002B1D64" w:rsidP="00801CE7">
            <w:pPr>
              <w:rPr>
                <w:rFonts w:ascii="Calibri" w:hAnsi="Calibri" w:cs="Calibri"/>
                <w:sz w:val="20"/>
                <w:szCs w:val="20"/>
              </w:rPr>
            </w:pPr>
            <w:r w:rsidRPr="00B57137">
              <w:rPr>
                <w:rFonts w:ascii="Calibri" w:hAnsi="Calibri" w:cs="Calibri"/>
                <w:sz w:val="20"/>
                <w:szCs w:val="20"/>
              </w:rPr>
              <w:t>Wachttijden en snelheid hulpverlening (α =0,774)</w:t>
            </w:r>
          </w:p>
        </w:tc>
        <w:tc>
          <w:tcPr>
            <w:tcW w:w="993"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0,0164</w:t>
            </w:r>
          </w:p>
        </w:tc>
        <w:tc>
          <w:tcPr>
            <w:tcW w:w="1134" w:type="dxa"/>
            <w:gridSpan w:val="2"/>
          </w:tcPr>
          <w:p w:rsidR="002B1D64" w:rsidRPr="00B57137" w:rsidRDefault="002B1D64" w:rsidP="0029531F">
            <w:pPr>
              <w:rPr>
                <w:rFonts w:ascii="Calibri" w:hAnsi="Calibri" w:cs="Calibri"/>
                <w:sz w:val="20"/>
                <w:szCs w:val="20"/>
              </w:rPr>
            </w:pPr>
            <w:r>
              <w:rPr>
                <w:rFonts w:ascii="Calibri" w:hAnsi="Calibri" w:cs="Calibri"/>
                <w:sz w:val="20"/>
                <w:szCs w:val="20"/>
              </w:rPr>
              <w:t>0,6076</w:t>
            </w:r>
          </w:p>
        </w:tc>
        <w:tc>
          <w:tcPr>
            <w:tcW w:w="850" w:type="dxa"/>
            <w:gridSpan w:val="2"/>
          </w:tcPr>
          <w:p w:rsidR="002B1D64" w:rsidRPr="00B57137" w:rsidRDefault="002B1D64" w:rsidP="0029531F">
            <w:pPr>
              <w:rPr>
                <w:rFonts w:ascii="Calibri" w:hAnsi="Calibri" w:cs="Calibri"/>
                <w:b/>
                <w:sz w:val="20"/>
                <w:szCs w:val="20"/>
              </w:rPr>
            </w:pPr>
            <w:r w:rsidRPr="00B57137">
              <w:rPr>
                <w:rFonts w:ascii="Calibri" w:hAnsi="Calibri" w:cs="Calibri"/>
                <w:b/>
                <w:sz w:val="20"/>
                <w:szCs w:val="20"/>
              </w:rPr>
              <w:t>0,</w:t>
            </w:r>
            <w:r>
              <w:rPr>
                <w:rFonts w:ascii="Calibri" w:hAnsi="Calibri" w:cs="Calibri"/>
                <w:b/>
                <w:sz w:val="20"/>
                <w:szCs w:val="20"/>
              </w:rPr>
              <w:t>0264</w:t>
            </w:r>
          </w:p>
        </w:tc>
        <w:tc>
          <w:tcPr>
            <w:tcW w:w="709" w:type="dxa"/>
          </w:tcPr>
          <w:p w:rsidR="002B1D64" w:rsidRPr="00B57137" w:rsidRDefault="002B1D64" w:rsidP="00801CE7">
            <w:pPr>
              <w:rPr>
                <w:rFonts w:ascii="Calibri" w:hAnsi="Calibri" w:cs="Calibri"/>
                <w:sz w:val="20"/>
                <w:szCs w:val="20"/>
              </w:rPr>
            </w:pPr>
            <w:r w:rsidRPr="00B57137">
              <w:rPr>
                <w:rFonts w:ascii="Calibri" w:hAnsi="Calibri" w:cs="Calibri"/>
                <w:sz w:val="20"/>
                <w:szCs w:val="20"/>
              </w:rPr>
              <w:t>4,77</w:t>
            </w:r>
          </w:p>
        </w:tc>
        <w:tc>
          <w:tcPr>
            <w:tcW w:w="992"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0,0145</w:t>
            </w:r>
          </w:p>
        </w:tc>
        <w:tc>
          <w:tcPr>
            <w:tcW w:w="1134"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0,5797</w:t>
            </w:r>
          </w:p>
        </w:tc>
        <w:tc>
          <w:tcPr>
            <w:tcW w:w="1089" w:type="dxa"/>
          </w:tcPr>
          <w:p w:rsidR="002B1D64" w:rsidRPr="00B57137" w:rsidRDefault="002B1D64" w:rsidP="00671AD7">
            <w:pPr>
              <w:rPr>
                <w:rFonts w:ascii="Calibri" w:hAnsi="Calibri" w:cs="Calibri"/>
                <w:b/>
                <w:sz w:val="20"/>
                <w:szCs w:val="20"/>
              </w:rPr>
            </w:pPr>
            <w:r w:rsidRPr="00B57137">
              <w:rPr>
                <w:rFonts w:ascii="Calibri" w:hAnsi="Calibri" w:cs="Calibri"/>
                <w:b/>
                <w:sz w:val="20"/>
                <w:szCs w:val="20"/>
              </w:rPr>
              <w:t>0,024</w:t>
            </w:r>
            <w:r>
              <w:rPr>
                <w:rFonts w:ascii="Calibri" w:hAnsi="Calibri" w:cs="Calibri"/>
                <w:b/>
                <w:sz w:val="20"/>
                <w:szCs w:val="20"/>
              </w:rPr>
              <w:t>4</w:t>
            </w:r>
          </w:p>
        </w:tc>
      </w:tr>
      <w:tr w:rsidR="002B1D64" w:rsidRPr="00B57137" w:rsidTr="00EA2243">
        <w:trPr>
          <w:trHeight w:val="295"/>
        </w:trPr>
        <w:tc>
          <w:tcPr>
            <w:tcW w:w="4689" w:type="dxa"/>
            <w:gridSpan w:val="3"/>
          </w:tcPr>
          <w:p w:rsidR="002B1D64" w:rsidRPr="00B57137" w:rsidRDefault="002B1D64" w:rsidP="00276240">
            <w:pPr>
              <w:rPr>
                <w:rFonts w:ascii="Calibri" w:hAnsi="Calibri" w:cs="Calibri"/>
                <w:sz w:val="20"/>
                <w:szCs w:val="20"/>
              </w:rPr>
            </w:pPr>
            <w:r w:rsidRPr="00B57137">
              <w:rPr>
                <w:rFonts w:ascii="Calibri" w:hAnsi="Calibri" w:cs="Calibri"/>
                <w:sz w:val="20"/>
                <w:szCs w:val="20"/>
                <w:lang w:val="en-GB"/>
              </w:rPr>
              <w:t xml:space="preserve">Attitude </w:t>
            </w:r>
            <w:r w:rsidRPr="00B57137">
              <w:rPr>
                <w:rFonts w:ascii="Calibri" w:hAnsi="Calibri" w:cs="Calibri"/>
                <w:sz w:val="20"/>
                <w:szCs w:val="20"/>
              </w:rPr>
              <w:t>zorgverleners (α=0,837)</w:t>
            </w:r>
          </w:p>
        </w:tc>
        <w:tc>
          <w:tcPr>
            <w:tcW w:w="993" w:type="dxa"/>
            <w:gridSpan w:val="2"/>
          </w:tcPr>
          <w:p w:rsidR="002B1D64" w:rsidRPr="00B57137" w:rsidRDefault="002B1D64" w:rsidP="00801CE7">
            <w:pPr>
              <w:rPr>
                <w:rFonts w:ascii="Calibri" w:hAnsi="Calibri" w:cs="Calibri"/>
                <w:sz w:val="20"/>
                <w:szCs w:val="20"/>
              </w:rPr>
            </w:pPr>
            <w:r w:rsidRPr="00B57137">
              <w:rPr>
                <w:rFonts w:ascii="Calibri" w:hAnsi="Calibri" w:cs="Calibri"/>
                <w:sz w:val="20"/>
                <w:szCs w:val="20"/>
              </w:rPr>
              <w:t>0,0032</w:t>
            </w:r>
          </w:p>
        </w:tc>
        <w:tc>
          <w:tcPr>
            <w:tcW w:w="1134"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0,3476</w:t>
            </w:r>
          </w:p>
        </w:tc>
        <w:tc>
          <w:tcPr>
            <w:tcW w:w="850" w:type="dxa"/>
            <w:gridSpan w:val="2"/>
          </w:tcPr>
          <w:p w:rsidR="002B1D64" w:rsidRPr="00B57137" w:rsidRDefault="002B1D64" w:rsidP="00396DBB">
            <w:pPr>
              <w:rPr>
                <w:rFonts w:ascii="Calibri" w:hAnsi="Calibri" w:cs="Calibri"/>
                <w:b/>
                <w:sz w:val="20"/>
                <w:szCs w:val="20"/>
                <w:highlight w:val="yellow"/>
              </w:rPr>
            </w:pPr>
            <w:r w:rsidRPr="00396DBB">
              <w:rPr>
                <w:rFonts w:ascii="Calibri" w:hAnsi="Calibri" w:cs="Calibri"/>
                <w:b/>
                <w:sz w:val="20"/>
                <w:szCs w:val="20"/>
              </w:rPr>
              <w:t>0,00</w:t>
            </w:r>
            <w:r>
              <w:rPr>
                <w:rFonts w:ascii="Calibri" w:hAnsi="Calibri" w:cs="Calibri"/>
                <w:b/>
                <w:sz w:val="20"/>
                <w:szCs w:val="20"/>
              </w:rPr>
              <w:t>90</w:t>
            </w:r>
          </w:p>
        </w:tc>
        <w:tc>
          <w:tcPr>
            <w:tcW w:w="709" w:type="dxa"/>
          </w:tcPr>
          <w:p w:rsidR="002B1D64" w:rsidRPr="00B57137" w:rsidRDefault="002B1D64" w:rsidP="00801CE7">
            <w:pPr>
              <w:rPr>
                <w:rFonts w:ascii="Calibri" w:hAnsi="Calibri" w:cs="Calibri"/>
                <w:sz w:val="20"/>
                <w:szCs w:val="20"/>
              </w:rPr>
            </w:pPr>
            <w:r w:rsidRPr="00B57137">
              <w:rPr>
                <w:rFonts w:ascii="Calibri" w:hAnsi="Calibri" w:cs="Calibri"/>
                <w:sz w:val="20"/>
                <w:szCs w:val="20"/>
              </w:rPr>
              <w:t>3,65</w:t>
            </w:r>
          </w:p>
        </w:tc>
        <w:tc>
          <w:tcPr>
            <w:tcW w:w="992" w:type="dxa"/>
          </w:tcPr>
          <w:p w:rsidR="002B1D64" w:rsidRPr="00B57137" w:rsidRDefault="002B1D64" w:rsidP="00396DBB">
            <w:pPr>
              <w:rPr>
                <w:rFonts w:ascii="Calibri" w:hAnsi="Calibri" w:cs="Calibri"/>
                <w:sz w:val="20"/>
                <w:szCs w:val="20"/>
              </w:rPr>
            </w:pPr>
            <w:r w:rsidRPr="00B57137">
              <w:rPr>
                <w:rFonts w:ascii="Calibri" w:hAnsi="Calibri" w:cs="Calibri"/>
                <w:sz w:val="20"/>
                <w:szCs w:val="20"/>
              </w:rPr>
              <w:t>0,002</w:t>
            </w:r>
            <w:r>
              <w:rPr>
                <w:rFonts w:ascii="Calibri" w:hAnsi="Calibri" w:cs="Calibri"/>
                <w:sz w:val="20"/>
                <w:szCs w:val="20"/>
              </w:rPr>
              <w:t>3</w:t>
            </w:r>
          </w:p>
        </w:tc>
        <w:tc>
          <w:tcPr>
            <w:tcW w:w="1134"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0,3357</w:t>
            </w:r>
          </w:p>
        </w:tc>
        <w:tc>
          <w:tcPr>
            <w:tcW w:w="1089" w:type="dxa"/>
          </w:tcPr>
          <w:p w:rsidR="002B1D64" w:rsidRPr="00B57137" w:rsidRDefault="002B1D64" w:rsidP="00396DBB">
            <w:pPr>
              <w:rPr>
                <w:rFonts w:ascii="Calibri" w:hAnsi="Calibri" w:cs="Calibri"/>
                <w:b/>
                <w:sz w:val="20"/>
                <w:szCs w:val="20"/>
              </w:rPr>
            </w:pPr>
            <w:r w:rsidRPr="00B57137">
              <w:rPr>
                <w:rFonts w:ascii="Calibri" w:hAnsi="Calibri" w:cs="Calibri"/>
                <w:b/>
                <w:sz w:val="20"/>
                <w:szCs w:val="20"/>
              </w:rPr>
              <w:t>0,0</w:t>
            </w:r>
            <w:r>
              <w:rPr>
                <w:rFonts w:ascii="Calibri" w:hAnsi="Calibri" w:cs="Calibri"/>
                <w:b/>
                <w:sz w:val="20"/>
                <w:szCs w:val="20"/>
              </w:rPr>
              <w:t>067</w:t>
            </w:r>
          </w:p>
        </w:tc>
      </w:tr>
      <w:tr w:rsidR="002B1D64" w:rsidRPr="00B57137" w:rsidTr="00EA2243">
        <w:trPr>
          <w:trHeight w:val="295"/>
        </w:trPr>
        <w:tc>
          <w:tcPr>
            <w:tcW w:w="4689" w:type="dxa"/>
            <w:gridSpan w:val="3"/>
          </w:tcPr>
          <w:p w:rsidR="002B1D64" w:rsidRPr="00B57137" w:rsidRDefault="002B1D64" w:rsidP="00801CE7">
            <w:pPr>
              <w:rPr>
                <w:rFonts w:ascii="Calibri" w:hAnsi="Calibri" w:cs="Calibri"/>
                <w:sz w:val="20"/>
                <w:szCs w:val="20"/>
              </w:rPr>
            </w:pPr>
            <w:r w:rsidRPr="00B57137">
              <w:rPr>
                <w:rFonts w:ascii="Calibri" w:hAnsi="Calibri" w:cs="Calibri"/>
                <w:sz w:val="20"/>
                <w:szCs w:val="20"/>
              </w:rPr>
              <w:t>Behandeling door zorgverleners (α=0,711)</w:t>
            </w:r>
          </w:p>
        </w:tc>
        <w:tc>
          <w:tcPr>
            <w:tcW w:w="993"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0,0040</w:t>
            </w:r>
          </w:p>
        </w:tc>
        <w:tc>
          <w:tcPr>
            <w:tcW w:w="1134"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0,3558</w:t>
            </w:r>
          </w:p>
        </w:tc>
        <w:tc>
          <w:tcPr>
            <w:tcW w:w="850" w:type="dxa"/>
            <w:gridSpan w:val="2"/>
          </w:tcPr>
          <w:p w:rsidR="002B1D64" w:rsidRPr="00B57137" w:rsidRDefault="002B1D64" w:rsidP="0029531F">
            <w:pPr>
              <w:rPr>
                <w:rFonts w:ascii="Calibri" w:hAnsi="Calibri" w:cs="Calibri"/>
                <w:b/>
                <w:sz w:val="20"/>
                <w:szCs w:val="20"/>
              </w:rPr>
            </w:pPr>
            <w:r w:rsidRPr="00B57137">
              <w:rPr>
                <w:rFonts w:ascii="Calibri" w:hAnsi="Calibri" w:cs="Calibri"/>
                <w:b/>
                <w:sz w:val="20"/>
                <w:szCs w:val="20"/>
              </w:rPr>
              <w:t>0,0111</w:t>
            </w:r>
          </w:p>
        </w:tc>
        <w:tc>
          <w:tcPr>
            <w:tcW w:w="709" w:type="dxa"/>
          </w:tcPr>
          <w:p w:rsidR="002B1D64" w:rsidRPr="00B57137" w:rsidRDefault="002B1D64" w:rsidP="00801CE7">
            <w:pPr>
              <w:rPr>
                <w:rFonts w:ascii="Calibri" w:hAnsi="Calibri" w:cs="Calibri"/>
                <w:sz w:val="20"/>
                <w:szCs w:val="20"/>
              </w:rPr>
            </w:pPr>
            <w:r w:rsidRPr="00B57137">
              <w:rPr>
                <w:rFonts w:ascii="Calibri" w:hAnsi="Calibri" w:cs="Calibri"/>
                <w:sz w:val="20"/>
                <w:szCs w:val="20"/>
              </w:rPr>
              <w:t>3,65</w:t>
            </w:r>
          </w:p>
        </w:tc>
        <w:tc>
          <w:tcPr>
            <w:tcW w:w="992"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w:t>
            </w:r>
            <w:r>
              <w:rPr>
                <w:rFonts w:ascii="Calibri" w:hAnsi="Calibri" w:cs="Calibri"/>
                <w:sz w:val="20"/>
                <w:szCs w:val="20"/>
              </w:rPr>
              <w:t>0034</w:t>
            </w:r>
          </w:p>
        </w:tc>
        <w:tc>
          <w:tcPr>
            <w:tcW w:w="1134"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0,3433</w:t>
            </w:r>
          </w:p>
        </w:tc>
        <w:tc>
          <w:tcPr>
            <w:tcW w:w="1089" w:type="dxa"/>
          </w:tcPr>
          <w:p w:rsidR="002B1D64" w:rsidRPr="00B57137" w:rsidRDefault="002B1D64" w:rsidP="00023E0B">
            <w:pPr>
              <w:rPr>
                <w:rFonts w:ascii="Calibri" w:hAnsi="Calibri" w:cs="Calibri"/>
                <w:b/>
                <w:sz w:val="20"/>
                <w:szCs w:val="20"/>
              </w:rPr>
            </w:pPr>
            <w:r w:rsidRPr="00B57137">
              <w:rPr>
                <w:rFonts w:ascii="Calibri" w:hAnsi="Calibri" w:cs="Calibri"/>
                <w:b/>
                <w:sz w:val="20"/>
                <w:szCs w:val="20"/>
              </w:rPr>
              <w:t>0,0097</w:t>
            </w:r>
          </w:p>
        </w:tc>
      </w:tr>
      <w:tr w:rsidR="002B1D64" w:rsidRPr="00B57137" w:rsidTr="00EA2243">
        <w:trPr>
          <w:trHeight w:val="295"/>
        </w:trPr>
        <w:tc>
          <w:tcPr>
            <w:tcW w:w="4689" w:type="dxa"/>
            <w:gridSpan w:val="3"/>
          </w:tcPr>
          <w:p w:rsidR="002B1D64" w:rsidRPr="00B57137" w:rsidRDefault="002B1D64" w:rsidP="00801CE7">
            <w:pPr>
              <w:rPr>
                <w:rFonts w:ascii="Calibri" w:hAnsi="Calibri" w:cs="Calibri"/>
                <w:sz w:val="20"/>
                <w:szCs w:val="20"/>
              </w:rPr>
            </w:pPr>
            <w:r w:rsidRPr="00B57137">
              <w:rPr>
                <w:rFonts w:ascii="Calibri" w:hAnsi="Calibri" w:cs="Calibri"/>
                <w:sz w:val="20"/>
                <w:szCs w:val="20"/>
              </w:rPr>
              <w:t>Informatie tijdens de behandeling (α=0,762)</w:t>
            </w:r>
          </w:p>
        </w:tc>
        <w:tc>
          <w:tcPr>
            <w:tcW w:w="993"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0,0027</w:t>
            </w:r>
          </w:p>
        </w:tc>
        <w:tc>
          <w:tcPr>
            <w:tcW w:w="1134"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0,4487</w:t>
            </w:r>
          </w:p>
        </w:tc>
        <w:tc>
          <w:tcPr>
            <w:tcW w:w="850" w:type="dxa"/>
            <w:gridSpan w:val="2"/>
          </w:tcPr>
          <w:p w:rsidR="002B1D64" w:rsidRPr="00B57137" w:rsidRDefault="002B1D64" w:rsidP="0029531F">
            <w:pPr>
              <w:rPr>
                <w:rFonts w:ascii="Calibri" w:hAnsi="Calibri" w:cs="Calibri"/>
                <w:b/>
                <w:sz w:val="20"/>
                <w:szCs w:val="20"/>
              </w:rPr>
            </w:pPr>
            <w:r w:rsidRPr="00B57137">
              <w:rPr>
                <w:rFonts w:ascii="Calibri" w:hAnsi="Calibri" w:cs="Calibri"/>
                <w:b/>
                <w:sz w:val="20"/>
                <w:szCs w:val="20"/>
              </w:rPr>
              <w:t>0,0060</w:t>
            </w:r>
          </w:p>
        </w:tc>
        <w:tc>
          <w:tcPr>
            <w:tcW w:w="709" w:type="dxa"/>
          </w:tcPr>
          <w:p w:rsidR="002B1D64" w:rsidRPr="00B57137" w:rsidRDefault="002B1D64" w:rsidP="00801CE7">
            <w:pPr>
              <w:rPr>
                <w:rFonts w:ascii="Calibri" w:hAnsi="Calibri" w:cs="Calibri"/>
                <w:sz w:val="20"/>
                <w:szCs w:val="20"/>
              </w:rPr>
            </w:pPr>
            <w:r w:rsidRPr="00B57137">
              <w:rPr>
                <w:rFonts w:ascii="Calibri" w:hAnsi="Calibri" w:cs="Calibri"/>
                <w:sz w:val="20"/>
                <w:szCs w:val="20"/>
              </w:rPr>
              <w:t>2,85</w:t>
            </w:r>
          </w:p>
        </w:tc>
        <w:tc>
          <w:tcPr>
            <w:tcW w:w="992"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0,0019</w:t>
            </w:r>
          </w:p>
        </w:tc>
        <w:tc>
          <w:tcPr>
            <w:tcW w:w="1134"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0,4366</w:t>
            </w:r>
          </w:p>
        </w:tc>
        <w:tc>
          <w:tcPr>
            <w:tcW w:w="1089" w:type="dxa"/>
          </w:tcPr>
          <w:p w:rsidR="002B1D64" w:rsidRPr="00B57137" w:rsidRDefault="002B1D64" w:rsidP="00023E0B">
            <w:pPr>
              <w:rPr>
                <w:rFonts w:ascii="Calibri" w:hAnsi="Calibri" w:cs="Calibri"/>
                <w:b/>
                <w:sz w:val="20"/>
                <w:szCs w:val="20"/>
              </w:rPr>
            </w:pPr>
            <w:r w:rsidRPr="00B57137">
              <w:rPr>
                <w:rFonts w:ascii="Calibri" w:hAnsi="Calibri" w:cs="Calibri"/>
                <w:b/>
                <w:sz w:val="20"/>
                <w:szCs w:val="20"/>
              </w:rPr>
              <w:t>0,0044</w:t>
            </w:r>
          </w:p>
        </w:tc>
      </w:tr>
      <w:tr w:rsidR="002B1D64" w:rsidRPr="00B57137" w:rsidTr="00EA2243">
        <w:trPr>
          <w:trHeight w:val="295"/>
        </w:trPr>
        <w:tc>
          <w:tcPr>
            <w:tcW w:w="4689" w:type="dxa"/>
            <w:gridSpan w:val="3"/>
          </w:tcPr>
          <w:p w:rsidR="002B1D64" w:rsidRPr="00B57137" w:rsidRDefault="002B1D64" w:rsidP="00801CE7">
            <w:pPr>
              <w:rPr>
                <w:rFonts w:ascii="Calibri" w:hAnsi="Calibri" w:cs="Calibri"/>
                <w:sz w:val="20"/>
                <w:szCs w:val="20"/>
              </w:rPr>
            </w:pPr>
            <w:r w:rsidRPr="00B57137">
              <w:rPr>
                <w:rFonts w:ascii="Calibri" w:hAnsi="Calibri" w:cs="Calibri"/>
                <w:sz w:val="20"/>
                <w:szCs w:val="20"/>
              </w:rPr>
              <w:t>Omgeving en faciliteiten (α=0,723)</w:t>
            </w:r>
          </w:p>
        </w:tc>
        <w:tc>
          <w:tcPr>
            <w:tcW w:w="993"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0,0129</w:t>
            </w:r>
          </w:p>
        </w:tc>
        <w:tc>
          <w:tcPr>
            <w:tcW w:w="1134"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0,3450</w:t>
            </w:r>
          </w:p>
        </w:tc>
        <w:tc>
          <w:tcPr>
            <w:tcW w:w="850" w:type="dxa"/>
            <w:gridSpan w:val="2"/>
          </w:tcPr>
          <w:p w:rsidR="002B1D64" w:rsidRPr="00B57137" w:rsidRDefault="002B1D64" w:rsidP="0029531F">
            <w:pPr>
              <w:rPr>
                <w:rFonts w:ascii="Calibri" w:hAnsi="Calibri" w:cs="Calibri"/>
                <w:b/>
                <w:sz w:val="20"/>
                <w:szCs w:val="20"/>
              </w:rPr>
            </w:pPr>
            <w:r w:rsidRPr="00B57137">
              <w:rPr>
                <w:rFonts w:ascii="Calibri" w:hAnsi="Calibri" w:cs="Calibri"/>
                <w:b/>
                <w:sz w:val="20"/>
                <w:szCs w:val="20"/>
              </w:rPr>
              <w:t>0,0362</w:t>
            </w:r>
          </w:p>
        </w:tc>
        <w:tc>
          <w:tcPr>
            <w:tcW w:w="709" w:type="dxa"/>
          </w:tcPr>
          <w:p w:rsidR="002B1D64" w:rsidRPr="00B57137" w:rsidRDefault="002B1D64" w:rsidP="00801CE7">
            <w:pPr>
              <w:rPr>
                <w:rFonts w:ascii="Calibri" w:hAnsi="Calibri" w:cs="Calibri"/>
                <w:sz w:val="20"/>
                <w:szCs w:val="20"/>
              </w:rPr>
            </w:pPr>
            <w:r w:rsidRPr="00B57137">
              <w:rPr>
                <w:rFonts w:ascii="Calibri" w:hAnsi="Calibri" w:cs="Calibri"/>
                <w:sz w:val="20"/>
                <w:szCs w:val="20"/>
              </w:rPr>
              <w:t>3,51</w:t>
            </w:r>
          </w:p>
        </w:tc>
        <w:tc>
          <w:tcPr>
            <w:tcW w:w="992" w:type="dxa"/>
          </w:tcPr>
          <w:p w:rsidR="002B1D64" w:rsidRPr="00B57137" w:rsidRDefault="002B1D64" w:rsidP="00605C58">
            <w:pPr>
              <w:rPr>
                <w:rFonts w:ascii="Calibri" w:hAnsi="Calibri" w:cs="Calibri"/>
                <w:sz w:val="20"/>
                <w:szCs w:val="20"/>
              </w:rPr>
            </w:pPr>
            <w:r w:rsidRPr="00B57137">
              <w:rPr>
                <w:rFonts w:ascii="Calibri" w:hAnsi="Calibri" w:cs="Calibri"/>
                <w:sz w:val="20"/>
                <w:szCs w:val="20"/>
              </w:rPr>
              <w:t>0,0119</w:t>
            </w:r>
          </w:p>
        </w:tc>
        <w:tc>
          <w:tcPr>
            <w:tcW w:w="1134"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0,3335</w:t>
            </w:r>
          </w:p>
        </w:tc>
        <w:tc>
          <w:tcPr>
            <w:tcW w:w="1089" w:type="dxa"/>
          </w:tcPr>
          <w:p w:rsidR="002B1D64" w:rsidRPr="00B57137" w:rsidRDefault="002B1D64" w:rsidP="00023E0B">
            <w:pPr>
              <w:rPr>
                <w:rFonts w:ascii="Calibri" w:hAnsi="Calibri" w:cs="Calibri"/>
                <w:b/>
                <w:sz w:val="20"/>
                <w:szCs w:val="20"/>
              </w:rPr>
            </w:pPr>
            <w:r w:rsidRPr="00B57137">
              <w:rPr>
                <w:rFonts w:ascii="Calibri" w:hAnsi="Calibri" w:cs="Calibri"/>
                <w:b/>
                <w:sz w:val="20"/>
                <w:szCs w:val="20"/>
              </w:rPr>
              <w:t>0,0344</w:t>
            </w:r>
          </w:p>
        </w:tc>
      </w:tr>
      <w:tr w:rsidR="002B1D64" w:rsidRPr="00B57137" w:rsidTr="00EA2243">
        <w:trPr>
          <w:trHeight w:val="295"/>
        </w:trPr>
        <w:tc>
          <w:tcPr>
            <w:tcW w:w="4689" w:type="dxa"/>
            <w:gridSpan w:val="3"/>
          </w:tcPr>
          <w:p w:rsidR="002B1D64" w:rsidRPr="00B57137" w:rsidRDefault="002B1D64" w:rsidP="00801CE7">
            <w:pPr>
              <w:rPr>
                <w:rFonts w:ascii="Calibri" w:hAnsi="Calibri" w:cs="Calibri"/>
                <w:sz w:val="20"/>
                <w:szCs w:val="20"/>
              </w:rPr>
            </w:pPr>
            <w:r w:rsidRPr="00B57137">
              <w:rPr>
                <w:rFonts w:ascii="Calibri" w:hAnsi="Calibri" w:cs="Calibri"/>
                <w:sz w:val="20"/>
                <w:szCs w:val="20"/>
              </w:rPr>
              <w:t>Informatie bij ontslag (α=0,788)</w:t>
            </w:r>
          </w:p>
        </w:tc>
        <w:tc>
          <w:tcPr>
            <w:tcW w:w="993"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0,0036</w:t>
            </w:r>
          </w:p>
        </w:tc>
        <w:tc>
          <w:tcPr>
            <w:tcW w:w="1134"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0,6995</w:t>
            </w:r>
          </w:p>
        </w:tc>
        <w:tc>
          <w:tcPr>
            <w:tcW w:w="850"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0,0051</w:t>
            </w:r>
          </w:p>
        </w:tc>
        <w:tc>
          <w:tcPr>
            <w:tcW w:w="709" w:type="dxa"/>
          </w:tcPr>
          <w:p w:rsidR="002B1D64" w:rsidRPr="00B57137" w:rsidRDefault="002B1D64" w:rsidP="00801CE7">
            <w:pPr>
              <w:rPr>
                <w:rFonts w:ascii="Calibri" w:hAnsi="Calibri" w:cs="Calibri"/>
                <w:sz w:val="20"/>
                <w:szCs w:val="20"/>
              </w:rPr>
            </w:pPr>
            <w:r w:rsidRPr="00B57137">
              <w:rPr>
                <w:rFonts w:ascii="Calibri" w:hAnsi="Calibri" w:cs="Calibri"/>
                <w:sz w:val="20"/>
                <w:szCs w:val="20"/>
              </w:rPr>
              <w:t>3,89</w:t>
            </w:r>
          </w:p>
        </w:tc>
        <w:tc>
          <w:tcPr>
            <w:tcW w:w="992" w:type="dxa"/>
          </w:tcPr>
          <w:p w:rsidR="002B1D64" w:rsidRPr="00B57137" w:rsidRDefault="002B1D64" w:rsidP="00605C58">
            <w:pPr>
              <w:rPr>
                <w:rFonts w:ascii="Calibri" w:hAnsi="Calibri" w:cs="Calibri"/>
                <w:sz w:val="20"/>
                <w:szCs w:val="20"/>
              </w:rPr>
            </w:pPr>
            <w:r w:rsidRPr="00B57137">
              <w:rPr>
                <w:rFonts w:ascii="Calibri" w:hAnsi="Calibri" w:cs="Calibri"/>
                <w:sz w:val="20"/>
                <w:szCs w:val="20"/>
              </w:rPr>
              <w:t>0,0028</w:t>
            </w:r>
          </w:p>
        </w:tc>
        <w:tc>
          <w:tcPr>
            <w:tcW w:w="1134"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0,6729</w:t>
            </w:r>
          </w:p>
        </w:tc>
        <w:tc>
          <w:tcPr>
            <w:tcW w:w="1089" w:type="dxa"/>
          </w:tcPr>
          <w:p w:rsidR="002B1D64" w:rsidRPr="00B57137" w:rsidRDefault="002B1D64" w:rsidP="00023E0B">
            <w:pPr>
              <w:rPr>
                <w:rFonts w:ascii="Calibri" w:hAnsi="Calibri" w:cs="Calibri"/>
                <w:sz w:val="20"/>
                <w:szCs w:val="20"/>
              </w:rPr>
            </w:pPr>
            <w:r w:rsidRPr="00B57137">
              <w:rPr>
                <w:rFonts w:ascii="Calibri" w:hAnsi="Calibri" w:cs="Calibri"/>
                <w:sz w:val="20"/>
                <w:szCs w:val="20"/>
              </w:rPr>
              <w:t>0,0041</w:t>
            </w:r>
          </w:p>
        </w:tc>
      </w:tr>
      <w:tr w:rsidR="002B1D64" w:rsidRPr="00B57137" w:rsidTr="00EA2243">
        <w:trPr>
          <w:trHeight w:val="295"/>
        </w:trPr>
        <w:tc>
          <w:tcPr>
            <w:tcW w:w="4689" w:type="dxa"/>
            <w:gridSpan w:val="3"/>
          </w:tcPr>
          <w:p w:rsidR="002B1D64" w:rsidRPr="00B57137" w:rsidRDefault="002B1D64" w:rsidP="0029531F">
            <w:pPr>
              <w:rPr>
                <w:rFonts w:ascii="Calibri" w:hAnsi="Calibri" w:cs="Calibri"/>
                <w:sz w:val="20"/>
                <w:szCs w:val="20"/>
              </w:rPr>
            </w:pPr>
            <w:r w:rsidRPr="00B57137">
              <w:rPr>
                <w:rFonts w:ascii="Calibri" w:hAnsi="Calibri" w:cs="Calibri"/>
                <w:sz w:val="20"/>
                <w:szCs w:val="20"/>
              </w:rPr>
              <w:t>Informatie bij ontslag (α=0,776)</w:t>
            </w:r>
          </w:p>
        </w:tc>
        <w:tc>
          <w:tcPr>
            <w:tcW w:w="993"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0,0055</w:t>
            </w:r>
          </w:p>
        </w:tc>
        <w:tc>
          <w:tcPr>
            <w:tcW w:w="1134"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1,2077</w:t>
            </w:r>
          </w:p>
        </w:tc>
        <w:tc>
          <w:tcPr>
            <w:tcW w:w="850" w:type="dxa"/>
            <w:gridSpan w:val="2"/>
          </w:tcPr>
          <w:p w:rsidR="002B1D64" w:rsidRPr="00B57137" w:rsidRDefault="002B1D64" w:rsidP="0029531F">
            <w:pPr>
              <w:rPr>
                <w:rFonts w:ascii="Calibri" w:hAnsi="Calibri" w:cs="Calibri"/>
                <w:sz w:val="20"/>
                <w:szCs w:val="20"/>
              </w:rPr>
            </w:pPr>
            <w:r w:rsidRPr="00B57137">
              <w:rPr>
                <w:rFonts w:ascii="Calibri" w:hAnsi="Calibri" w:cs="Calibri"/>
                <w:sz w:val="20"/>
                <w:szCs w:val="20"/>
              </w:rPr>
              <w:t>0,0046</w:t>
            </w:r>
          </w:p>
        </w:tc>
        <w:tc>
          <w:tcPr>
            <w:tcW w:w="709" w:type="dxa"/>
          </w:tcPr>
          <w:p w:rsidR="002B1D64" w:rsidRPr="00B57137" w:rsidRDefault="002B1D64" w:rsidP="00801CE7">
            <w:pPr>
              <w:rPr>
                <w:rFonts w:ascii="Calibri" w:hAnsi="Calibri" w:cs="Calibri"/>
                <w:sz w:val="20"/>
                <w:szCs w:val="20"/>
              </w:rPr>
            </w:pPr>
            <w:r w:rsidRPr="00B57137">
              <w:rPr>
                <w:rFonts w:ascii="Calibri" w:hAnsi="Calibri" w:cs="Calibri"/>
                <w:sz w:val="20"/>
                <w:szCs w:val="20"/>
              </w:rPr>
              <w:t>3,89</w:t>
            </w:r>
          </w:p>
        </w:tc>
        <w:tc>
          <w:tcPr>
            <w:tcW w:w="992" w:type="dxa"/>
          </w:tcPr>
          <w:p w:rsidR="002B1D64" w:rsidRPr="00B57137" w:rsidRDefault="002B1D64" w:rsidP="00EB2491">
            <w:pPr>
              <w:rPr>
                <w:rFonts w:ascii="Calibri" w:hAnsi="Calibri" w:cs="Calibri"/>
                <w:sz w:val="20"/>
                <w:szCs w:val="20"/>
              </w:rPr>
            </w:pPr>
            <w:r w:rsidRPr="00B57137">
              <w:rPr>
                <w:rFonts w:ascii="Calibri" w:hAnsi="Calibri" w:cs="Calibri"/>
                <w:sz w:val="20"/>
                <w:szCs w:val="20"/>
              </w:rPr>
              <w:t>0,0045</w:t>
            </w:r>
          </w:p>
        </w:tc>
        <w:tc>
          <w:tcPr>
            <w:tcW w:w="1134" w:type="dxa"/>
          </w:tcPr>
          <w:p w:rsidR="002B1D64" w:rsidRPr="00B57137" w:rsidRDefault="002B1D64" w:rsidP="00EB2491">
            <w:pPr>
              <w:rPr>
                <w:rFonts w:ascii="Calibri" w:hAnsi="Calibri" w:cs="Calibri"/>
                <w:sz w:val="20"/>
                <w:szCs w:val="20"/>
              </w:rPr>
            </w:pPr>
            <w:r w:rsidRPr="00B57137">
              <w:rPr>
                <w:rFonts w:ascii="Calibri" w:hAnsi="Calibri" w:cs="Calibri"/>
                <w:sz w:val="20"/>
                <w:szCs w:val="20"/>
              </w:rPr>
              <w:t>1,1616</w:t>
            </w:r>
          </w:p>
        </w:tc>
        <w:tc>
          <w:tcPr>
            <w:tcW w:w="1089" w:type="dxa"/>
          </w:tcPr>
          <w:p w:rsidR="002B1D64" w:rsidRPr="00B57137" w:rsidRDefault="002B1D64" w:rsidP="00EB2491">
            <w:pPr>
              <w:rPr>
                <w:rFonts w:ascii="Calibri" w:hAnsi="Calibri" w:cs="Calibri"/>
                <w:sz w:val="20"/>
                <w:szCs w:val="20"/>
              </w:rPr>
            </w:pPr>
            <w:r w:rsidRPr="00B57137">
              <w:rPr>
                <w:rFonts w:ascii="Calibri" w:hAnsi="Calibri" w:cs="Calibri"/>
                <w:sz w:val="20"/>
                <w:szCs w:val="20"/>
              </w:rPr>
              <w:t>0,0039</w:t>
            </w:r>
          </w:p>
        </w:tc>
      </w:tr>
      <w:tr w:rsidR="002B1D64" w:rsidRPr="00B57137" w:rsidTr="00D03CC5">
        <w:trPr>
          <w:trHeight w:val="295"/>
        </w:trPr>
        <w:tc>
          <w:tcPr>
            <w:tcW w:w="4689" w:type="dxa"/>
            <w:gridSpan w:val="3"/>
            <w:tcBorders>
              <w:bottom w:val="single" w:sz="4" w:space="0" w:color="A6A6A6"/>
            </w:tcBorders>
          </w:tcPr>
          <w:p w:rsidR="002B1D64" w:rsidRPr="00B57137" w:rsidRDefault="002B1D64" w:rsidP="00801CE7">
            <w:pPr>
              <w:rPr>
                <w:rFonts w:ascii="Calibri" w:hAnsi="Calibri" w:cs="Calibri"/>
                <w:sz w:val="20"/>
                <w:szCs w:val="20"/>
              </w:rPr>
            </w:pPr>
            <w:r w:rsidRPr="00B57137">
              <w:rPr>
                <w:rFonts w:ascii="Calibri" w:hAnsi="Calibri" w:cs="Calibri"/>
                <w:sz w:val="20"/>
                <w:szCs w:val="20"/>
              </w:rPr>
              <w:t>Algemeen waarderingscijfer</w:t>
            </w:r>
          </w:p>
        </w:tc>
        <w:tc>
          <w:tcPr>
            <w:tcW w:w="993" w:type="dxa"/>
            <w:gridSpan w:val="2"/>
            <w:tcBorders>
              <w:bottom w:val="single" w:sz="4" w:space="0" w:color="A6A6A6"/>
            </w:tcBorders>
          </w:tcPr>
          <w:p w:rsidR="002B1D64" w:rsidRPr="00B57137" w:rsidRDefault="002B1D64" w:rsidP="00801CE7">
            <w:pPr>
              <w:rPr>
                <w:rFonts w:ascii="Calibri" w:hAnsi="Calibri" w:cs="Calibri"/>
                <w:sz w:val="20"/>
                <w:szCs w:val="20"/>
              </w:rPr>
            </w:pPr>
            <w:r w:rsidRPr="00B57137">
              <w:rPr>
                <w:rFonts w:ascii="Calibri" w:hAnsi="Calibri" w:cs="Calibri"/>
                <w:sz w:val="20"/>
                <w:szCs w:val="20"/>
              </w:rPr>
              <w:t>0,0515</w:t>
            </w:r>
          </w:p>
        </w:tc>
        <w:tc>
          <w:tcPr>
            <w:tcW w:w="1134" w:type="dxa"/>
            <w:gridSpan w:val="2"/>
            <w:tcBorders>
              <w:bottom w:val="single" w:sz="4" w:space="0" w:color="A6A6A6"/>
            </w:tcBorders>
          </w:tcPr>
          <w:p w:rsidR="002B1D64" w:rsidRPr="00B57137" w:rsidRDefault="002B1D64" w:rsidP="0029531F">
            <w:pPr>
              <w:rPr>
                <w:rFonts w:ascii="Calibri" w:hAnsi="Calibri" w:cs="Calibri"/>
                <w:sz w:val="20"/>
                <w:szCs w:val="20"/>
              </w:rPr>
            </w:pPr>
            <w:r w:rsidRPr="00B57137">
              <w:rPr>
                <w:rFonts w:ascii="Calibri" w:hAnsi="Calibri" w:cs="Calibri"/>
                <w:sz w:val="20"/>
                <w:szCs w:val="20"/>
              </w:rPr>
              <w:t>2,6696</w:t>
            </w:r>
          </w:p>
        </w:tc>
        <w:tc>
          <w:tcPr>
            <w:tcW w:w="850" w:type="dxa"/>
            <w:gridSpan w:val="2"/>
            <w:tcBorders>
              <w:bottom w:val="single" w:sz="4" w:space="0" w:color="A6A6A6"/>
            </w:tcBorders>
          </w:tcPr>
          <w:p w:rsidR="002B1D64" w:rsidRPr="00396DBB" w:rsidRDefault="002B1D64" w:rsidP="0029531F">
            <w:pPr>
              <w:rPr>
                <w:rFonts w:ascii="Calibri" w:hAnsi="Calibri" w:cs="Calibri"/>
                <w:b/>
                <w:sz w:val="20"/>
                <w:szCs w:val="20"/>
              </w:rPr>
            </w:pPr>
            <w:r w:rsidRPr="00396DBB">
              <w:rPr>
                <w:rFonts w:ascii="Calibri" w:hAnsi="Calibri" w:cs="Calibri"/>
                <w:b/>
                <w:sz w:val="20"/>
                <w:szCs w:val="20"/>
              </w:rPr>
              <w:t>0,0189</w:t>
            </w:r>
          </w:p>
        </w:tc>
        <w:tc>
          <w:tcPr>
            <w:tcW w:w="709" w:type="dxa"/>
            <w:tcBorders>
              <w:bottom w:val="single" w:sz="4" w:space="0" w:color="A6A6A6"/>
            </w:tcBorders>
          </w:tcPr>
          <w:p w:rsidR="002B1D64" w:rsidRPr="00B57137" w:rsidRDefault="002B1D64" w:rsidP="00B73731">
            <w:pPr>
              <w:rPr>
                <w:rFonts w:ascii="Calibri" w:hAnsi="Calibri" w:cs="Calibri"/>
                <w:sz w:val="20"/>
                <w:szCs w:val="20"/>
              </w:rPr>
            </w:pPr>
            <w:r w:rsidRPr="00B57137">
              <w:rPr>
                <w:rFonts w:ascii="Calibri" w:hAnsi="Calibri" w:cs="Calibri"/>
                <w:sz w:val="20"/>
                <w:szCs w:val="20"/>
              </w:rPr>
              <w:t>6,21</w:t>
            </w:r>
          </w:p>
        </w:tc>
        <w:tc>
          <w:tcPr>
            <w:tcW w:w="992" w:type="dxa"/>
            <w:tcBorders>
              <w:bottom w:val="single" w:sz="4" w:space="0" w:color="A6A6A6"/>
            </w:tcBorders>
          </w:tcPr>
          <w:p w:rsidR="002B1D64" w:rsidRPr="00B57137" w:rsidRDefault="002B1D64" w:rsidP="00605C58">
            <w:pPr>
              <w:rPr>
                <w:rFonts w:ascii="Calibri" w:hAnsi="Calibri" w:cs="Calibri"/>
                <w:sz w:val="20"/>
                <w:szCs w:val="20"/>
              </w:rPr>
            </w:pPr>
            <w:r w:rsidRPr="00B57137">
              <w:rPr>
                <w:rFonts w:ascii="Calibri" w:hAnsi="Calibri" w:cs="Calibri"/>
                <w:sz w:val="20"/>
                <w:szCs w:val="20"/>
              </w:rPr>
              <w:t>0,0464</w:t>
            </w:r>
          </w:p>
        </w:tc>
        <w:tc>
          <w:tcPr>
            <w:tcW w:w="1134" w:type="dxa"/>
            <w:tcBorders>
              <w:bottom w:val="single" w:sz="4" w:space="0" w:color="A6A6A6"/>
            </w:tcBorders>
          </w:tcPr>
          <w:p w:rsidR="002B1D64" w:rsidRPr="00B57137" w:rsidRDefault="002B1D64" w:rsidP="00023E0B">
            <w:pPr>
              <w:rPr>
                <w:rFonts w:ascii="Calibri" w:hAnsi="Calibri" w:cs="Calibri"/>
                <w:sz w:val="20"/>
                <w:szCs w:val="20"/>
              </w:rPr>
            </w:pPr>
            <w:r w:rsidRPr="00B57137">
              <w:rPr>
                <w:rFonts w:ascii="Calibri" w:hAnsi="Calibri" w:cs="Calibri"/>
                <w:sz w:val="20"/>
                <w:szCs w:val="20"/>
              </w:rPr>
              <w:t>2,5056</w:t>
            </w:r>
          </w:p>
        </w:tc>
        <w:tc>
          <w:tcPr>
            <w:tcW w:w="1089" w:type="dxa"/>
            <w:tcBorders>
              <w:bottom w:val="single" w:sz="4" w:space="0" w:color="A6A6A6"/>
            </w:tcBorders>
          </w:tcPr>
          <w:p w:rsidR="002B1D64" w:rsidRPr="00B57137" w:rsidRDefault="002B1D64" w:rsidP="00023E0B">
            <w:pPr>
              <w:rPr>
                <w:rFonts w:ascii="Calibri" w:hAnsi="Calibri" w:cs="Calibri"/>
                <w:b/>
                <w:sz w:val="20"/>
                <w:szCs w:val="20"/>
              </w:rPr>
            </w:pPr>
            <w:r w:rsidRPr="00B57137">
              <w:rPr>
                <w:rFonts w:ascii="Calibri" w:hAnsi="Calibri" w:cs="Calibri"/>
                <w:b/>
                <w:sz w:val="20"/>
                <w:szCs w:val="20"/>
              </w:rPr>
              <w:t>0,0182</w:t>
            </w:r>
          </w:p>
        </w:tc>
      </w:tr>
      <w:tr w:rsidR="00EE5AD8" w:rsidRPr="00B57137" w:rsidTr="00D03CC5">
        <w:trPr>
          <w:trHeight w:val="295"/>
        </w:trPr>
        <w:tc>
          <w:tcPr>
            <w:tcW w:w="648" w:type="dxa"/>
            <w:tcBorders>
              <w:top w:val="single" w:sz="4" w:space="0" w:color="A6A6A6"/>
            </w:tcBorders>
          </w:tcPr>
          <w:p w:rsidR="00EE5AD8" w:rsidRPr="00B57137" w:rsidRDefault="00EE5AD8" w:rsidP="00801CE7">
            <w:pPr>
              <w:rPr>
                <w:rFonts w:ascii="Calibri" w:hAnsi="Calibri" w:cs="Calibri"/>
                <w:sz w:val="20"/>
                <w:szCs w:val="20"/>
                <w:vertAlign w:val="superscript"/>
              </w:rPr>
            </w:pPr>
            <w:r w:rsidRPr="00B57137">
              <w:rPr>
                <w:rFonts w:ascii="Calibri" w:hAnsi="Calibri" w:cs="Calibri"/>
                <w:sz w:val="20"/>
                <w:szCs w:val="20"/>
                <w:vertAlign w:val="superscript"/>
              </w:rPr>
              <w:t>a</w:t>
            </w:r>
          </w:p>
        </w:tc>
        <w:tc>
          <w:tcPr>
            <w:tcW w:w="7018" w:type="dxa"/>
            <w:gridSpan w:val="8"/>
            <w:tcBorders>
              <w:top w:val="single" w:sz="4" w:space="0" w:color="A6A6A6"/>
            </w:tcBorders>
          </w:tcPr>
          <w:p w:rsidR="00EE5AD8" w:rsidRPr="00B57137" w:rsidRDefault="00EA2243" w:rsidP="00801CE7">
            <w:pPr>
              <w:rPr>
                <w:rFonts w:ascii="Calibri" w:hAnsi="Calibri" w:cs="Calibri"/>
                <w:sz w:val="20"/>
                <w:szCs w:val="20"/>
              </w:rPr>
            </w:pPr>
            <w:r>
              <w:rPr>
                <w:rFonts w:ascii="Calibri" w:hAnsi="Calibri" w:cs="Calibri"/>
                <w:sz w:val="20"/>
                <w:szCs w:val="20"/>
              </w:rPr>
              <w:t>Gecorrigeerd</w:t>
            </w:r>
            <w:r w:rsidR="00EE5AD8" w:rsidRPr="00B57137">
              <w:rPr>
                <w:rFonts w:ascii="Calibri" w:hAnsi="Calibri" w:cs="Calibri"/>
                <w:sz w:val="20"/>
                <w:szCs w:val="20"/>
              </w:rPr>
              <w:t xml:space="preserve"> voor zelf-gerapporteerde gezondheid, leeftijd en geslacht</w:t>
            </w:r>
          </w:p>
        </w:tc>
        <w:tc>
          <w:tcPr>
            <w:tcW w:w="1701" w:type="dxa"/>
            <w:gridSpan w:val="2"/>
            <w:tcBorders>
              <w:top w:val="single" w:sz="4" w:space="0" w:color="A6A6A6"/>
            </w:tcBorders>
          </w:tcPr>
          <w:p w:rsidR="00EE5AD8" w:rsidRPr="00B57137" w:rsidRDefault="00EE5AD8" w:rsidP="00801CE7">
            <w:pPr>
              <w:rPr>
                <w:rFonts w:ascii="Calibri" w:hAnsi="Calibri" w:cs="Calibri"/>
                <w:sz w:val="20"/>
                <w:szCs w:val="20"/>
              </w:rPr>
            </w:pPr>
          </w:p>
        </w:tc>
        <w:tc>
          <w:tcPr>
            <w:tcW w:w="2223" w:type="dxa"/>
            <w:gridSpan w:val="2"/>
            <w:tcBorders>
              <w:top w:val="single" w:sz="4" w:space="0" w:color="A6A6A6"/>
            </w:tcBorders>
          </w:tcPr>
          <w:p w:rsidR="00EE5AD8" w:rsidRPr="00B57137" w:rsidRDefault="00EE5AD8" w:rsidP="00801CE7">
            <w:pPr>
              <w:rPr>
                <w:rFonts w:ascii="Calibri" w:hAnsi="Calibri" w:cs="Calibri"/>
                <w:sz w:val="20"/>
                <w:szCs w:val="20"/>
              </w:rPr>
            </w:pPr>
          </w:p>
        </w:tc>
      </w:tr>
      <w:tr w:rsidR="00EE5AD8" w:rsidRPr="00B57137" w:rsidTr="00EA2243">
        <w:trPr>
          <w:trHeight w:val="295"/>
        </w:trPr>
        <w:tc>
          <w:tcPr>
            <w:tcW w:w="648" w:type="dxa"/>
          </w:tcPr>
          <w:p w:rsidR="00EE5AD8" w:rsidRPr="00B57137" w:rsidRDefault="00EE5AD8" w:rsidP="00801CE7">
            <w:pPr>
              <w:rPr>
                <w:rFonts w:ascii="Calibri" w:hAnsi="Calibri" w:cs="Calibri"/>
                <w:sz w:val="20"/>
                <w:szCs w:val="20"/>
              </w:rPr>
            </w:pPr>
            <w:r w:rsidRPr="00B57137">
              <w:rPr>
                <w:rFonts w:ascii="Calibri" w:hAnsi="Calibri" w:cs="Calibri"/>
                <w:sz w:val="20"/>
                <w:szCs w:val="20"/>
              </w:rPr>
              <w:t>ICC</w:t>
            </w:r>
          </w:p>
        </w:tc>
        <w:tc>
          <w:tcPr>
            <w:tcW w:w="8719" w:type="dxa"/>
            <w:gridSpan w:val="10"/>
          </w:tcPr>
          <w:p w:rsidR="00EE5AD8" w:rsidRPr="00B57137" w:rsidRDefault="00EE5AD8" w:rsidP="00801CE7">
            <w:pPr>
              <w:rPr>
                <w:rFonts w:ascii="Calibri" w:hAnsi="Calibri" w:cs="Calibri"/>
                <w:sz w:val="20"/>
                <w:szCs w:val="20"/>
              </w:rPr>
            </w:pPr>
            <w:r w:rsidRPr="00B57137">
              <w:rPr>
                <w:rFonts w:ascii="Calibri" w:hAnsi="Calibri" w:cs="Calibri"/>
                <w:sz w:val="20"/>
                <w:szCs w:val="20"/>
              </w:rPr>
              <w:t>Intra klasse correlatie coëfficiënt; vet gedrukte ICCs zijn significant (p&lt;0.05)</w:t>
            </w:r>
          </w:p>
        </w:tc>
        <w:tc>
          <w:tcPr>
            <w:tcW w:w="2223" w:type="dxa"/>
            <w:gridSpan w:val="2"/>
          </w:tcPr>
          <w:p w:rsidR="00EE5AD8" w:rsidRPr="00B57137" w:rsidRDefault="00EE5AD8" w:rsidP="00801CE7">
            <w:pPr>
              <w:rPr>
                <w:rFonts w:ascii="Calibri" w:hAnsi="Calibri" w:cs="Calibri"/>
                <w:sz w:val="20"/>
                <w:szCs w:val="20"/>
              </w:rPr>
            </w:pPr>
          </w:p>
        </w:tc>
      </w:tr>
      <w:tr w:rsidR="00EE5AD8" w:rsidRPr="00B57137" w:rsidTr="00EA2243">
        <w:trPr>
          <w:trHeight w:val="295"/>
        </w:trPr>
        <w:tc>
          <w:tcPr>
            <w:tcW w:w="648" w:type="dxa"/>
          </w:tcPr>
          <w:p w:rsidR="00EE5AD8" w:rsidRPr="00B57137" w:rsidRDefault="00EE5AD8" w:rsidP="00801CE7">
            <w:pPr>
              <w:rPr>
                <w:rFonts w:ascii="Calibri" w:hAnsi="Calibri" w:cs="Calibri"/>
                <w:sz w:val="20"/>
                <w:szCs w:val="20"/>
              </w:rPr>
            </w:pPr>
            <w:r w:rsidRPr="00B57137">
              <w:rPr>
                <w:rFonts w:ascii="Calibri" w:hAnsi="Calibri" w:cs="Calibri"/>
                <w:sz w:val="20"/>
                <w:szCs w:val="20"/>
              </w:rPr>
              <w:t>PCV</w:t>
            </w:r>
          </w:p>
        </w:tc>
        <w:tc>
          <w:tcPr>
            <w:tcW w:w="3420" w:type="dxa"/>
          </w:tcPr>
          <w:p w:rsidR="00EE5AD8" w:rsidRPr="00B57137" w:rsidRDefault="00EE5AD8" w:rsidP="00801CE7">
            <w:pPr>
              <w:rPr>
                <w:rFonts w:ascii="Calibri" w:hAnsi="Calibri" w:cs="Calibri"/>
                <w:sz w:val="20"/>
                <w:szCs w:val="20"/>
              </w:rPr>
            </w:pPr>
            <w:r w:rsidRPr="00B57137">
              <w:rPr>
                <w:rFonts w:ascii="Calibri" w:hAnsi="Calibri" w:cs="Calibri"/>
                <w:sz w:val="20"/>
                <w:szCs w:val="20"/>
              </w:rPr>
              <w:t>Proportional change of variance</w:t>
            </w:r>
          </w:p>
        </w:tc>
        <w:tc>
          <w:tcPr>
            <w:tcW w:w="1260" w:type="dxa"/>
            <w:gridSpan w:val="2"/>
          </w:tcPr>
          <w:p w:rsidR="00EE5AD8" w:rsidRPr="00B57137" w:rsidRDefault="00EE5AD8" w:rsidP="00801CE7">
            <w:pPr>
              <w:rPr>
                <w:rFonts w:ascii="Calibri" w:hAnsi="Calibri" w:cs="Calibri"/>
                <w:sz w:val="20"/>
                <w:szCs w:val="20"/>
              </w:rPr>
            </w:pPr>
          </w:p>
        </w:tc>
        <w:tc>
          <w:tcPr>
            <w:tcW w:w="1080" w:type="dxa"/>
            <w:gridSpan w:val="2"/>
          </w:tcPr>
          <w:p w:rsidR="00EE5AD8" w:rsidRPr="00B57137" w:rsidRDefault="00EE5AD8" w:rsidP="00801CE7">
            <w:pPr>
              <w:rPr>
                <w:rFonts w:ascii="Calibri" w:hAnsi="Calibri" w:cs="Calibri"/>
                <w:sz w:val="20"/>
                <w:szCs w:val="20"/>
              </w:rPr>
            </w:pPr>
          </w:p>
        </w:tc>
        <w:tc>
          <w:tcPr>
            <w:tcW w:w="1080" w:type="dxa"/>
            <w:gridSpan w:val="2"/>
          </w:tcPr>
          <w:p w:rsidR="00EE5AD8" w:rsidRPr="00B57137" w:rsidRDefault="00EE5AD8" w:rsidP="00801CE7">
            <w:pPr>
              <w:rPr>
                <w:rFonts w:ascii="Calibri" w:hAnsi="Calibri" w:cs="Calibri"/>
                <w:sz w:val="20"/>
                <w:szCs w:val="20"/>
              </w:rPr>
            </w:pPr>
          </w:p>
        </w:tc>
        <w:tc>
          <w:tcPr>
            <w:tcW w:w="1879" w:type="dxa"/>
            <w:gridSpan w:val="3"/>
          </w:tcPr>
          <w:p w:rsidR="00EE5AD8" w:rsidRPr="00B57137" w:rsidRDefault="00EE5AD8" w:rsidP="00801CE7">
            <w:pPr>
              <w:rPr>
                <w:rFonts w:ascii="Calibri" w:hAnsi="Calibri" w:cs="Calibri"/>
                <w:sz w:val="20"/>
                <w:szCs w:val="20"/>
              </w:rPr>
            </w:pPr>
          </w:p>
        </w:tc>
        <w:tc>
          <w:tcPr>
            <w:tcW w:w="2223" w:type="dxa"/>
            <w:gridSpan w:val="2"/>
          </w:tcPr>
          <w:p w:rsidR="00EE5AD8" w:rsidRPr="00B57137" w:rsidRDefault="00EE5AD8" w:rsidP="00801CE7">
            <w:pPr>
              <w:rPr>
                <w:rFonts w:ascii="Calibri" w:hAnsi="Calibri" w:cs="Calibri"/>
                <w:sz w:val="20"/>
                <w:szCs w:val="20"/>
              </w:rPr>
            </w:pPr>
          </w:p>
        </w:tc>
      </w:tr>
    </w:tbl>
    <w:p w:rsidR="00EE5AD8" w:rsidRDefault="00EE5AD8"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1B524F" w:rsidP="001B524F">
      <w:pPr>
        <w:tabs>
          <w:tab w:val="left" w:pos="7785"/>
        </w:tabs>
      </w:pPr>
      <w:r>
        <w:tab/>
      </w: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p w:rsidR="00EA2243" w:rsidRDefault="00EA2243" w:rsidP="00EE5AD8">
      <w:pPr>
        <w:tabs>
          <w:tab w:val="left" w:pos="960"/>
        </w:tabs>
      </w:pPr>
    </w:p>
    <w:tbl>
      <w:tblPr>
        <w:tblW w:w="13008" w:type="dxa"/>
        <w:tblLayout w:type="fixed"/>
        <w:tblLook w:val="01E0" w:firstRow="1" w:lastRow="1" w:firstColumn="1" w:lastColumn="1" w:noHBand="0" w:noVBand="0"/>
      </w:tblPr>
      <w:tblGrid>
        <w:gridCol w:w="582"/>
        <w:gridCol w:w="3495"/>
        <w:gridCol w:w="283"/>
        <w:gridCol w:w="992"/>
        <w:gridCol w:w="851"/>
        <w:gridCol w:w="295"/>
        <w:gridCol w:w="263"/>
        <w:gridCol w:w="293"/>
        <w:gridCol w:w="370"/>
        <w:gridCol w:w="339"/>
        <w:gridCol w:w="709"/>
        <w:gridCol w:w="708"/>
        <w:gridCol w:w="851"/>
        <w:gridCol w:w="850"/>
        <w:gridCol w:w="709"/>
        <w:gridCol w:w="709"/>
        <w:gridCol w:w="709"/>
      </w:tblGrid>
      <w:tr w:rsidR="001B524F" w:rsidRPr="00D03CC5" w:rsidTr="00D03CC5">
        <w:trPr>
          <w:trHeight w:val="242"/>
        </w:trPr>
        <w:tc>
          <w:tcPr>
            <w:tcW w:w="6498" w:type="dxa"/>
            <w:gridSpan w:val="6"/>
            <w:tcBorders>
              <w:bottom w:val="single" w:sz="4" w:space="0" w:color="A6A6A6"/>
            </w:tcBorders>
          </w:tcPr>
          <w:p w:rsidR="00EE5AD8" w:rsidRPr="00D03CC5" w:rsidRDefault="00EE5AD8" w:rsidP="0074006F">
            <w:pPr>
              <w:ind w:left="154" w:hanging="154"/>
              <w:rPr>
                <w:rFonts w:ascii="Calibri" w:hAnsi="Calibri" w:cs="Calibri"/>
                <w:sz w:val="20"/>
                <w:szCs w:val="20"/>
              </w:rPr>
            </w:pPr>
            <w:r w:rsidRPr="00D03CC5">
              <w:rPr>
                <w:rFonts w:ascii="Calibri" w:hAnsi="Calibri" w:cs="Calibri"/>
                <w:sz w:val="20"/>
                <w:szCs w:val="20"/>
              </w:rPr>
              <w:lastRenderedPageBreak/>
              <w:t>Tabel 3.</w:t>
            </w:r>
            <w:r w:rsidR="0074006F">
              <w:rPr>
                <w:rFonts w:ascii="Calibri" w:hAnsi="Calibri" w:cs="Calibri"/>
                <w:sz w:val="20"/>
                <w:szCs w:val="20"/>
              </w:rPr>
              <w:t>10</w:t>
            </w:r>
            <w:r w:rsidRPr="00D03CC5">
              <w:rPr>
                <w:rFonts w:ascii="Calibri" w:hAnsi="Calibri" w:cs="Calibri"/>
                <w:sz w:val="20"/>
                <w:szCs w:val="20"/>
              </w:rPr>
              <w:t xml:space="preserve"> </w:t>
            </w:r>
            <w:r w:rsidR="00EA2243" w:rsidRPr="00D03CC5">
              <w:rPr>
                <w:rFonts w:ascii="Calibri" w:hAnsi="Calibri" w:cs="Calibri"/>
                <w:sz w:val="20"/>
                <w:szCs w:val="20"/>
              </w:rPr>
              <w:t>Betrouwbaarheid van</w:t>
            </w:r>
            <w:r w:rsidRPr="00D03CC5">
              <w:rPr>
                <w:rFonts w:ascii="Calibri" w:hAnsi="Calibri" w:cs="Calibri"/>
                <w:sz w:val="20"/>
                <w:szCs w:val="20"/>
              </w:rPr>
              <w:t xml:space="preserve"> de domeinen van de CQI SEH</w:t>
            </w:r>
            <w:r w:rsidR="00EA2243" w:rsidRPr="00D03CC5">
              <w:rPr>
                <w:rFonts w:ascii="Calibri" w:hAnsi="Calibri" w:cs="Calibri"/>
                <w:sz w:val="20"/>
                <w:szCs w:val="20"/>
              </w:rPr>
              <w:t xml:space="preserve"> </w:t>
            </w:r>
          </w:p>
        </w:tc>
        <w:tc>
          <w:tcPr>
            <w:tcW w:w="926" w:type="dxa"/>
            <w:gridSpan w:val="3"/>
            <w:tcBorders>
              <w:bottom w:val="single" w:sz="4" w:space="0" w:color="A6A6A6"/>
            </w:tcBorders>
          </w:tcPr>
          <w:p w:rsidR="00EE5AD8" w:rsidRPr="00D03CC5" w:rsidRDefault="00EE5AD8" w:rsidP="00216981">
            <w:pPr>
              <w:rPr>
                <w:rFonts w:ascii="Calibri" w:hAnsi="Calibri" w:cs="Calibri"/>
                <w:sz w:val="20"/>
                <w:szCs w:val="20"/>
              </w:rPr>
            </w:pPr>
          </w:p>
        </w:tc>
        <w:tc>
          <w:tcPr>
            <w:tcW w:w="5584" w:type="dxa"/>
            <w:gridSpan w:val="8"/>
            <w:tcBorders>
              <w:bottom w:val="single" w:sz="4" w:space="0" w:color="A6A6A6"/>
            </w:tcBorders>
          </w:tcPr>
          <w:p w:rsidR="00EE5AD8" w:rsidRPr="00D03CC5" w:rsidRDefault="00EE5AD8" w:rsidP="00216981">
            <w:pPr>
              <w:rPr>
                <w:rFonts w:ascii="Calibri" w:hAnsi="Calibri" w:cs="Calibri"/>
                <w:sz w:val="20"/>
                <w:szCs w:val="20"/>
              </w:rPr>
            </w:pPr>
          </w:p>
        </w:tc>
      </w:tr>
      <w:tr w:rsidR="00216981" w:rsidRPr="00D03CC5" w:rsidTr="00D03CC5">
        <w:trPr>
          <w:trHeight w:val="302"/>
        </w:trPr>
        <w:tc>
          <w:tcPr>
            <w:tcW w:w="5352" w:type="dxa"/>
            <w:gridSpan w:val="4"/>
            <w:tcBorders>
              <w:top w:val="single" w:sz="4" w:space="0" w:color="A6A6A6"/>
            </w:tcBorders>
          </w:tcPr>
          <w:p w:rsidR="00EE5AD8" w:rsidRPr="00D03CC5" w:rsidRDefault="00EE5AD8" w:rsidP="00216981">
            <w:pPr>
              <w:rPr>
                <w:rFonts w:ascii="Calibri" w:hAnsi="Calibri" w:cs="Calibri"/>
                <w:sz w:val="20"/>
                <w:szCs w:val="20"/>
                <w:lang w:val="en-GB"/>
              </w:rPr>
            </w:pPr>
            <w:r w:rsidRPr="00D03CC5">
              <w:rPr>
                <w:rFonts w:ascii="Calibri" w:hAnsi="Calibri" w:cs="Calibri"/>
                <w:b/>
                <w:sz w:val="20"/>
                <w:szCs w:val="20"/>
                <w:lang w:val="en-GB"/>
              </w:rPr>
              <w:t>Domeinen (</w:t>
            </w:r>
            <w:r w:rsidRPr="00D03CC5">
              <w:rPr>
                <w:rFonts w:ascii="Calibri" w:hAnsi="Calibri" w:cs="Calibri"/>
                <w:b/>
                <w:sz w:val="20"/>
                <w:szCs w:val="20"/>
              </w:rPr>
              <w:t>α</w:t>
            </w:r>
            <w:r w:rsidRPr="00D03CC5">
              <w:rPr>
                <w:rFonts w:ascii="Calibri" w:hAnsi="Calibri" w:cs="Calibri"/>
                <w:b/>
                <w:sz w:val="20"/>
                <w:szCs w:val="20"/>
                <w:lang w:val="en-GB"/>
              </w:rPr>
              <w:t>)</w:t>
            </w:r>
          </w:p>
        </w:tc>
        <w:tc>
          <w:tcPr>
            <w:tcW w:w="3828" w:type="dxa"/>
            <w:gridSpan w:val="8"/>
            <w:tcBorders>
              <w:top w:val="single" w:sz="4" w:space="0" w:color="A6A6A6"/>
            </w:tcBorders>
          </w:tcPr>
          <w:p w:rsidR="00EE5AD8" w:rsidRPr="00D03CC5" w:rsidRDefault="00EE5AD8" w:rsidP="001B524F">
            <w:pPr>
              <w:jc w:val="center"/>
              <w:rPr>
                <w:rFonts w:ascii="Calibri" w:hAnsi="Calibri" w:cs="Calibri"/>
                <w:b/>
                <w:sz w:val="20"/>
                <w:szCs w:val="20"/>
                <w:lang w:val="en-GB"/>
              </w:rPr>
            </w:pPr>
            <w:r w:rsidRPr="00D03CC5">
              <w:rPr>
                <w:rFonts w:ascii="Calibri" w:hAnsi="Calibri" w:cs="Calibri"/>
                <w:b/>
                <w:sz w:val="20"/>
                <w:szCs w:val="20"/>
                <w:lang w:val="en-GB"/>
              </w:rPr>
              <w:t>Leeg model</w:t>
            </w:r>
          </w:p>
        </w:tc>
        <w:tc>
          <w:tcPr>
            <w:tcW w:w="3828" w:type="dxa"/>
            <w:gridSpan w:val="5"/>
            <w:tcBorders>
              <w:top w:val="single" w:sz="4" w:space="0" w:color="A6A6A6"/>
            </w:tcBorders>
          </w:tcPr>
          <w:p w:rsidR="00EE5AD8" w:rsidRPr="00D03CC5" w:rsidRDefault="00EE5AD8" w:rsidP="001B524F">
            <w:pPr>
              <w:jc w:val="center"/>
              <w:rPr>
                <w:rFonts w:ascii="Calibri" w:hAnsi="Calibri" w:cs="Calibri"/>
                <w:b/>
                <w:sz w:val="20"/>
                <w:szCs w:val="20"/>
                <w:lang w:val="en-GB"/>
              </w:rPr>
            </w:pPr>
            <w:r w:rsidRPr="00D03CC5">
              <w:rPr>
                <w:rFonts w:ascii="Calibri" w:hAnsi="Calibri" w:cs="Calibri"/>
                <w:b/>
                <w:sz w:val="20"/>
                <w:szCs w:val="20"/>
                <w:lang w:val="en-GB"/>
              </w:rPr>
              <w:t>Gecorrigeerd model</w:t>
            </w:r>
            <w:r w:rsidRPr="00D03CC5">
              <w:rPr>
                <w:rFonts w:ascii="Calibri" w:hAnsi="Calibri" w:cs="Calibri"/>
                <w:b/>
                <w:sz w:val="20"/>
                <w:szCs w:val="20"/>
                <w:vertAlign w:val="superscript"/>
                <w:lang w:val="en-GB"/>
              </w:rPr>
              <w:t>a</w:t>
            </w:r>
          </w:p>
        </w:tc>
      </w:tr>
      <w:tr w:rsidR="001B524F" w:rsidRPr="00D03CC5" w:rsidTr="001B524F">
        <w:trPr>
          <w:trHeight w:val="302"/>
        </w:trPr>
        <w:tc>
          <w:tcPr>
            <w:tcW w:w="4077" w:type="dxa"/>
            <w:gridSpan w:val="2"/>
          </w:tcPr>
          <w:p w:rsidR="001B524F" w:rsidRPr="00D03CC5" w:rsidRDefault="001B524F" w:rsidP="00216981">
            <w:pPr>
              <w:rPr>
                <w:rFonts w:ascii="Calibri" w:hAnsi="Calibri" w:cs="Calibri"/>
                <w:b/>
                <w:sz w:val="20"/>
                <w:szCs w:val="20"/>
                <w:lang w:val="en-GB"/>
              </w:rPr>
            </w:pPr>
          </w:p>
        </w:tc>
        <w:tc>
          <w:tcPr>
            <w:tcW w:w="1275" w:type="dxa"/>
            <w:gridSpan w:val="2"/>
          </w:tcPr>
          <w:p w:rsidR="001B524F" w:rsidRPr="00D03CC5" w:rsidRDefault="001B524F" w:rsidP="00216981">
            <w:pPr>
              <w:rPr>
                <w:rFonts w:ascii="Calibri" w:hAnsi="Calibri" w:cs="Calibri"/>
                <w:b/>
                <w:sz w:val="20"/>
                <w:szCs w:val="20"/>
                <w:lang w:val="en-GB"/>
              </w:rPr>
            </w:pPr>
            <w:r w:rsidRPr="0057416C">
              <w:rPr>
                <w:rFonts w:ascii="Calibri" w:hAnsi="Calibri" w:cs="Calibri"/>
                <w:b/>
                <w:sz w:val="20"/>
                <w:szCs w:val="20"/>
                <w:lang w:val="en-GB"/>
              </w:rPr>
              <w:t>Gem. valide respons per A&amp;E</w:t>
            </w:r>
          </w:p>
        </w:tc>
        <w:tc>
          <w:tcPr>
            <w:tcW w:w="851" w:type="dxa"/>
          </w:tcPr>
          <w:p w:rsidR="001B524F" w:rsidRPr="00D03CC5" w:rsidRDefault="001B524F" w:rsidP="00216981">
            <w:pPr>
              <w:rPr>
                <w:rFonts w:ascii="Calibri" w:hAnsi="Calibri" w:cs="Calibri"/>
                <w:b/>
                <w:sz w:val="20"/>
                <w:szCs w:val="20"/>
                <w:lang w:val="en-GB"/>
              </w:rPr>
            </w:pPr>
            <w:r w:rsidRPr="001B524F">
              <w:rPr>
                <w:rFonts w:ascii="Calibri" w:hAnsi="Calibri" w:cs="Calibri"/>
                <w:b/>
                <w:sz w:val="20"/>
                <w:szCs w:val="20"/>
                <w:lang w:val="en-GB"/>
              </w:rPr>
              <w:t>G-coeffi-ciënt*</w:t>
            </w:r>
          </w:p>
        </w:tc>
        <w:tc>
          <w:tcPr>
            <w:tcW w:w="851" w:type="dxa"/>
            <w:gridSpan w:val="3"/>
          </w:tcPr>
          <w:p w:rsidR="001B524F" w:rsidRPr="00D03CC5" w:rsidRDefault="001B524F" w:rsidP="00216981">
            <w:pPr>
              <w:rPr>
                <w:rFonts w:ascii="Calibri" w:hAnsi="Calibri" w:cs="Calibri"/>
                <w:b/>
                <w:sz w:val="20"/>
                <w:szCs w:val="20"/>
                <w:lang w:val="en-GB"/>
              </w:rPr>
            </w:pPr>
            <w:r w:rsidRPr="001B524F">
              <w:rPr>
                <w:rFonts w:ascii="Calibri" w:hAnsi="Calibri" w:cs="Calibri"/>
                <w:b/>
                <w:sz w:val="20"/>
                <w:szCs w:val="20"/>
              </w:rPr>
              <w:t>ICC</w:t>
            </w:r>
          </w:p>
        </w:tc>
        <w:tc>
          <w:tcPr>
            <w:tcW w:w="2126" w:type="dxa"/>
            <w:gridSpan w:val="4"/>
          </w:tcPr>
          <w:p w:rsidR="001B524F" w:rsidRPr="00D03CC5" w:rsidRDefault="001B524F" w:rsidP="00216981">
            <w:pPr>
              <w:rPr>
                <w:rFonts w:ascii="Calibri" w:hAnsi="Calibri" w:cs="Calibri"/>
                <w:b/>
                <w:sz w:val="20"/>
                <w:szCs w:val="20"/>
                <w:lang w:val="en-GB"/>
              </w:rPr>
            </w:pPr>
            <w:r w:rsidRPr="00D03CC5">
              <w:rPr>
                <w:rFonts w:ascii="Calibri" w:hAnsi="Calibri" w:cs="Calibri"/>
                <w:b/>
                <w:sz w:val="20"/>
                <w:szCs w:val="20"/>
                <w:lang w:val="en-GB"/>
              </w:rPr>
              <w:t>Aantal respondenten voor betrouwbaarheid</w:t>
            </w:r>
          </w:p>
        </w:tc>
        <w:tc>
          <w:tcPr>
            <w:tcW w:w="851" w:type="dxa"/>
          </w:tcPr>
          <w:p w:rsidR="001B524F" w:rsidRPr="00D03CC5" w:rsidRDefault="001B524F" w:rsidP="00216981">
            <w:pPr>
              <w:rPr>
                <w:rFonts w:ascii="Calibri" w:hAnsi="Calibri" w:cs="Calibri"/>
                <w:b/>
                <w:sz w:val="20"/>
                <w:szCs w:val="20"/>
                <w:lang w:val="en-GB"/>
              </w:rPr>
            </w:pPr>
            <w:r w:rsidRPr="001B524F">
              <w:rPr>
                <w:rFonts w:ascii="Calibri" w:hAnsi="Calibri" w:cs="Calibri"/>
                <w:b/>
                <w:sz w:val="20"/>
                <w:szCs w:val="20"/>
                <w:lang w:val="en-GB"/>
              </w:rPr>
              <w:t>G-coeffi-ciënt*</w:t>
            </w:r>
          </w:p>
        </w:tc>
        <w:tc>
          <w:tcPr>
            <w:tcW w:w="850" w:type="dxa"/>
          </w:tcPr>
          <w:p w:rsidR="001B524F" w:rsidRPr="00D03CC5" w:rsidRDefault="001B524F" w:rsidP="004D3E8C">
            <w:pPr>
              <w:rPr>
                <w:rFonts w:ascii="Calibri" w:hAnsi="Calibri" w:cs="Calibri"/>
                <w:b/>
                <w:sz w:val="20"/>
                <w:szCs w:val="20"/>
              </w:rPr>
            </w:pPr>
            <w:r w:rsidRPr="00D03CC5">
              <w:rPr>
                <w:rFonts w:ascii="Calibri" w:hAnsi="Calibri" w:cs="Calibri"/>
                <w:b/>
                <w:sz w:val="20"/>
                <w:szCs w:val="20"/>
              </w:rPr>
              <w:t>ICC</w:t>
            </w:r>
          </w:p>
        </w:tc>
        <w:tc>
          <w:tcPr>
            <w:tcW w:w="2127" w:type="dxa"/>
            <w:gridSpan w:val="3"/>
          </w:tcPr>
          <w:p w:rsidR="001B524F" w:rsidRPr="00D03CC5" w:rsidRDefault="001B524F" w:rsidP="00216981">
            <w:pPr>
              <w:rPr>
                <w:rFonts w:ascii="Calibri" w:hAnsi="Calibri" w:cs="Calibri"/>
                <w:b/>
                <w:sz w:val="20"/>
                <w:szCs w:val="20"/>
                <w:lang w:val="en-GB"/>
              </w:rPr>
            </w:pPr>
            <w:r w:rsidRPr="00D03CC5">
              <w:rPr>
                <w:rFonts w:ascii="Calibri" w:hAnsi="Calibri" w:cs="Calibri"/>
                <w:b/>
                <w:sz w:val="20"/>
                <w:szCs w:val="20"/>
                <w:lang w:val="en-GB"/>
              </w:rPr>
              <w:t>Aantal respondenten voor betrouwbaarheid</w:t>
            </w:r>
          </w:p>
        </w:tc>
      </w:tr>
      <w:tr w:rsidR="001B524F" w:rsidRPr="00D03CC5" w:rsidTr="00D03CC5">
        <w:trPr>
          <w:trHeight w:val="269"/>
        </w:trPr>
        <w:tc>
          <w:tcPr>
            <w:tcW w:w="4360" w:type="dxa"/>
            <w:gridSpan w:val="3"/>
            <w:tcBorders>
              <w:bottom w:val="single" w:sz="4" w:space="0" w:color="A6A6A6"/>
            </w:tcBorders>
          </w:tcPr>
          <w:p w:rsidR="001B524F" w:rsidRPr="00D03CC5" w:rsidRDefault="001B524F" w:rsidP="00216981">
            <w:pPr>
              <w:rPr>
                <w:rFonts w:ascii="Calibri" w:hAnsi="Calibri" w:cs="Calibri"/>
                <w:b/>
                <w:sz w:val="20"/>
                <w:szCs w:val="20"/>
                <w:lang w:val="en-GB"/>
              </w:rPr>
            </w:pPr>
          </w:p>
        </w:tc>
        <w:tc>
          <w:tcPr>
            <w:tcW w:w="992" w:type="dxa"/>
            <w:tcBorders>
              <w:bottom w:val="single" w:sz="4" w:space="0" w:color="A6A6A6"/>
            </w:tcBorders>
          </w:tcPr>
          <w:p w:rsidR="001B524F" w:rsidRPr="00D03CC5" w:rsidRDefault="001B524F" w:rsidP="00216981">
            <w:pPr>
              <w:rPr>
                <w:rFonts w:ascii="Calibri" w:hAnsi="Calibri" w:cs="Calibri"/>
                <w:b/>
                <w:sz w:val="20"/>
                <w:szCs w:val="20"/>
              </w:rPr>
            </w:pPr>
          </w:p>
        </w:tc>
        <w:tc>
          <w:tcPr>
            <w:tcW w:w="851" w:type="dxa"/>
            <w:tcBorders>
              <w:bottom w:val="single" w:sz="4" w:space="0" w:color="A6A6A6"/>
            </w:tcBorders>
          </w:tcPr>
          <w:p w:rsidR="001B524F" w:rsidRPr="00D03CC5" w:rsidRDefault="001B524F" w:rsidP="00216981">
            <w:pPr>
              <w:rPr>
                <w:rFonts w:ascii="Calibri" w:hAnsi="Calibri" w:cs="Calibri"/>
                <w:b/>
                <w:sz w:val="20"/>
                <w:szCs w:val="20"/>
              </w:rPr>
            </w:pPr>
          </w:p>
        </w:tc>
        <w:tc>
          <w:tcPr>
            <w:tcW w:w="851" w:type="dxa"/>
            <w:gridSpan w:val="3"/>
            <w:tcBorders>
              <w:bottom w:val="single" w:sz="4" w:space="0" w:color="A6A6A6"/>
            </w:tcBorders>
          </w:tcPr>
          <w:p w:rsidR="001B524F" w:rsidRPr="00D03CC5" w:rsidRDefault="001B524F" w:rsidP="00216981">
            <w:pPr>
              <w:rPr>
                <w:rFonts w:ascii="Calibri" w:hAnsi="Calibri" w:cs="Calibri"/>
                <w:b/>
                <w:sz w:val="20"/>
                <w:szCs w:val="20"/>
              </w:rPr>
            </w:pPr>
          </w:p>
        </w:tc>
        <w:tc>
          <w:tcPr>
            <w:tcW w:w="709" w:type="dxa"/>
            <w:gridSpan w:val="2"/>
            <w:tcBorders>
              <w:bottom w:val="single" w:sz="4" w:space="0" w:color="A6A6A6"/>
            </w:tcBorders>
          </w:tcPr>
          <w:p w:rsidR="001B524F" w:rsidRPr="00D03CC5" w:rsidRDefault="001B524F" w:rsidP="00C71C10">
            <w:pPr>
              <w:jc w:val="right"/>
              <w:rPr>
                <w:rFonts w:ascii="Calibri" w:hAnsi="Calibri" w:cs="Calibri"/>
                <w:b/>
                <w:sz w:val="20"/>
                <w:szCs w:val="20"/>
              </w:rPr>
            </w:pPr>
            <w:r w:rsidRPr="00D03CC5">
              <w:rPr>
                <w:rFonts w:ascii="Calibri" w:hAnsi="Calibri" w:cs="Calibri"/>
                <w:b/>
                <w:sz w:val="20"/>
                <w:szCs w:val="20"/>
              </w:rPr>
              <w:t>0.7</w:t>
            </w:r>
          </w:p>
        </w:tc>
        <w:tc>
          <w:tcPr>
            <w:tcW w:w="709" w:type="dxa"/>
            <w:tcBorders>
              <w:bottom w:val="single" w:sz="4" w:space="0" w:color="A6A6A6"/>
            </w:tcBorders>
          </w:tcPr>
          <w:p w:rsidR="001B524F" w:rsidRPr="00D03CC5" w:rsidRDefault="001B524F" w:rsidP="00C71C10">
            <w:pPr>
              <w:jc w:val="right"/>
              <w:rPr>
                <w:rFonts w:ascii="Calibri" w:hAnsi="Calibri" w:cs="Calibri"/>
                <w:b/>
                <w:sz w:val="20"/>
                <w:szCs w:val="20"/>
              </w:rPr>
            </w:pPr>
            <w:r w:rsidRPr="00D03CC5">
              <w:rPr>
                <w:rFonts w:ascii="Calibri" w:hAnsi="Calibri" w:cs="Calibri"/>
                <w:b/>
                <w:sz w:val="20"/>
                <w:szCs w:val="20"/>
              </w:rPr>
              <w:t>0.8</w:t>
            </w:r>
          </w:p>
        </w:tc>
        <w:tc>
          <w:tcPr>
            <w:tcW w:w="708" w:type="dxa"/>
            <w:tcBorders>
              <w:bottom w:val="single" w:sz="4" w:space="0" w:color="A6A6A6"/>
            </w:tcBorders>
          </w:tcPr>
          <w:p w:rsidR="001B524F" w:rsidRPr="00D03CC5" w:rsidRDefault="001B524F" w:rsidP="00C71C10">
            <w:pPr>
              <w:jc w:val="right"/>
              <w:rPr>
                <w:rFonts w:ascii="Calibri" w:hAnsi="Calibri" w:cs="Calibri"/>
                <w:b/>
                <w:sz w:val="20"/>
                <w:szCs w:val="20"/>
              </w:rPr>
            </w:pPr>
            <w:r w:rsidRPr="00D03CC5">
              <w:rPr>
                <w:rFonts w:ascii="Calibri" w:hAnsi="Calibri" w:cs="Calibri"/>
                <w:b/>
                <w:sz w:val="20"/>
                <w:szCs w:val="20"/>
              </w:rPr>
              <w:t>0.9</w:t>
            </w:r>
          </w:p>
        </w:tc>
        <w:tc>
          <w:tcPr>
            <w:tcW w:w="851" w:type="dxa"/>
            <w:tcBorders>
              <w:bottom w:val="single" w:sz="4" w:space="0" w:color="A6A6A6"/>
            </w:tcBorders>
          </w:tcPr>
          <w:p w:rsidR="001B524F" w:rsidRPr="00D03CC5" w:rsidRDefault="001B524F" w:rsidP="00216981">
            <w:pPr>
              <w:rPr>
                <w:rFonts w:ascii="Calibri" w:hAnsi="Calibri" w:cs="Calibri"/>
                <w:b/>
                <w:sz w:val="20"/>
                <w:szCs w:val="20"/>
              </w:rPr>
            </w:pPr>
          </w:p>
        </w:tc>
        <w:tc>
          <w:tcPr>
            <w:tcW w:w="850" w:type="dxa"/>
            <w:tcBorders>
              <w:bottom w:val="single" w:sz="4" w:space="0" w:color="A6A6A6"/>
            </w:tcBorders>
          </w:tcPr>
          <w:p w:rsidR="001B524F" w:rsidRPr="00D03CC5" w:rsidRDefault="001B524F" w:rsidP="00216981">
            <w:pPr>
              <w:rPr>
                <w:rFonts w:ascii="Calibri" w:hAnsi="Calibri" w:cs="Calibri"/>
                <w:b/>
                <w:sz w:val="20"/>
                <w:szCs w:val="20"/>
              </w:rPr>
            </w:pPr>
          </w:p>
        </w:tc>
        <w:tc>
          <w:tcPr>
            <w:tcW w:w="709" w:type="dxa"/>
            <w:tcBorders>
              <w:bottom w:val="single" w:sz="4" w:space="0" w:color="A6A6A6"/>
            </w:tcBorders>
          </w:tcPr>
          <w:p w:rsidR="001B524F" w:rsidRPr="00D03CC5" w:rsidRDefault="001B524F" w:rsidP="00C71C10">
            <w:pPr>
              <w:jc w:val="right"/>
              <w:rPr>
                <w:rFonts w:ascii="Calibri" w:hAnsi="Calibri" w:cs="Calibri"/>
                <w:b/>
                <w:sz w:val="20"/>
                <w:szCs w:val="20"/>
              </w:rPr>
            </w:pPr>
            <w:r w:rsidRPr="00D03CC5">
              <w:rPr>
                <w:rFonts w:ascii="Calibri" w:hAnsi="Calibri" w:cs="Calibri"/>
                <w:b/>
                <w:sz w:val="20"/>
                <w:szCs w:val="20"/>
              </w:rPr>
              <w:t>0.7</w:t>
            </w:r>
          </w:p>
        </w:tc>
        <w:tc>
          <w:tcPr>
            <w:tcW w:w="709" w:type="dxa"/>
            <w:tcBorders>
              <w:bottom w:val="single" w:sz="4" w:space="0" w:color="A6A6A6"/>
            </w:tcBorders>
          </w:tcPr>
          <w:p w:rsidR="001B524F" w:rsidRPr="00D03CC5" w:rsidRDefault="001B524F" w:rsidP="00C71C10">
            <w:pPr>
              <w:jc w:val="right"/>
              <w:rPr>
                <w:rFonts w:ascii="Calibri" w:hAnsi="Calibri" w:cs="Calibri"/>
                <w:b/>
                <w:sz w:val="20"/>
                <w:szCs w:val="20"/>
              </w:rPr>
            </w:pPr>
            <w:r w:rsidRPr="00D03CC5">
              <w:rPr>
                <w:rFonts w:ascii="Calibri" w:hAnsi="Calibri" w:cs="Calibri"/>
                <w:b/>
                <w:sz w:val="20"/>
                <w:szCs w:val="20"/>
              </w:rPr>
              <w:t>0.8</w:t>
            </w:r>
          </w:p>
        </w:tc>
        <w:tc>
          <w:tcPr>
            <w:tcW w:w="709" w:type="dxa"/>
            <w:tcBorders>
              <w:bottom w:val="single" w:sz="4" w:space="0" w:color="A6A6A6"/>
            </w:tcBorders>
          </w:tcPr>
          <w:p w:rsidR="001B524F" w:rsidRPr="00D03CC5" w:rsidRDefault="001B524F" w:rsidP="00C71C10">
            <w:pPr>
              <w:jc w:val="right"/>
              <w:rPr>
                <w:rFonts w:ascii="Calibri" w:hAnsi="Calibri" w:cs="Calibri"/>
                <w:b/>
                <w:sz w:val="20"/>
                <w:szCs w:val="20"/>
              </w:rPr>
            </w:pPr>
            <w:r w:rsidRPr="00D03CC5">
              <w:rPr>
                <w:rFonts w:ascii="Calibri" w:hAnsi="Calibri" w:cs="Calibri"/>
                <w:b/>
                <w:sz w:val="20"/>
                <w:szCs w:val="20"/>
              </w:rPr>
              <w:t>0.9</w:t>
            </w:r>
          </w:p>
        </w:tc>
      </w:tr>
      <w:tr w:rsidR="001B524F" w:rsidRPr="00D03CC5" w:rsidTr="00D03CC5">
        <w:trPr>
          <w:trHeight w:val="292"/>
        </w:trPr>
        <w:tc>
          <w:tcPr>
            <w:tcW w:w="4360" w:type="dxa"/>
            <w:gridSpan w:val="3"/>
            <w:tcBorders>
              <w:top w:val="single" w:sz="4" w:space="0" w:color="A6A6A6"/>
            </w:tcBorders>
          </w:tcPr>
          <w:p w:rsidR="001B524F" w:rsidRPr="00D03CC5" w:rsidRDefault="001B524F" w:rsidP="00216981">
            <w:pPr>
              <w:rPr>
                <w:rFonts w:ascii="Calibri" w:hAnsi="Calibri" w:cs="Calibri"/>
                <w:sz w:val="20"/>
                <w:szCs w:val="20"/>
              </w:rPr>
            </w:pPr>
            <w:r w:rsidRPr="00D03CC5">
              <w:rPr>
                <w:rFonts w:ascii="Calibri" w:hAnsi="Calibri" w:cs="Calibri"/>
                <w:sz w:val="20"/>
                <w:szCs w:val="20"/>
              </w:rPr>
              <w:t>Informatie voor de behandeling (α=0,666)</w:t>
            </w:r>
          </w:p>
        </w:tc>
        <w:tc>
          <w:tcPr>
            <w:tcW w:w="992" w:type="dxa"/>
            <w:tcBorders>
              <w:top w:val="single" w:sz="4" w:space="0" w:color="A6A6A6"/>
            </w:tcBorders>
          </w:tcPr>
          <w:p w:rsidR="001B524F" w:rsidRPr="00D03CC5" w:rsidRDefault="001B524F" w:rsidP="00216981">
            <w:pPr>
              <w:rPr>
                <w:rFonts w:ascii="Calibri" w:hAnsi="Calibri" w:cs="Arial"/>
                <w:sz w:val="20"/>
                <w:szCs w:val="20"/>
              </w:rPr>
            </w:pPr>
            <w:r w:rsidRPr="00D03CC5">
              <w:rPr>
                <w:rFonts w:ascii="Calibri" w:hAnsi="Calibri" w:cs="Arial"/>
                <w:sz w:val="20"/>
                <w:szCs w:val="20"/>
              </w:rPr>
              <w:t>79</w:t>
            </w:r>
          </w:p>
        </w:tc>
        <w:tc>
          <w:tcPr>
            <w:tcW w:w="851" w:type="dxa"/>
            <w:tcBorders>
              <w:top w:val="single" w:sz="4" w:space="0" w:color="A6A6A6"/>
            </w:tcBorders>
          </w:tcPr>
          <w:p w:rsidR="001B524F" w:rsidRPr="00D03CC5" w:rsidRDefault="001B524F" w:rsidP="00216981">
            <w:pPr>
              <w:rPr>
                <w:rFonts w:ascii="Calibri" w:hAnsi="Calibri" w:cs="Arial"/>
                <w:sz w:val="20"/>
                <w:szCs w:val="20"/>
              </w:rPr>
            </w:pPr>
            <w:r w:rsidRPr="00D03CC5">
              <w:rPr>
                <w:rFonts w:ascii="Calibri" w:hAnsi="Calibri" w:cs="Arial"/>
                <w:sz w:val="20"/>
                <w:szCs w:val="20"/>
              </w:rPr>
              <w:t>0,45</w:t>
            </w:r>
          </w:p>
        </w:tc>
        <w:tc>
          <w:tcPr>
            <w:tcW w:w="851" w:type="dxa"/>
            <w:gridSpan w:val="3"/>
            <w:tcBorders>
              <w:top w:val="single" w:sz="4" w:space="0" w:color="A6A6A6"/>
            </w:tcBorders>
          </w:tcPr>
          <w:p w:rsidR="001B524F" w:rsidRPr="00D03CC5" w:rsidRDefault="001B524F" w:rsidP="00216981">
            <w:pPr>
              <w:rPr>
                <w:rFonts w:ascii="Calibri" w:hAnsi="Calibri" w:cs="Calibri"/>
                <w:sz w:val="20"/>
                <w:szCs w:val="20"/>
              </w:rPr>
            </w:pPr>
            <w:r w:rsidRPr="00D03CC5">
              <w:rPr>
                <w:rFonts w:ascii="Calibri" w:hAnsi="Calibri" w:cs="Calibri"/>
                <w:sz w:val="20"/>
                <w:szCs w:val="20"/>
              </w:rPr>
              <w:t>0,0102</w:t>
            </w:r>
          </w:p>
        </w:tc>
        <w:tc>
          <w:tcPr>
            <w:tcW w:w="709" w:type="dxa"/>
            <w:gridSpan w:val="2"/>
            <w:tcBorders>
              <w:top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226</w:t>
            </w:r>
          </w:p>
        </w:tc>
        <w:tc>
          <w:tcPr>
            <w:tcW w:w="709" w:type="dxa"/>
            <w:tcBorders>
              <w:top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388</w:t>
            </w:r>
          </w:p>
        </w:tc>
        <w:tc>
          <w:tcPr>
            <w:tcW w:w="708" w:type="dxa"/>
            <w:tcBorders>
              <w:top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872</w:t>
            </w:r>
          </w:p>
        </w:tc>
        <w:tc>
          <w:tcPr>
            <w:tcW w:w="851" w:type="dxa"/>
            <w:tcBorders>
              <w:top w:val="single" w:sz="4" w:space="0" w:color="A6A6A6"/>
            </w:tcBorders>
          </w:tcPr>
          <w:p w:rsidR="001B524F" w:rsidRPr="00D03CC5" w:rsidRDefault="001B524F" w:rsidP="00C71C10">
            <w:pPr>
              <w:jc w:val="center"/>
              <w:rPr>
                <w:rFonts w:ascii="Calibri" w:hAnsi="Calibri" w:cs="Calibri"/>
                <w:sz w:val="20"/>
                <w:szCs w:val="20"/>
              </w:rPr>
            </w:pPr>
            <w:r w:rsidRPr="00D03CC5">
              <w:rPr>
                <w:rFonts w:ascii="Calibri" w:hAnsi="Calibri" w:cs="Arial"/>
                <w:sz w:val="20"/>
                <w:szCs w:val="20"/>
              </w:rPr>
              <w:t>0,38</w:t>
            </w:r>
          </w:p>
        </w:tc>
        <w:tc>
          <w:tcPr>
            <w:tcW w:w="850" w:type="dxa"/>
            <w:tcBorders>
              <w:top w:val="single" w:sz="4" w:space="0" w:color="A6A6A6"/>
            </w:tcBorders>
          </w:tcPr>
          <w:p w:rsidR="001B524F" w:rsidRPr="00D03CC5" w:rsidRDefault="001B524F" w:rsidP="00216981">
            <w:pPr>
              <w:rPr>
                <w:rFonts w:ascii="Calibri" w:hAnsi="Calibri" w:cs="Calibri"/>
                <w:sz w:val="20"/>
                <w:szCs w:val="20"/>
              </w:rPr>
            </w:pPr>
            <w:r w:rsidRPr="00D03CC5">
              <w:rPr>
                <w:rFonts w:ascii="Calibri" w:hAnsi="Calibri" w:cs="Calibri"/>
                <w:sz w:val="20"/>
                <w:szCs w:val="20"/>
              </w:rPr>
              <w:t>0,0078</w:t>
            </w:r>
          </w:p>
        </w:tc>
        <w:tc>
          <w:tcPr>
            <w:tcW w:w="709" w:type="dxa"/>
            <w:tcBorders>
              <w:top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298</w:t>
            </w:r>
          </w:p>
        </w:tc>
        <w:tc>
          <w:tcPr>
            <w:tcW w:w="709" w:type="dxa"/>
            <w:tcBorders>
              <w:top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511</w:t>
            </w:r>
          </w:p>
        </w:tc>
        <w:tc>
          <w:tcPr>
            <w:tcW w:w="709" w:type="dxa"/>
            <w:tcBorders>
              <w:top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1150</w:t>
            </w:r>
          </w:p>
        </w:tc>
      </w:tr>
      <w:tr w:rsidR="001B524F" w:rsidRPr="00D03CC5" w:rsidTr="001B524F">
        <w:trPr>
          <w:trHeight w:val="298"/>
        </w:trPr>
        <w:tc>
          <w:tcPr>
            <w:tcW w:w="4360"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rPr>
              <w:t>Wachttijden en snelheid hulpverlening (α =0,774)</w:t>
            </w:r>
          </w:p>
        </w:tc>
        <w:tc>
          <w:tcPr>
            <w:tcW w:w="992" w:type="dxa"/>
          </w:tcPr>
          <w:p w:rsidR="001B524F" w:rsidRPr="00D03CC5" w:rsidRDefault="001B524F" w:rsidP="00216981">
            <w:pPr>
              <w:rPr>
                <w:rFonts w:ascii="Calibri" w:hAnsi="Calibri" w:cs="Arial"/>
                <w:b/>
                <w:sz w:val="20"/>
                <w:szCs w:val="20"/>
              </w:rPr>
            </w:pPr>
            <w:r w:rsidRPr="00D03CC5">
              <w:rPr>
                <w:rFonts w:ascii="Calibri" w:hAnsi="Calibri" w:cs="Arial"/>
                <w:b/>
                <w:sz w:val="20"/>
                <w:szCs w:val="20"/>
              </w:rPr>
              <w:t>183</w:t>
            </w:r>
          </w:p>
        </w:tc>
        <w:tc>
          <w:tcPr>
            <w:tcW w:w="851" w:type="dxa"/>
          </w:tcPr>
          <w:p w:rsidR="001B524F" w:rsidRPr="00D03CC5" w:rsidRDefault="001B524F" w:rsidP="00216981">
            <w:pPr>
              <w:rPr>
                <w:rFonts w:ascii="Calibri" w:hAnsi="Calibri" w:cs="Arial"/>
                <w:b/>
                <w:sz w:val="20"/>
                <w:szCs w:val="20"/>
              </w:rPr>
            </w:pPr>
            <w:r w:rsidRPr="00D03CC5">
              <w:rPr>
                <w:rFonts w:ascii="Calibri" w:hAnsi="Calibri" w:cs="Arial"/>
                <w:b/>
                <w:sz w:val="20"/>
                <w:szCs w:val="20"/>
              </w:rPr>
              <w:t>0,83</w:t>
            </w:r>
          </w:p>
        </w:tc>
        <w:tc>
          <w:tcPr>
            <w:tcW w:w="851" w:type="dxa"/>
            <w:gridSpan w:val="3"/>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0,0264</w:t>
            </w:r>
          </w:p>
        </w:tc>
        <w:tc>
          <w:tcPr>
            <w:tcW w:w="709" w:type="dxa"/>
            <w:gridSpan w:val="2"/>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86</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148</w:t>
            </w:r>
          </w:p>
        </w:tc>
        <w:tc>
          <w:tcPr>
            <w:tcW w:w="708"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332</w:t>
            </w:r>
          </w:p>
        </w:tc>
        <w:tc>
          <w:tcPr>
            <w:tcW w:w="851" w:type="dxa"/>
          </w:tcPr>
          <w:p w:rsidR="001B524F" w:rsidRPr="00D03CC5" w:rsidRDefault="001B524F" w:rsidP="00C71C10">
            <w:pPr>
              <w:jc w:val="center"/>
              <w:rPr>
                <w:rFonts w:ascii="Calibri" w:hAnsi="Calibri" w:cs="Calibri"/>
                <w:b/>
                <w:sz w:val="20"/>
                <w:szCs w:val="20"/>
              </w:rPr>
            </w:pPr>
            <w:r w:rsidRPr="00D03CC5">
              <w:rPr>
                <w:rFonts w:ascii="Calibri" w:hAnsi="Calibri" w:cs="Arial"/>
                <w:b/>
                <w:sz w:val="20"/>
                <w:szCs w:val="20"/>
              </w:rPr>
              <w:t>0,82</w:t>
            </w:r>
          </w:p>
        </w:tc>
        <w:tc>
          <w:tcPr>
            <w:tcW w:w="850" w:type="dxa"/>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0,0244</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93</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160</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360</w:t>
            </w:r>
          </w:p>
        </w:tc>
      </w:tr>
      <w:tr w:rsidR="001B524F" w:rsidRPr="00D03CC5" w:rsidTr="001B524F">
        <w:trPr>
          <w:trHeight w:val="298"/>
        </w:trPr>
        <w:tc>
          <w:tcPr>
            <w:tcW w:w="4360"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lang w:val="en-GB"/>
              </w:rPr>
              <w:t xml:space="preserve">Attitude </w:t>
            </w:r>
            <w:r w:rsidRPr="00D03CC5">
              <w:rPr>
                <w:rFonts w:ascii="Calibri" w:hAnsi="Calibri" w:cs="Calibri"/>
                <w:sz w:val="20"/>
                <w:szCs w:val="20"/>
              </w:rPr>
              <w:t>zorgverleners (α=0,837)</w:t>
            </w:r>
          </w:p>
        </w:tc>
        <w:tc>
          <w:tcPr>
            <w:tcW w:w="992" w:type="dxa"/>
          </w:tcPr>
          <w:p w:rsidR="001B524F" w:rsidRPr="00D03CC5" w:rsidRDefault="001B524F" w:rsidP="00216981">
            <w:pPr>
              <w:rPr>
                <w:rFonts w:ascii="Calibri" w:hAnsi="Calibri" w:cs="Arial"/>
                <w:b/>
                <w:sz w:val="20"/>
                <w:szCs w:val="20"/>
              </w:rPr>
            </w:pPr>
            <w:r w:rsidRPr="00D03CC5">
              <w:rPr>
                <w:rFonts w:ascii="Calibri" w:hAnsi="Calibri" w:cs="Arial"/>
                <w:b/>
                <w:sz w:val="20"/>
                <w:szCs w:val="20"/>
              </w:rPr>
              <w:t>231</w:t>
            </w:r>
          </w:p>
        </w:tc>
        <w:tc>
          <w:tcPr>
            <w:tcW w:w="851" w:type="dxa"/>
          </w:tcPr>
          <w:p w:rsidR="001B524F" w:rsidRPr="00D03CC5" w:rsidRDefault="001B524F" w:rsidP="00216981">
            <w:pPr>
              <w:rPr>
                <w:rFonts w:ascii="Calibri" w:hAnsi="Calibri" w:cs="Arial"/>
                <w:b/>
                <w:sz w:val="20"/>
                <w:szCs w:val="20"/>
              </w:rPr>
            </w:pPr>
            <w:r w:rsidRPr="00D03CC5">
              <w:rPr>
                <w:rFonts w:ascii="Calibri" w:hAnsi="Calibri" w:cs="Arial"/>
                <w:b/>
                <w:sz w:val="20"/>
                <w:szCs w:val="20"/>
              </w:rPr>
              <w:t>0,68</w:t>
            </w:r>
          </w:p>
        </w:tc>
        <w:tc>
          <w:tcPr>
            <w:tcW w:w="851" w:type="dxa"/>
            <w:gridSpan w:val="3"/>
          </w:tcPr>
          <w:p w:rsidR="001B524F" w:rsidRPr="00D03CC5" w:rsidRDefault="001B524F" w:rsidP="00216981">
            <w:pPr>
              <w:rPr>
                <w:rFonts w:ascii="Calibri" w:hAnsi="Calibri" w:cs="Calibri"/>
                <w:b/>
                <w:sz w:val="20"/>
                <w:szCs w:val="20"/>
                <w:highlight w:val="yellow"/>
              </w:rPr>
            </w:pPr>
            <w:r w:rsidRPr="00D03CC5">
              <w:rPr>
                <w:rFonts w:ascii="Calibri" w:hAnsi="Calibri" w:cs="Calibri"/>
                <w:b/>
                <w:sz w:val="20"/>
                <w:szCs w:val="20"/>
              </w:rPr>
              <w:t>0,0090</w:t>
            </w:r>
          </w:p>
        </w:tc>
        <w:tc>
          <w:tcPr>
            <w:tcW w:w="709" w:type="dxa"/>
            <w:gridSpan w:val="2"/>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257</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441</w:t>
            </w:r>
          </w:p>
        </w:tc>
        <w:tc>
          <w:tcPr>
            <w:tcW w:w="708"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992</w:t>
            </w:r>
          </w:p>
        </w:tc>
        <w:tc>
          <w:tcPr>
            <w:tcW w:w="851" w:type="dxa"/>
          </w:tcPr>
          <w:p w:rsidR="001B524F" w:rsidRPr="00D03CC5" w:rsidRDefault="001B524F" w:rsidP="00C71C10">
            <w:pPr>
              <w:jc w:val="center"/>
              <w:rPr>
                <w:rFonts w:ascii="Calibri" w:hAnsi="Calibri" w:cs="Calibri"/>
                <w:sz w:val="20"/>
                <w:szCs w:val="20"/>
              </w:rPr>
            </w:pPr>
            <w:r w:rsidRPr="00D03CC5">
              <w:rPr>
                <w:rFonts w:ascii="Calibri" w:hAnsi="Calibri" w:cs="Calibri"/>
                <w:sz w:val="20"/>
                <w:szCs w:val="20"/>
              </w:rPr>
              <w:t>0,61</w:t>
            </w:r>
          </w:p>
        </w:tc>
        <w:tc>
          <w:tcPr>
            <w:tcW w:w="850" w:type="dxa"/>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0,0067</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345</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592</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1332</w:t>
            </w:r>
          </w:p>
        </w:tc>
      </w:tr>
      <w:tr w:rsidR="001B524F" w:rsidRPr="00D03CC5" w:rsidTr="001B524F">
        <w:trPr>
          <w:trHeight w:val="298"/>
        </w:trPr>
        <w:tc>
          <w:tcPr>
            <w:tcW w:w="4360"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rPr>
              <w:t>Behandeling door zorgverleners (α=0,711)</w:t>
            </w:r>
          </w:p>
        </w:tc>
        <w:tc>
          <w:tcPr>
            <w:tcW w:w="992" w:type="dxa"/>
          </w:tcPr>
          <w:p w:rsidR="001B524F" w:rsidRPr="00D03CC5" w:rsidRDefault="001B524F" w:rsidP="00216981">
            <w:pPr>
              <w:rPr>
                <w:rFonts w:ascii="Calibri" w:hAnsi="Calibri" w:cs="Arial"/>
                <w:b/>
                <w:sz w:val="20"/>
                <w:szCs w:val="20"/>
              </w:rPr>
            </w:pPr>
            <w:r w:rsidRPr="00D03CC5">
              <w:rPr>
                <w:rFonts w:ascii="Calibri" w:hAnsi="Calibri" w:cs="Arial"/>
                <w:b/>
                <w:sz w:val="20"/>
                <w:szCs w:val="20"/>
              </w:rPr>
              <w:t>186</w:t>
            </w:r>
          </w:p>
        </w:tc>
        <w:tc>
          <w:tcPr>
            <w:tcW w:w="851" w:type="dxa"/>
          </w:tcPr>
          <w:p w:rsidR="001B524F" w:rsidRPr="00D03CC5" w:rsidRDefault="001B524F" w:rsidP="00216981">
            <w:pPr>
              <w:rPr>
                <w:rFonts w:ascii="Calibri" w:hAnsi="Calibri" w:cs="Arial"/>
                <w:b/>
                <w:sz w:val="20"/>
                <w:szCs w:val="20"/>
              </w:rPr>
            </w:pPr>
            <w:r w:rsidRPr="00D03CC5">
              <w:rPr>
                <w:rFonts w:ascii="Calibri" w:hAnsi="Calibri" w:cs="Arial"/>
                <w:b/>
                <w:sz w:val="20"/>
                <w:szCs w:val="20"/>
              </w:rPr>
              <w:t>0,68</w:t>
            </w:r>
          </w:p>
        </w:tc>
        <w:tc>
          <w:tcPr>
            <w:tcW w:w="851" w:type="dxa"/>
            <w:gridSpan w:val="3"/>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0,0111</w:t>
            </w:r>
          </w:p>
        </w:tc>
        <w:tc>
          <w:tcPr>
            <w:tcW w:w="709" w:type="dxa"/>
            <w:gridSpan w:val="2"/>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207</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355</w:t>
            </w:r>
          </w:p>
        </w:tc>
        <w:tc>
          <w:tcPr>
            <w:tcW w:w="708"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798</w:t>
            </w:r>
          </w:p>
        </w:tc>
        <w:tc>
          <w:tcPr>
            <w:tcW w:w="851" w:type="dxa"/>
          </w:tcPr>
          <w:p w:rsidR="001B524F" w:rsidRPr="00D03CC5" w:rsidRDefault="001B524F" w:rsidP="00C71C10">
            <w:pPr>
              <w:jc w:val="center"/>
              <w:rPr>
                <w:rFonts w:ascii="Calibri" w:hAnsi="Calibri" w:cs="Calibri"/>
                <w:b/>
                <w:sz w:val="20"/>
                <w:szCs w:val="20"/>
              </w:rPr>
            </w:pPr>
            <w:r w:rsidRPr="00D03CC5">
              <w:rPr>
                <w:rFonts w:ascii="Calibri" w:hAnsi="Calibri" w:cs="Calibri"/>
                <w:b/>
                <w:sz w:val="20"/>
                <w:szCs w:val="20"/>
              </w:rPr>
              <w:t>0,65</w:t>
            </w:r>
          </w:p>
        </w:tc>
        <w:tc>
          <w:tcPr>
            <w:tcW w:w="850" w:type="dxa"/>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0,0097</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238</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408</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917</w:t>
            </w:r>
          </w:p>
        </w:tc>
      </w:tr>
      <w:tr w:rsidR="001B524F" w:rsidRPr="00D03CC5" w:rsidTr="001B524F">
        <w:trPr>
          <w:trHeight w:val="298"/>
        </w:trPr>
        <w:tc>
          <w:tcPr>
            <w:tcW w:w="4360"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rPr>
              <w:t>Informatie tijdens de behandeling (α=0,762)</w:t>
            </w:r>
          </w:p>
        </w:tc>
        <w:tc>
          <w:tcPr>
            <w:tcW w:w="992" w:type="dxa"/>
          </w:tcPr>
          <w:p w:rsidR="001B524F" w:rsidRPr="00D03CC5" w:rsidRDefault="001B524F" w:rsidP="00216981">
            <w:pPr>
              <w:rPr>
                <w:rFonts w:ascii="Calibri" w:hAnsi="Calibri" w:cs="Arial"/>
                <w:sz w:val="20"/>
                <w:szCs w:val="20"/>
              </w:rPr>
            </w:pPr>
            <w:r w:rsidRPr="00D03CC5">
              <w:rPr>
                <w:rFonts w:ascii="Calibri" w:hAnsi="Calibri" w:cs="Arial"/>
                <w:sz w:val="20"/>
                <w:szCs w:val="20"/>
              </w:rPr>
              <w:t>227</w:t>
            </w:r>
          </w:p>
        </w:tc>
        <w:tc>
          <w:tcPr>
            <w:tcW w:w="851" w:type="dxa"/>
          </w:tcPr>
          <w:p w:rsidR="001B524F" w:rsidRPr="00D03CC5" w:rsidRDefault="001B524F" w:rsidP="00216981">
            <w:pPr>
              <w:rPr>
                <w:rFonts w:ascii="Calibri" w:hAnsi="Calibri" w:cs="Arial"/>
                <w:sz w:val="20"/>
                <w:szCs w:val="20"/>
              </w:rPr>
            </w:pPr>
            <w:r w:rsidRPr="00D03CC5">
              <w:rPr>
                <w:rFonts w:ascii="Calibri" w:hAnsi="Calibri" w:cs="Arial"/>
                <w:sz w:val="20"/>
                <w:szCs w:val="20"/>
              </w:rPr>
              <w:t>0,58</w:t>
            </w:r>
          </w:p>
        </w:tc>
        <w:tc>
          <w:tcPr>
            <w:tcW w:w="851" w:type="dxa"/>
            <w:gridSpan w:val="3"/>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0,0060</w:t>
            </w:r>
          </w:p>
        </w:tc>
        <w:tc>
          <w:tcPr>
            <w:tcW w:w="709" w:type="dxa"/>
            <w:gridSpan w:val="2"/>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383</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657</w:t>
            </w:r>
          </w:p>
        </w:tc>
        <w:tc>
          <w:tcPr>
            <w:tcW w:w="708"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1479</w:t>
            </w:r>
          </w:p>
        </w:tc>
        <w:tc>
          <w:tcPr>
            <w:tcW w:w="851" w:type="dxa"/>
          </w:tcPr>
          <w:p w:rsidR="001B524F" w:rsidRPr="00D03CC5" w:rsidRDefault="001B524F" w:rsidP="00C71C10">
            <w:pPr>
              <w:jc w:val="center"/>
              <w:rPr>
                <w:rFonts w:ascii="Calibri" w:hAnsi="Calibri" w:cs="Calibri"/>
                <w:sz w:val="20"/>
                <w:szCs w:val="20"/>
              </w:rPr>
            </w:pPr>
            <w:r w:rsidRPr="00D03CC5">
              <w:rPr>
                <w:rFonts w:ascii="Calibri" w:hAnsi="Calibri" w:cs="Calibri"/>
                <w:sz w:val="20"/>
                <w:szCs w:val="20"/>
              </w:rPr>
              <w:t>0,50</w:t>
            </w:r>
          </w:p>
        </w:tc>
        <w:tc>
          <w:tcPr>
            <w:tcW w:w="850" w:type="dxa"/>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0,0044</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526</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901</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2028</w:t>
            </w:r>
          </w:p>
        </w:tc>
      </w:tr>
      <w:tr w:rsidR="001B524F" w:rsidRPr="00D03CC5" w:rsidTr="001B524F">
        <w:trPr>
          <w:trHeight w:val="298"/>
        </w:trPr>
        <w:tc>
          <w:tcPr>
            <w:tcW w:w="4360"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rPr>
              <w:t>Omgeving en faciliteiten (α=0,723)</w:t>
            </w:r>
          </w:p>
        </w:tc>
        <w:tc>
          <w:tcPr>
            <w:tcW w:w="992" w:type="dxa"/>
          </w:tcPr>
          <w:p w:rsidR="001B524F" w:rsidRPr="00D03CC5" w:rsidRDefault="001B524F" w:rsidP="00216981">
            <w:pPr>
              <w:rPr>
                <w:rFonts w:ascii="Calibri" w:hAnsi="Calibri" w:cs="Arial"/>
                <w:b/>
                <w:sz w:val="20"/>
                <w:szCs w:val="20"/>
              </w:rPr>
            </w:pPr>
            <w:r w:rsidRPr="00D03CC5">
              <w:rPr>
                <w:rFonts w:ascii="Calibri" w:hAnsi="Calibri" w:cs="Arial"/>
                <w:b/>
                <w:sz w:val="20"/>
                <w:szCs w:val="20"/>
              </w:rPr>
              <w:t>228</w:t>
            </w:r>
          </w:p>
        </w:tc>
        <w:tc>
          <w:tcPr>
            <w:tcW w:w="851" w:type="dxa"/>
          </w:tcPr>
          <w:p w:rsidR="001B524F" w:rsidRPr="00D03CC5" w:rsidRDefault="001B524F" w:rsidP="00216981">
            <w:pPr>
              <w:rPr>
                <w:rFonts w:ascii="Calibri" w:hAnsi="Calibri" w:cs="Arial"/>
                <w:b/>
                <w:sz w:val="20"/>
                <w:szCs w:val="20"/>
              </w:rPr>
            </w:pPr>
            <w:r w:rsidRPr="00D03CC5">
              <w:rPr>
                <w:rFonts w:ascii="Calibri" w:hAnsi="Calibri" w:cs="Arial"/>
                <w:b/>
                <w:sz w:val="20"/>
                <w:szCs w:val="20"/>
              </w:rPr>
              <w:t>0,90</w:t>
            </w:r>
          </w:p>
        </w:tc>
        <w:tc>
          <w:tcPr>
            <w:tcW w:w="851" w:type="dxa"/>
            <w:gridSpan w:val="3"/>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0,0362</w:t>
            </w:r>
          </w:p>
        </w:tc>
        <w:tc>
          <w:tcPr>
            <w:tcW w:w="709" w:type="dxa"/>
            <w:gridSpan w:val="2"/>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62</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107</w:t>
            </w:r>
          </w:p>
        </w:tc>
        <w:tc>
          <w:tcPr>
            <w:tcW w:w="708"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240</w:t>
            </w:r>
          </w:p>
        </w:tc>
        <w:tc>
          <w:tcPr>
            <w:tcW w:w="851" w:type="dxa"/>
          </w:tcPr>
          <w:p w:rsidR="001B524F" w:rsidRPr="00D03CC5" w:rsidRDefault="001B524F" w:rsidP="00C71C10">
            <w:pPr>
              <w:jc w:val="center"/>
              <w:rPr>
                <w:rFonts w:ascii="Calibri" w:hAnsi="Calibri" w:cs="Calibri"/>
                <w:b/>
                <w:sz w:val="20"/>
                <w:szCs w:val="20"/>
              </w:rPr>
            </w:pPr>
            <w:r w:rsidRPr="00D03CC5">
              <w:rPr>
                <w:rFonts w:ascii="Calibri" w:hAnsi="Calibri" w:cs="Calibri"/>
                <w:b/>
                <w:sz w:val="20"/>
                <w:szCs w:val="20"/>
              </w:rPr>
              <w:t>0,89</w:t>
            </w:r>
          </w:p>
        </w:tc>
        <w:tc>
          <w:tcPr>
            <w:tcW w:w="850" w:type="dxa"/>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0,0344</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66</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112</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253</w:t>
            </w:r>
          </w:p>
        </w:tc>
      </w:tr>
      <w:tr w:rsidR="001B524F" w:rsidRPr="00D03CC5" w:rsidTr="001B524F">
        <w:trPr>
          <w:trHeight w:val="298"/>
        </w:trPr>
        <w:tc>
          <w:tcPr>
            <w:tcW w:w="4360"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rPr>
              <w:t>Informatie bij ontslag (α=0,788)</w:t>
            </w:r>
          </w:p>
        </w:tc>
        <w:tc>
          <w:tcPr>
            <w:tcW w:w="992" w:type="dxa"/>
          </w:tcPr>
          <w:p w:rsidR="001B524F" w:rsidRPr="00D03CC5" w:rsidRDefault="001B524F" w:rsidP="00216981">
            <w:pPr>
              <w:rPr>
                <w:rFonts w:ascii="Calibri" w:hAnsi="Calibri" w:cs="Arial"/>
                <w:sz w:val="20"/>
                <w:szCs w:val="20"/>
              </w:rPr>
            </w:pPr>
            <w:r w:rsidRPr="00D03CC5">
              <w:rPr>
                <w:rFonts w:ascii="Calibri" w:hAnsi="Calibri" w:cs="Arial"/>
                <w:sz w:val="20"/>
                <w:szCs w:val="20"/>
              </w:rPr>
              <w:t>63</w:t>
            </w:r>
          </w:p>
        </w:tc>
        <w:tc>
          <w:tcPr>
            <w:tcW w:w="851" w:type="dxa"/>
          </w:tcPr>
          <w:p w:rsidR="001B524F" w:rsidRPr="00D03CC5" w:rsidRDefault="001B524F" w:rsidP="00216981">
            <w:pPr>
              <w:rPr>
                <w:rFonts w:ascii="Calibri" w:hAnsi="Calibri" w:cs="Arial"/>
                <w:sz w:val="20"/>
                <w:szCs w:val="20"/>
              </w:rPr>
            </w:pPr>
            <w:r w:rsidRPr="00D03CC5">
              <w:rPr>
                <w:rFonts w:ascii="Calibri" w:hAnsi="Calibri" w:cs="Arial"/>
                <w:sz w:val="20"/>
                <w:szCs w:val="20"/>
              </w:rPr>
              <w:t>0,24</w:t>
            </w:r>
          </w:p>
        </w:tc>
        <w:tc>
          <w:tcPr>
            <w:tcW w:w="851"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rPr>
              <w:t>0,0051</w:t>
            </w:r>
          </w:p>
        </w:tc>
        <w:tc>
          <w:tcPr>
            <w:tcW w:w="709" w:type="dxa"/>
            <w:gridSpan w:val="2"/>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454</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778</w:t>
            </w:r>
          </w:p>
        </w:tc>
        <w:tc>
          <w:tcPr>
            <w:tcW w:w="708"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1751</w:t>
            </w:r>
          </w:p>
        </w:tc>
        <w:tc>
          <w:tcPr>
            <w:tcW w:w="851" w:type="dxa"/>
          </w:tcPr>
          <w:p w:rsidR="001B524F" w:rsidRPr="00D03CC5" w:rsidRDefault="001B524F" w:rsidP="00C71C10">
            <w:pPr>
              <w:jc w:val="center"/>
              <w:rPr>
                <w:rFonts w:ascii="Calibri" w:hAnsi="Calibri" w:cs="Calibri"/>
                <w:sz w:val="20"/>
                <w:szCs w:val="20"/>
              </w:rPr>
            </w:pPr>
            <w:r w:rsidRPr="00D03CC5">
              <w:rPr>
                <w:rFonts w:ascii="Calibri" w:hAnsi="Calibri" w:cs="Calibri"/>
                <w:sz w:val="20"/>
                <w:szCs w:val="20"/>
              </w:rPr>
              <w:t>0,21</w:t>
            </w:r>
          </w:p>
        </w:tc>
        <w:tc>
          <w:tcPr>
            <w:tcW w:w="850" w:type="dxa"/>
          </w:tcPr>
          <w:p w:rsidR="001B524F" w:rsidRPr="00D03CC5" w:rsidRDefault="001B524F" w:rsidP="00216981">
            <w:pPr>
              <w:rPr>
                <w:rFonts w:ascii="Calibri" w:hAnsi="Calibri" w:cs="Calibri"/>
                <w:sz w:val="20"/>
                <w:szCs w:val="20"/>
              </w:rPr>
            </w:pPr>
            <w:r w:rsidRPr="00D03CC5">
              <w:rPr>
                <w:rFonts w:ascii="Calibri" w:hAnsi="Calibri" w:cs="Calibri"/>
                <w:sz w:val="20"/>
                <w:szCs w:val="20"/>
              </w:rPr>
              <w:t>0,0041</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570</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976</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2197</w:t>
            </w:r>
          </w:p>
        </w:tc>
      </w:tr>
      <w:tr w:rsidR="001B524F" w:rsidRPr="00D03CC5" w:rsidTr="001B524F">
        <w:trPr>
          <w:trHeight w:val="298"/>
        </w:trPr>
        <w:tc>
          <w:tcPr>
            <w:tcW w:w="4360"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rPr>
              <w:t>Informatie bij ontslag (α=0,776)</w:t>
            </w:r>
          </w:p>
        </w:tc>
        <w:tc>
          <w:tcPr>
            <w:tcW w:w="992" w:type="dxa"/>
          </w:tcPr>
          <w:p w:rsidR="001B524F" w:rsidRPr="00D03CC5" w:rsidRDefault="001B524F" w:rsidP="00216981">
            <w:pPr>
              <w:rPr>
                <w:rFonts w:ascii="Calibri" w:hAnsi="Calibri" w:cs="Arial"/>
                <w:sz w:val="20"/>
                <w:szCs w:val="20"/>
              </w:rPr>
            </w:pPr>
            <w:r w:rsidRPr="00D03CC5">
              <w:rPr>
                <w:rFonts w:ascii="Calibri" w:hAnsi="Calibri" w:cs="Arial"/>
                <w:sz w:val="20"/>
                <w:szCs w:val="20"/>
              </w:rPr>
              <w:t>93</w:t>
            </w:r>
          </w:p>
        </w:tc>
        <w:tc>
          <w:tcPr>
            <w:tcW w:w="851" w:type="dxa"/>
          </w:tcPr>
          <w:p w:rsidR="001B524F" w:rsidRPr="00D03CC5" w:rsidRDefault="001B524F" w:rsidP="00216981">
            <w:pPr>
              <w:rPr>
                <w:rFonts w:ascii="Calibri" w:hAnsi="Calibri" w:cs="Arial"/>
                <w:sz w:val="20"/>
                <w:szCs w:val="20"/>
              </w:rPr>
            </w:pPr>
            <w:r w:rsidRPr="00D03CC5">
              <w:rPr>
                <w:rFonts w:ascii="Calibri" w:hAnsi="Calibri" w:cs="Arial"/>
                <w:sz w:val="20"/>
                <w:szCs w:val="20"/>
              </w:rPr>
              <w:t>0,30</w:t>
            </w:r>
          </w:p>
        </w:tc>
        <w:tc>
          <w:tcPr>
            <w:tcW w:w="851" w:type="dxa"/>
            <w:gridSpan w:val="3"/>
          </w:tcPr>
          <w:p w:rsidR="001B524F" w:rsidRPr="00D03CC5" w:rsidRDefault="001B524F" w:rsidP="00216981">
            <w:pPr>
              <w:rPr>
                <w:rFonts w:ascii="Calibri" w:hAnsi="Calibri" w:cs="Calibri"/>
                <w:sz w:val="20"/>
                <w:szCs w:val="20"/>
              </w:rPr>
            </w:pPr>
            <w:r w:rsidRPr="00D03CC5">
              <w:rPr>
                <w:rFonts w:ascii="Calibri" w:hAnsi="Calibri" w:cs="Calibri"/>
                <w:sz w:val="20"/>
                <w:szCs w:val="20"/>
              </w:rPr>
              <w:t>0,0046</w:t>
            </w:r>
          </w:p>
        </w:tc>
        <w:tc>
          <w:tcPr>
            <w:tcW w:w="709" w:type="dxa"/>
            <w:gridSpan w:val="2"/>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509</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873</w:t>
            </w:r>
          </w:p>
        </w:tc>
        <w:tc>
          <w:tcPr>
            <w:tcW w:w="708"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1964</w:t>
            </w:r>
          </w:p>
        </w:tc>
        <w:tc>
          <w:tcPr>
            <w:tcW w:w="851" w:type="dxa"/>
          </w:tcPr>
          <w:p w:rsidR="001B524F" w:rsidRPr="00D03CC5" w:rsidRDefault="001B524F" w:rsidP="00C71C10">
            <w:pPr>
              <w:jc w:val="center"/>
              <w:rPr>
                <w:rFonts w:ascii="Calibri" w:hAnsi="Calibri" w:cs="Calibri"/>
                <w:sz w:val="20"/>
                <w:szCs w:val="20"/>
              </w:rPr>
            </w:pPr>
            <w:r w:rsidRPr="00D03CC5">
              <w:rPr>
                <w:rFonts w:ascii="Calibri" w:hAnsi="Calibri" w:cs="Calibri"/>
                <w:sz w:val="20"/>
                <w:szCs w:val="20"/>
              </w:rPr>
              <w:t>0,27</w:t>
            </w:r>
          </w:p>
        </w:tc>
        <w:tc>
          <w:tcPr>
            <w:tcW w:w="850" w:type="dxa"/>
          </w:tcPr>
          <w:p w:rsidR="001B524F" w:rsidRPr="00D03CC5" w:rsidRDefault="001B524F" w:rsidP="00216981">
            <w:pPr>
              <w:rPr>
                <w:rFonts w:ascii="Calibri" w:hAnsi="Calibri" w:cs="Calibri"/>
                <w:sz w:val="20"/>
                <w:szCs w:val="20"/>
              </w:rPr>
            </w:pPr>
            <w:r w:rsidRPr="00D03CC5">
              <w:rPr>
                <w:rFonts w:ascii="Calibri" w:hAnsi="Calibri" w:cs="Calibri"/>
                <w:sz w:val="20"/>
                <w:szCs w:val="20"/>
              </w:rPr>
              <w:t>0,0039</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602</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1032</w:t>
            </w:r>
          </w:p>
        </w:tc>
        <w:tc>
          <w:tcPr>
            <w:tcW w:w="709" w:type="dxa"/>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2321</w:t>
            </w:r>
          </w:p>
        </w:tc>
      </w:tr>
      <w:tr w:rsidR="001B524F" w:rsidRPr="00D03CC5" w:rsidTr="00D03CC5">
        <w:trPr>
          <w:trHeight w:val="298"/>
        </w:trPr>
        <w:tc>
          <w:tcPr>
            <w:tcW w:w="4360" w:type="dxa"/>
            <w:gridSpan w:val="3"/>
            <w:tcBorders>
              <w:bottom w:val="single" w:sz="4" w:space="0" w:color="A6A6A6"/>
            </w:tcBorders>
          </w:tcPr>
          <w:p w:rsidR="001B524F" w:rsidRPr="00D03CC5" w:rsidRDefault="001B524F" w:rsidP="00216981">
            <w:pPr>
              <w:rPr>
                <w:rFonts w:ascii="Calibri" w:hAnsi="Calibri" w:cs="Calibri"/>
                <w:sz w:val="20"/>
                <w:szCs w:val="20"/>
              </w:rPr>
            </w:pPr>
            <w:r w:rsidRPr="00D03CC5">
              <w:rPr>
                <w:rFonts w:ascii="Calibri" w:hAnsi="Calibri" w:cs="Calibri"/>
                <w:sz w:val="20"/>
                <w:szCs w:val="20"/>
              </w:rPr>
              <w:t>Algemeen waarderingscijfer</w:t>
            </w:r>
          </w:p>
        </w:tc>
        <w:tc>
          <w:tcPr>
            <w:tcW w:w="992" w:type="dxa"/>
            <w:tcBorders>
              <w:bottom w:val="single" w:sz="4" w:space="0" w:color="A6A6A6"/>
            </w:tcBorders>
          </w:tcPr>
          <w:p w:rsidR="001B524F" w:rsidRPr="00D03CC5" w:rsidRDefault="001B524F" w:rsidP="00216981">
            <w:pPr>
              <w:rPr>
                <w:rFonts w:ascii="Calibri" w:hAnsi="Calibri" w:cs="Arial"/>
                <w:b/>
                <w:sz w:val="20"/>
                <w:szCs w:val="20"/>
              </w:rPr>
            </w:pPr>
            <w:r w:rsidRPr="00D03CC5">
              <w:rPr>
                <w:rFonts w:ascii="Calibri" w:hAnsi="Calibri" w:cs="Arial"/>
                <w:b/>
                <w:sz w:val="20"/>
                <w:szCs w:val="20"/>
              </w:rPr>
              <w:t>230</w:t>
            </w:r>
          </w:p>
        </w:tc>
        <w:tc>
          <w:tcPr>
            <w:tcW w:w="851" w:type="dxa"/>
            <w:tcBorders>
              <w:bottom w:val="single" w:sz="4" w:space="0" w:color="A6A6A6"/>
            </w:tcBorders>
          </w:tcPr>
          <w:p w:rsidR="001B524F" w:rsidRPr="00D03CC5" w:rsidRDefault="001B524F" w:rsidP="00216981">
            <w:pPr>
              <w:rPr>
                <w:rFonts w:ascii="Calibri" w:hAnsi="Calibri" w:cs="Arial"/>
                <w:b/>
                <w:sz w:val="20"/>
                <w:szCs w:val="20"/>
              </w:rPr>
            </w:pPr>
            <w:r w:rsidRPr="00D03CC5">
              <w:rPr>
                <w:rFonts w:ascii="Calibri" w:hAnsi="Calibri" w:cs="Arial"/>
                <w:b/>
                <w:sz w:val="20"/>
                <w:szCs w:val="20"/>
              </w:rPr>
              <w:t>0,82</w:t>
            </w:r>
          </w:p>
        </w:tc>
        <w:tc>
          <w:tcPr>
            <w:tcW w:w="851" w:type="dxa"/>
            <w:gridSpan w:val="3"/>
            <w:tcBorders>
              <w:bottom w:val="single" w:sz="4" w:space="0" w:color="A6A6A6"/>
            </w:tcBorders>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0,0189</w:t>
            </w:r>
          </w:p>
        </w:tc>
        <w:tc>
          <w:tcPr>
            <w:tcW w:w="709" w:type="dxa"/>
            <w:gridSpan w:val="2"/>
            <w:tcBorders>
              <w:bottom w:val="single" w:sz="4" w:space="0" w:color="A6A6A6"/>
            </w:tcBorders>
          </w:tcPr>
          <w:p w:rsidR="001B524F" w:rsidRPr="00D03CC5" w:rsidRDefault="001B524F" w:rsidP="00C71C10">
            <w:pPr>
              <w:jc w:val="right"/>
              <w:rPr>
                <w:rFonts w:ascii="Calibri" w:hAnsi="Calibri" w:cs="Calibri"/>
                <w:sz w:val="20"/>
                <w:szCs w:val="20"/>
              </w:rPr>
            </w:pPr>
            <w:r w:rsidRPr="00D03CC5">
              <w:rPr>
                <w:rFonts w:ascii="Calibri" w:hAnsi="Calibri" w:cs="Calibri"/>
                <w:sz w:val="20"/>
                <w:szCs w:val="20"/>
              </w:rPr>
              <w:t>121</w:t>
            </w:r>
          </w:p>
        </w:tc>
        <w:tc>
          <w:tcPr>
            <w:tcW w:w="709" w:type="dxa"/>
            <w:tcBorders>
              <w:bottom w:val="single" w:sz="4" w:space="0" w:color="A6A6A6"/>
            </w:tcBorders>
          </w:tcPr>
          <w:p w:rsidR="001B524F" w:rsidRPr="00D03CC5" w:rsidRDefault="001B524F" w:rsidP="00C71C10">
            <w:pPr>
              <w:jc w:val="right"/>
              <w:rPr>
                <w:rFonts w:ascii="Calibri" w:hAnsi="Calibri" w:cs="Calibri"/>
                <w:sz w:val="20"/>
                <w:szCs w:val="20"/>
              </w:rPr>
            </w:pPr>
            <w:r w:rsidRPr="00D03CC5">
              <w:rPr>
                <w:rFonts w:ascii="Calibri" w:hAnsi="Calibri" w:cs="Calibri"/>
                <w:sz w:val="20"/>
                <w:szCs w:val="20"/>
              </w:rPr>
              <w:t>207</w:t>
            </w:r>
          </w:p>
        </w:tc>
        <w:tc>
          <w:tcPr>
            <w:tcW w:w="708" w:type="dxa"/>
            <w:tcBorders>
              <w:bottom w:val="single" w:sz="4" w:space="0" w:color="A6A6A6"/>
            </w:tcBorders>
          </w:tcPr>
          <w:p w:rsidR="001B524F" w:rsidRPr="00D03CC5" w:rsidRDefault="001B524F" w:rsidP="00C71C10">
            <w:pPr>
              <w:jc w:val="right"/>
              <w:rPr>
                <w:rFonts w:ascii="Calibri" w:hAnsi="Calibri" w:cs="Calibri"/>
                <w:sz w:val="20"/>
                <w:szCs w:val="20"/>
              </w:rPr>
            </w:pPr>
            <w:r w:rsidRPr="00D03CC5">
              <w:rPr>
                <w:rFonts w:ascii="Calibri" w:hAnsi="Calibri" w:cs="Calibri"/>
                <w:sz w:val="20"/>
                <w:szCs w:val="20"/>
              </w:rPr>
              <w:t>466</w:t>
            </w:r>
          </w:p>
        </w:tc>
        <w:tc>
          <w:tcPr>
            <w:tcW w:w="851" w:type="dxa"/>
            <w:tcBorders>
              <w:bottom w:val="single" w:sz="4" w:space="0" w:color="A6A6A6"/>
            </w:tcBorders>
          </w:tcPr>
          <w:p w:rsidR="001B524F" w:rsidRPr="00D03CC5" w:rsidRDefault="001B524F" w:rsidP="00C71C10">
            <w:pPr>
              <w:jc w:val="center"/>
              <w:rPr>
                <w:rFonts w:ascii="Calibri" w:hAnsi="Calibri" w:cs="Calibri"/>
                <w:b/>
                <w:sz w:val="20"/>
                <w:szCs w:val="20"/>
              </w:rPr>
            </w:pPr>
            <w:r w:rsidRPr="00D03CC5">
              <w:rPr>
                <w:rFonts w:ascii="Calibri" w:hAnsi="Calibri" w:cs="Calibri"/>
                <w:b/>
                <w:sz w:val="20"/>
                <w:szCs w:val="20"/>
              </w:rPr>
              <w:t>0,81</w:t>
            </w:r>
          </w:p>
        </w:tc>
        <w:tc>
          <w:tcPr>
            <w:tcW w:w="850" w:type="dxa"/>
            <w:tcBorders>
              <w:bottom w:val="single" w:sz="4" w:space="0" w:color="A6A6A6"/>
            </w:tcBorders>
          </w:tcPr>
          <w:p w:rsidR="001B524F" w:rsidRPr="00D03CC5" w:rsidRDefault="001B524F" w:rsidP="00216981">
            <w:pPr>
              <w:rPr>
                <w:rFonts w:ascii="Calibri" w:hAnsi="Calibri" w:cs="Calibri"/>
                <w:b/>
                <w:sz w:val="20"/>
                <w:szCs w:val="20"/>
              </w:rPr>
            </w:pPr>
            <w:r w:rsidRPr="00D03CC5">
              <w:rPr>
                <w:rFonts w:ascii="Calibri" w:hAnsi="Calibri" w:cs="Calibri"/>
                <w:b/>
                <w:sz w:val="20"/>
                <w:szCs w:val="20"/>
              </w:rPr>
              <w:t>0,0182</w:t>
            </w:r>
          </w:p>
        </w:tc>
        <w:tc>
          <w:tcPr>
            <w:tcW w:w="709" w:type="dxa"/>
            <w:tcBorders>
              <w:bottom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126</w:t>
            </w:r>
          </w:p>
        </w:tc>
        <w:tc>
          <w:tcPr>
            <w:tcW w:w="709" w:type="dxa"/>
            <w:tcBorders>
              <w:bottom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216</w:t>
            </w:r>
          </w:p>
        </w:tc>
        <w:tc>
          <w:tcPr>
            <w:tcW w:w="709" w:type="dxa"/>
            <w:tcBorders>
              <w:bottom w:val="single" w:sz="4" w:space="0" w:color="A6A6A6"/>
            </w:tcBorders>
          </w:tcPr>
          <w:p w:rsidR="001B524F" w:rsidRPr="00D03CC5" w:rsidRDefault="001B524F" w:rsidP="00C71C10">
            <w:pPr>
              <w:jc w:val="right"/>
              <w:rPr>
                <w:rFonts w:ascii="Calibri" w:hAnsi="Calibri" w:cs="Arial"/>
                <w:sz w:val="20"/>
                <w:szCs w:val="20"/>
              </w:rPr>
            </w:pPr>
            <w:r w:rsidRPr="00D03CC5">
              <w:rPr>
                <w:rFonts w:ascii="Calibri" w:hAnsi="Calibri" w:cs="Arial"/>
                <w:sz w:val="20"/>
                <w:szCs w:val="20"/>
              </w:rPr>
              <w:t>486</w:t>
            </w:r>
          </w:p>
        </w:tc>
      </w:tr>
      <w:tr w:rsidR="001B524F" w:rsidRPr="00D03CC5" w:rsidTr="00D03CC5">
        <w:trPr>
          <w:trHeight w:val="298"/>
        </w:trPr>
        <w:tc>
          <w:tcPr>
            <w:tcW w:w="582" w:type="dxa"/>
            <w:tcBorders>
              <w:top w:val="single" w:sz="4" w:space="0" w:color="A6A6A6"/>
            </w:tcBorders>
          </w:tcPr>
          <w:p w:rsidR="001B524F" w:rsidRPr="00D03CC5" w:rsidRDefault="001B524F" w:rsidP="00216981">
            <w:pPr>
              <w:rPr>
                <w:rFonts w:ascii="Calibri" w:hAnsi="Calibri" w:cs="Calibri"/>
                <w:sz w:val="20"/>
                <w:szCs w:val="20"/>
                <w:vertAlign w:val="superscript"/>
              </w:rPr>
            </w:pPr>
            <w:r w:rsidRPr="00D03CC5">
              <w:rPr>
                <w:rFonts w:ascii="Calibri" w:hAnsi="Calibri" w:cs="Calibri"/>
                <w:sz w:val="20"/>
                <w:szCs w:val="20"/>
                <w:vertAlign w:val="superscript"/>
              </w:rPr>
              <w:t>a</w:t>
            </w:r>
          </w:p>
        </w:tc>
        <w:tc>
          <w:tcPr>
            <w:tcW w:w="6179" w:type="dxa"/>
            <w:gridSpan w:val="6"/>
            <w:tcBorders>
              <w:top w:val="single" w:sz="4" w:space="0" w:color="A6A6A6"/>
            </w:tcBorders>
          </w:tcPr>
          <w:p w:rsidR="001B524F" w:rsidRPr="00D03CC5" w:rsidRDefault="001B524F" w:rsidP="00216981">
            <w:pPr>
              <w:rPr>
                <w:rFonts w:ascii="Calibri" w:hAnsi="Calibri" w:cs="Calibri"/>
                <w:sz w:val="20"/>
                <w:szCs w:val="20"/>
              </w:rPr>
            </w:pPr>
            <w:r w:rsidRPr="00D03CC5">
              <w:rPr>
                <w:rFonts w:ascii="Calibri" w:hAnsi="Calibri" w:cs="Calibri"/>
                <w:sz w:val="20"/>
                <w:szCs w:val="20"/>
              </w:rPr>
              <w:t>Adjusted voor zelf-gerapporteerde gezondheid, leeftijd en geslacht</w:t>
            </w:r>
          </w:p>
        </w:tc>
        <w:tc>
          <w:tcPr>
            <w:tcW w:w="1711" w:type="dxa"/>
            <w:gridSpan w:val="4"/>
            <w:tcBorders>
              <w:top w:val="single" w:sz="4" w:space="0" w:color="A6A6A6"/>
            </w:tcBorders>
          </w:tcPr>
          <w:p w:rsidR="001B524F" w:rsidRPr="00D03CC5" w:rsidRDefault="001B524F" w:rsidP="00216981">
            <w:pPr>
              <w:rPr>
                <w:rFonts w:ascii="Calibri" w:hAnsi="Calibri" w:cs="Calibri"/>
                <w:sz w:val="20"/>
                <w:szCs w:val="20"/>
              </w:rPr>
            </w:pPr>
          </w:p>
        </w:tc>
        <w:tc>
          <w:tcPr>
            <w:tcW w:w="1559" w:type="dxa"/>
            <w:gridSpan w:val="2"/>
            <w:tcBorders>
              <w:top w:val="single" w:sz="4" w:space="0" w:color="A6A6A6"/>
            </w:tcBorders>
          </w:tcPr>
          <w:p w:rsidR="001B524F" w:rsidRPr="00D03CC5" w:rsidRDefault="001B524F" w:rsidP="00216981">
            <w:pPr>
              <w:rPr>
                <w:rFonts w:ascii="Calibri" w:hAnsi="Calibri" w:cs="Calibri"/>
                <w:sz w:val="20"/>
                <w:szCs w:val="20"/>
              </w:rPr>
            </w:pPr>
          </w:p>
        </w:tc>
        <w:tc>
          <w:tcPr>
            <w:tcW w:w="2977" w:type="dxa"/>
            <w:gridSpan w:val="4"/>
            <w:tcBorders>
              <w:top w:val="single" w:sz="4" w:space="0" w:color="A6A6A6"/>
            </w:tcBorders>
          </w:tcPr>
          <w:p w:rsidR="001B524F" w:rsidRPr="00D03CC5" w:rsidRDefault="001B524F" w:rsidP="00216981">
            <w:pPr>
              <w:rPr>
                <w:rFonts w:ascii="Calibri" w:hAnsi="Calibri" w:cs="Calibri"/>
                <w:sz w:val="20"/>
                <w:szCs w:val="20"/>
              </w:rPr>
            </w:pPr>
          </w:p>
        </w:tc>
      </w:tr>
      <w:tr w:rsidR="001B524F" w:rsidRPr="00D03CC5" w:rsidTr="001B524F">
        <w:trPr>
          <w:trHeight w:val="298"/>
        </w:trPr>
        <w:tc>
          <w:tcPr>
            <w:tcW w:w="582" w:type="dxa"/>
          </w:tcPr>
          <w:p w:rsidR="001B524F" w:rsidRPr="00D03CC5" w:rsidRDefault="001B524F" w:rsidP="00216981">
            <w:pPr>
              <w:rPr>
                <w:rFonts w:ascii="Calibri" w:hAnsi="Calibri" w:cs="Calibri"/>
                <w:sz w:val="20"/>
                <w:szCs w:val="20"/>
              </w:rPr>
            </w:pPr>
            <w:r w:rsidRPr="00D03CC5">
              <w:rPr>
                <w:rFonts w:ascii="Calibri" w:hAnsi="Calibri" w:cs="Calibri"/>
                <w:sz w:val="20"/>
                <w:szCs w:val="20"/>
              </w:rPr>
              <w:t>ICC</w:t>
            </w:r>
          </w:p>
        </w:tc>
        <w:tc>
          <w:tcPr>
            <w:tcW w:w="7890" w:type="dxa"/>
            <w:gridSpan w:val="10"/>
          </w:tcPr>
          <w:p w:rsidR="001B524F" w:rsidRPr="00D03CC5" w:rsidRDefault="001B524F" w:rsidP="00216981">
            <w:pPr>
              <w:rPr>
                <w:rFonts w:ascii="Calibri" w:hAnsi="Calibri" w:cs="Calibri"/>
                <w:sz w:val="20"/>
                <w:szCs w:val="20"/>
              </w:rPr>
            </w:pPr>
            <w:r w:rsidRPr="00D03CC5">
              <w:rPr>
                <w:rFonts w:ascii="Calibri" w:hAnsi="Calibri" w:cs="Calibri"/>
                <w:sz w:val="20"/>
                <w:szCs w:val="20"/>
              </w:rPr>
              <w:t>Intra klasse correlatie coëfficiënt; vet gedrukte ICCs zijn significant (p&lt;0.05)</w:t>
            </w:r>
          </w:p>
        </w:tc>
        <w:tc>
          <w:tcPr>
            <w:tcW w:w="1559" w:type="dxa"/>
            <w:gridSpan w:val="2"/>
          </w:tcPr>
          <w:p w:rsidR="001B524F" w:rsidRPr="00D03CC5" w:rsidRDefault="001B524F" w:rsidP="00216981">
            <w:pPr>
              <w:rPr>
                <w:rFonts w:ascii="Calibri" w:hAnsi="Calibri" w:cs="Calibri"/>
                <w:sz w:val="20"/>
                <w:szCs w:val="20"/>
              </w:rPr>
            </w:pPr>
          </w:p>
        </w:tc>
        <w:tc>
          <w:tcPr>
            <w:tcW w:w="2977" w:type="dxa"/>
            <w:gridSpan w:val="4"/>
          </w:tcPr>
          <w:p w:rsidR="001B524F" w:rsidRPr="00D03CC5" w:rsidRDefault="001B524F" w:rsidP="00216981">
            <w:pPr>
              <w:rPr>
                <w:rFonts w:ascii="Calibri" w:hAnsi="Calibri" w:cs="Calibri"/>
                <w:sz w:val="20"/>
                <w:szCs w:val="20"/>
              </w:rPr>
            </w:pPr>
          </w:p>
        </w:tc>
      </w:tr>
      <w:tr w:rsidR="001B524F" w:rsidRPr="00D03CC5" w:rsidTr="001B524F">
        <w:trPr>
          <w:trHeight w:val="298"/>
        </w:trPr>
        <w:tc>
          <w:tcPr>
            <w:tcW w:w="582" w:type="dxa"/>
          </w:tcPr>
          <w:p w:rsidR="001B524F" w:rsidRPr="00D03CC5" w:rsidRDefault="001B524F" w:rsidP="00216981">
            <w:pPr>
              <w:rPr>
                <w:rFonts w:ascii="Calibri" w:hAnsi="Calibri" w:cs="Calibri"/>
                <w:sz w:val="20"/>
                <w:szCs w:val="20"/>
              </w:rPr>
            </w:pPr>
            <w:r w:rsidRPr="00D03CC5">
              <w:rPr>
                <w:rFonts w:ascii="Calibri" w:hAnsi="Calibri" w:cs="Calibri"/>
                <w:sz w:val="20"/>
                <w:szCs w:val="20"/>
              </w:rPr>
              <w:t>*</w:t>
            </w:r>
          </w:p>
        </w:tc>
        <w:tc>
          <w:tcPr>
            <w:tcW w:w="12426" w:type="dxa"/>
            <w:gridSpan w:val="16"/>
          </w:tcPr>
          <w:p w:rsidR="001B524F" w:rsidRPr="00D03CC5" w:rsidRDefault="001B524F" w:rsidP="00216981">
            <w:pPr>
              <w:rPr>
                <w:rFonts w:ascii="Calibri" w:hAnsi="Calibri" w:cs="Calibri"/>
                <w:sz w:val="20"/>
                <w:szCs w:val="20"/>
              </w:rPr>
            </w:pPr>
            <w:r w:rsidRPr="00D03CC5">
              <w:rPr>
                <w:rFonts w:ascii="Calibri" w:hAnsi="Calibri" w:cs="Calibri"/>
                <w:sz w:val="20"/>
                <w:szCs w:val="20"/>
              </w:rPr>
              <w:t xml:space="preserve">De G- coëfficiënt is een indicatie voor de betrouwbaarheid van een meting voor iedere SEH gebaseerd op het </w:t>
            </w:r>
            <w:r w:rsidR="009B1828">
              <w:rPr>
                <w:rFonts w:ascii="Calibri" w:hAnsi="Calibri" w:cs="Calibri"/>
                <w:sz w:val="20"/>
                <w:szCs w:val="20"/>
              </w:rPr>
              <w:t xml:space="preserve">geobserveerde </w:t>
            </w:r>
            <w:r w:rsidRPr="00D03CC5">
              <w:rPr>
                <w:rFonts w:ascii="Calibri" w:hAnsi="Calibri" w:cs="Calibri"/>
                <w:sz w:val="20"/>
                <w:szCs w:val="20"/>
              </w:rPr>
              <w:t xml:space="preserve">aantal respondenten; vet gedrukte G-coëfficiënten grenzen aan of zijn hoger dan de grenswaarde van 0,7 </w:t>
            </w:r>
          </w:p>
          <w:p w:rsidR="001B524F" w:rsidRPr="00D03CC5" w:rsidRDefault="001B524F" w:rsidP="00216981">
            <w:pPr>
              <w:rPr>
                <w:rFonts w:ascii="Calibri" w:hAnsi="Calibri" w:cs="Calibri"/>
                <w:sz w:val="20"/>
                <w:szCs w:val="20"/>
              </w:rPr>
            </w:pPr>
          </w:p>
        </w:tc>
      </w:tr>
    </w:tbl>
    <w:p w:rsidR="00EE5AD8" w:rsidRDefault="00EE5AD8" w:rsidP="00EE5AD8">
      <w:pPr>
        <w:tabs>
          <w:tab w:val="left" w:pos="960"/>
        </w:tabs>
      </w:pPr>
    </w:p>
    <w:p w:rsidR="00EE5AD8" w:rsidRDefault="00EE5AD8" w:rsidP="00EE5AD8">
      <w:pPr>
        <w:tabs>
          <w:tab w:val="left" w:pos="960"/>
        </w:tabs>
      </w:pPr>
    </w:p>
    <w:p w:rsidR="00EE5AD8" w:rsidRDefault="00EE5AD8" w:rsidP="00EE5AD8">
      <w:pPr>
        <w:tabs>
          <w:tab w:val="left" w:pos="960"/>
        </w:tabs>
      </w:pPr>
    </w:p>
    <w:p w:rsidR="00EE5AD8" w:rsidRDefault="00EE5AD8" w:rsidP="00EE5AD8">
      <w:pPr>
        <w:tabs>
          <w:tab w:val="left" w:pos="960"/>
        </w:tabs>
      </w:pPr>
    </w:p>
    <w:p w:rsidR="00EE5AD8" w:rsidRDefault="00EE5AD8" w:rsidP="00EE5AD8">
      <w:pPr>
        <w:tabs>
          <w:tab w:val="left" w:pos="960"/>
        </w:tabs>
      </w:pPr>
    </w:p>
    <w:p w:rsidR="00EE5AD8" w:rsidRDefault="00EE5AD8" w:rsidP="00EE5AD8">
      <w:pPr>
        <w:tabs>
          <w:tab w:val="left" w:pos="960"/>
        </w:tabs>
      </w:pPr>
    </w:p>
    <w:p w:rsidR="00EE5AD8" w:rsidRDefault="00EE5AD8" w:rsidP="00EE5AD8"/>
    <w:p w:rsidR="00B40FBC" w:rsidRPr="00EE5AD8" w:rsidRDefault="00B40FBC" w:rsidP="00EE5AD8">
      <w:pPr>
        <w:sectPr w:rsidR="00B40FBC" w:rsidRPr="00EE5AD8" w:rsidSect="00CF3636">
          <w:footerReference w:type="default" r:id="rId25"/>
          <w:pgSz w:w="16838" w:h="11906" w:orient="landscape"/>
          <w:pgMar w:top="1417" w:right="1258" w:bottom="1417" w:left="1417" w:header="708" w:footer="708" w:gutter="0"/>
          <w:cols w:space="708"/>
          <w:titlePg/>
          <w:docGrid w:linePitch="360"/>
        </w:sectPr>
      </w:pPr>
    </w:p>
    <w:p w:rsidR="00DB3ED7" w:rsidRPr="00DB3ED7" w:rsidRDefault="00DB3ED7" w:rsidP="000E0FE8">
      <w:pPr>
        <w:pStyle w:val="Kop2"/>
        <w:numPr>
          <w:ilvl w:val="2"/>
          <w:numId w:val="43"/>
        </w:numPr>
        <w:spacing w:line="360" w:lineRule="auto"/>
        <w:rPr>
          <w:rFonts w:cs="Calibri"/>
        </w:rPr>
      </w:pPr>
      <w:bookmarkStart w:id="68" w:name="_Toc376533768"/>
      <w:r>
        <w:lastRenderedPageBreak/>
        <w:t>Rupsfiguren</w:t>
      </w:r>
      <w:bookmarkEnd w:id="68"/>
    </w:p>
    <w:p w:rsidR="006F5F12" w:rsidRDefault="00C54B69" w:rsidP="00C54B69">
      <w:pPr>
        <w:autoSpaceDE w:val="0"/>
        <w:autoSpaceDN w:val="0"/>
        <w:adjustRightInd w:val="0"/>
        <w:spacing w:line="360" w:lineRule="auto"/>
        <w:rPr>
          <w:rFonts w:ascii="Calibri" w:hAnsi="Calibri"/>
        </w:rPr>
      </w:pPr>
      <w:r>
        <w:rPr>
          <w:rFonts w:ascii="Calibri" w:hAnsi="Calibri"/>
        </w:rPr>
        <w:t>O</w:t>
      </w:r>
      <w:r w:rsidRPr="00B57137">
        <w:rPr>
          <w:rFonts w:ascii="Calibri" w:hAnsi="Calibri"/>
        </w:rPr>
        <w:t xml:space="preserve">m het onderscheidend vermogen </w:t>
      </w:r>
      <w:r>
        <w:rPr>
          <w:rFonts w:ascii="Calibri" w:hAnsi="Calibri"/>
        </w:rPr>
        <w:t xml:space="preserve">van de </w:t>
      </w:r>
      <w:r w:rsidR="00A56823" w:rsidRPr="00B57137">
        <w:rPr>
          <w:rFonts w:ascii="Calibri" w:hAnsi="Calibri"/>
        </w:rPr>
        <w:t xml:space="preserve">domeinen en het algemene waarderingscijfer </w:t>
      </w:r>
      <w:r>
        <w:rPr>
          <w:rFonts w:ascii="Calibri" w:hAnsi="Calibri"/>
        </w:rPr>
        <w:t xml:space="preserve">te verduidelijken </w:t>
      </w:r>
      <w:r w:rsidR="00A56823" w:rsidRPr="00B57137">
        <w:rPr>
          <w:rFonts w:ascii="Calibri" w:hAnsi="Calibri"/>
        </w:rPr>
        <w:t>zijn</w:t>
      </w:r>
      <w:r>
        <w:rPr>
          <w:rFonts w:ascii="Calibri" w:hAnsi="Calibri"/>
        </w:rPr>
        <w:t xml:space="preserve"> de domeinscores</w:t>
      </w:r>
      <w:r w:rsidR="00A56823" w:rsidRPr="00B57137">
        <w:rPr>
          <w:rFonts w:ascii="Calibri" w:hAnsi="Calibri"/>
        </w:rPr>
        <w:t xml:space="preserve"> per SEH weergegeven in r</w:t>
      </w:r>
      <w:r w:rsidR="00556582" w:rsidRPr="00B57137">
        <w:rPr>
          <w:rFonts w:ascii="Calibri" w:hAnsi="Calibri"/>
        </w:rPr>
        <w:t xml:space="preserve">upsfiguren (figuur 3.1 t/m 3.8). </w:t>
      </w:r>
      <w:r>
        <w:rPr>
          <w:rFonts w:ascii="Calibri" w:hAnsi="Calibri"/>
        </w:rPr>
        <w:t xml:space="preserve">Het aantal SEH’s dat zich positief of negatief onderscheid ten opzichte van gemiddelde </w:t>
      </w:r>
      <w:r w:rsidR="0057416C">
        <w:rPr>
          <w:rFonts w:ascii="Calibri" w:hAnsi="Calibri"/>
        </w:rPr>
        <w:t xml:space="preserve">score op een domein </w:t>
      </w:r>
      <w:r>
        <w:rPr>
          <w:rFonts w:ascii="Calibri" w:hAnsi="Calibri"/>
        </w:rPr>
        <w:t xml:space="preserve">staan weergegeven in tabel 3.10. </w:t>
      </w:r>
      <w:r w:rsidR="009B1828">
        <w:rPr>
          <w:rFonts w:ascii="Calibri" w:hAnsi="Calibri"/>
        </w:rPr>
        <w:t xml:space="preserve">In de figuren is de gemiddelde score de lijn met dwarsstreepjes. </w:t>
      </w:r>
    </w:p>
    <w:p w:rsidR="0057416C" w:rsidRPr="00B1690B" w:rsidRDefault="0057416C" w:rsidP="00C54B69">
      <w:pPr>
        <w:autoSpaceDE w:val="0"/>
        <w:autoSpaceDN w:val="0"/>
        <w:adjustRightInd w:val="0"/>
        <w:spacing w:line="360" w:lineRule="auto"/>
      </w:pPr>
    </w:p>
    <w:p w:rsidR="00743427" w:rsidRDefault="00743427" w:rsidP="006F5F12">
      <w:pPr>
        <w:autoSpaceDE w:val="0"/>
        <w:autoSpaceDN w:val="0"/>
        <w:adjustRightInd w:val="0"/>
        <w:spacing w:line="400" w:lineRule="atLeast"/>
        <w:rPr>
          <w:rFonts w:ascii="Calibri" w:hAnsi="Calibri" w:cs="Calibri"/>
        </w:rPr>
      </w:pPr>
      <w:r w:rsidRPr="00331043">
        <w:rPr>
          <w:rFonts w:ascii="Calibri" w:hAnsi="Calibri" w:cs="Calibri"/>
        </w:rPr>
        <w:t xml:space="preserve">Figuur </w:t>
      </w:r>
      <w:r w:rsidR="008F240B">
        <w:rPr>
          <w:rFonts w:ascii="Calibri" w:hAnsi="Calibri" w:cs="Calibri"/>
        </w:rPr>
        <w:t>3.</w:t>
      </w:r>
      <w:r w:rsidRPr="00331043">
        <w:rPr>
          <w:rFonts w:ascii="Calibri" w:hAnsi="Calibri" w:cs="Calibri"/>
        </w:rPr>
        <w:t>1 Patiëntenervaringen op het domein informatieverstrekking voorafgaand aan de behandeling</w:t>
      </w:r>
    </w:p>
    <w:p w:rsidR="009C59FD" w:rsidRPr="00331043" w:rsidRDefault="009C59FD" w:rsidP="006F5F12">
      <w:pPr>
        <w:autoSpaceDE w:val="0"/>
        <w:autoSpaceDN w:val="0"/>
        <w:adjustRightInd w:val="0"/>
        <w:spacing w:line="400" w:lineRule="atLeast"/>
        <w:rPr>
          <w:rFonts w:ascii="Calibri" w:hAnsi="Calibri" w:cs="Calibri"/>
        </w:rPr>
      </w:pPr>
    </w:p>
    <w:p w:rsidR="00743427" w:rsidRPr="00331043" w:rsidRDefault="00635B83" w:rsidP="006F5F12">
      <w:pPr>
        <w:autoSpaceDE w:val="0"/>
        <w:autoSpaceDN w:val="0"/>
        <w:adjustRightInd w:val="0"/>
        <w:spacing w:line="400" w:lineRule="atLeast"/>
        <w:rPr>
          <w:rFonts w:ascii="Calibri" w:hAnsi="Calibri" w:cs="Calibri"/>
        </w:rPr>
      </w:pPr>
      <w:r w:rsidRPr="006E7F67">
        <w:rPr>
          <w:noProof/>
        </w:rPr>
        <w:drawing>
          <wp:inline distT="0" distB="0" distL="0" distR="0">
            <wp:extent cx="5749290" cy="2552065"/>
            <wp:effectExtent l="0" t="0" r="0" b="0"/>
            <wp:docPr id="24"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F5F12" w:rsidRPr="00B1690B" w:rsidRDefault="006F5F12" w:rsidP="006F5F12">
      <w:pPr>
        <w:autoSpaceDE w:val="0"/>
        <w:autoSpaceDN w:val="0"/>
        <w:adjustRightInd w:val="0"/>
        <w:spacing w:line="400" w:lineRule="atLeast"/>
      </w:pPr>
    </w:p>
    <w:p w:rsidR="008F240B" w:rsidRPr="00331043" w:rsidRDefault="008F240B" w:rsidP="008F240B">
      <w:pPr>
        <w:autoSpaceDE w:val="0"/>
        <w:autoSpaceDN w:val="0"/>
        <w:adjustRightInd w:val="0"/>
        <w:spacing w:line="400" w:lineRule="atLeast"/>
        <w:rPr>
          <w:rFonts w:ascii="Calibri" w:hAnsi="Calibri" w:cs="Calibri"/>
        </w:rPr>
      </w:pPr>
      <w:r w:rsidRPr="00331043">
        <w:rPr>
          <w:rFonts w:ascii="Calibri" w:hAnsi="Calibri" w:cs="Calibri"/>
        </w:rPr>
        <w:t xml:space="preserve">Figuur </w:t>
      </w:r>
      <w:r>
        <w:rPr>
          <w:rFonts w:ascii="Calibri" w:hAnsi="Calibri" w:cs="Calibri"/>
        </w:rPr>
        <w:t>3.2</w:t>
      </w:r>
      <w:r w:rsidRPr="00331043">
        <w:rPr>
          <w:rFonts w:ascii="Calibri" w:hAnsi="Calibri" w:cs="Calibri"/>
        </w:rPr>
        <w:t xml:space="preserve"> Patiëntenervaringen op het domein </w:t>
      </w:r>
      <w:r>
        <w:rPr>
          <w:rFonts w:ascii="Calibri" w:hAnsi="Calibri" w:cs="Calibri"/>
        </w:rPr>
        <w:t>wachttijden en snelheid hulpverlening</w:t>
      </w:r>
    </w:p>
    <w:p w:rsidR="006F5F12" w:rsidRDefault="006F5F12" w:rsidP="006F5F12">
      <w:pPr>
        <w:autoSpaceDE w:val="0"/>
        <w:autoSpaceDN w:val="0"/>
        <w:adjustRightInd w:val="0"/>
      </w:pPr>
    </w:p>
    <w:p w:rsidR="008F240B" w:rsidRPr="00B1690B" w:rsidRDefault="00635B83" w:rsidP="006F5F12">
      <w:pPr>
        <w:autoSpaceDE w:val="0"/>
        <w:autoSpaceDN w:val="0"/>
        <w:adjustRightInd w:val="0"/>
      </w:pPr>
      <w:r w:rsidRPr="009F74B3">
        <w:rPr>
          <w:noProof/>
        </w:rPr>
        <w:drawing>
          <wp:inline distT="0" distB="0" distL="0" distR="0">
            <wp:extent cx="5749290" cy="2552065"/>
            <wp:effectExtent l="0" t="0" r="0" b="0"/>
            <wp:docPr id="23"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C54B69" w:rsidRDefault="00C54B69" w:rsidP="008F240B">
      <w:pPr>
        <w:autoSpaceDE w:val="0"/>
        <w:autoSpaceDN w:val="0"/>
        <w:adjustRightInd w:val="0"/>
        <w:spacing w:line="400" w:lineRule="atLeast"/>
        <w:rPr>
          <w:rFonts w:ascii="Calibri" w:hAnsi="Calibri" w:cs="Calibri"/>
        </w:rPr>
      </w:pPr>
    </w:p>
    <w:p w:rsidR="000F39AA" w:rsidRDefault="008F240B" w:rsidP="008F240B">
      <w:pPr>
        <w:autoSpaceDE w:val="0"/>
        <w:autoSpaceDN w:val="0"/>
        <w:adjustRightInd w:val="0"/>
        <w:spacing w:line="400" w:lineRule="atLeast"/>
        <w:rPr>
          <w:rFonts w:ascii="Calibri" w:hAnsi="Calibri" w:cs="Calibri"/>
        </w:rPr>
      </w:pPr>
      <w:r w:rsidRPr="00331043">
        <w:rPr>
          <w:rFonts w:ascii="Calibri" w:hAnsi="Calibri" w:cs="Calibri"/>
        </w:rPr>
        <w:lastRenderedPageBreak/>
        <w:t xml:space="preserve">Figuur </w:t>
      </w:r>
      <w:r>
        <w:rPr>
          <w:rFonts w:ascii="Calibri" w:hAnsi="Calibri" w:cs="Calibri"/>
        </w:rPr>
        <w:t>3.3</w:t>
      </w:r>
      <w:r w:rsidRPr="00331043">
        <w:rPr>
          <w:rFonts w:ascii="Calibri" w:hAnsi="Calibri" w:cs="Calibri"/>
        </w:rPr>
        <w:t xml:space="preserve"> Patiëntenervaringen op het domein informatieverstrekking voorafgaand aan de behandeling</w:t>
      </w:r>
      <w:r w:rsidR="00C71C10">
        <w:rPr>
          <w:rFonts w:ascii="Calibri" w:hAnsi="Calibri" w:cs="Calibri"/>
        </w:rPr>
        <w:t xml:space="preserve"> </w:t>
      </w:r>
    </w:p>
    <w:p w:rsidR="008F240B" w:rsidRPr="00331043" w:rsidRDefault="00635B83" w:rsidP="008F240B">
      <w:pPr>
        <w:autoSpaceDE w:val="0"/>
        <w:autoSpaceDN w:val="0"/>
        <w:adjustRightInd w:val="0"/>
        <w:spacing w:line="400" w:lineRule="atLeast"/>
        <w:rPr>
          <w:rFonts w:ascii="Calibri" w:hAnsi="Calibri" w:cs="Calibri"/>
        </w:rPr>
      </w:pPr>
      <w:r w:rsidRPr="006E7F67">
        <w:rPr>
          <w:noProof/>
        </w:rPr>
        <w:drawing>
          <wp:inline distT="0" distB="0" distL="0" distR="0">
            <wp:extent cx="5749290" cy="2552065"/>
            <wp:effectExtent l="0" t="0" r="0" b="0"/>
            <wp:docPr id="22"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9F69E5" w:rsidRPr="00B1690B" w:rsidRDefault="009F69E5" w:rsidP="009F69E5">
      <w:pPr>
        <w:autoSpaceDE w:val="0"/>
        <w:autoSpaceDN w:val="0"/>
        <w:adjustRightInd w:val="0"/>
      </w:pPr>
    </w:p>
    <w:p w:rsidR="00C54B69" w:rsidRDefault="00C54B69" w:rsidP="009F69E5">
      <w:pPr>
        <w:autoSpaceDE w:val="0"/>
        <w:autoSpaceDN w:val="0"/>
        <w:adjustRightInd w:val="0"/>
        <w:rPr>
          <w:rFonts w:ascii="Calibri" w:hAnsi="Calibri" w:cs="Calibri"/>
        </w:rPr>
      </w:pPr>
    </w:p>
    <w:p w:rsidR="009F69E5" w:rsidRDefault="008F240B" w:rsidP="009F69E5">
      <w:pPr>
        <w:autoSpaceDE w:val="0"/>
        <w:autoSpaceDN w:val="0"/>
        <w:adjustRightInd w:val="0"/>
        <w:rPr>
          <w:rFonts w:ascii="Calibri" w:hAnsi="Calibri" w:cs="Calibri"/>
        </w:rPr>
      </w:pPr>
      <w:r w:rsidRPr="00331043">
        <w:rPr>
          <w:rFonts w:ascii="Calibri" w:hAnsi="Calibri" w:cs="Calibri"/>
        </w:rPr>
        <w:t xml:space="preserve">Figuur </w:t>
      </w:r>
      <w:r>
        <w:rPr>
          <w:rFonts w:ascii="Calibri" w:hAnsi="Calibri" w:cs="Calibri"/>
        </w:rPr>
        <w:t>3.4</w:t>
      </w:r>
      <w:r w:rsidRPr="00331043">
        <w:rPr>
          <w:rFonts w:ascii="Calibri" w:hAnsi="Calibri" w:cs="Calibri"/>
        </w:rPr>
        <w:t xml:space="preserve"> Patiëntenervaringen op het domein </w:t>
      </w:r>
      <w:r w:rsidR="00276240">
        <w:rPr>
          <w:rFonts w:ascii="Calibri" w:hAnsi="Calibri" w:cs="Calibri"/>
        </w:rPr>
        <w:t>behandeling door zorgverleners</w:t>
      </w:r>
    </w:p>
    <w:p w:rsidR="009C59FD" w:rsidRDefault="009C59FD" w:rsidP="009F69E5">
      <w:pPr>
        <w:autoSpaceDE w:val="0"/>
        <w:autoSpaceDN w:val="0"/>
        <w:adjustRightInd w:val="0"/>
        <w:rPr>
          <w:rFonts w:ascii="Calibri" w:hAnsi="Calibri" w:cs="Calibri"/>
        </w:rPr>
      </w:pPr>
    </w:p>
    <w:p w:rsidR="00276240" w:rsidRPr="00B1690B" w:rsidRDefault="00635B83" w:rsidP="009F69E5">
      <w:pPr>
        <w:autoSpaceDE w:val="0"/>
        <w:autoSpaceDN w:val="0"/>
        <w:adjustRightInd w:val="0"/>
      </w:pPr>
      <w:r w:rsidRPr="006E7F67">
        <w:rPr>
          <w:noProof/>
        </w:rPr>
        <w:drawing>
          <wp:inline distT="0" distB="0" distL="0" distR="0">
            <wp:extent cx="5749290" cy="2550160"/>
            <wp:effectExtent l="0" t="0" r="0" b="0"/>
            <wp:docPr id="21"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F5F12" w:rsidRPr="00B1690B" w:rsidRDefault="006F5F12" w:rsidP="006F5F12">
      <w:pPr>
        <w:autoSpaceDE w:val="0"/>
        <w:autoSpaceDN w:val="0"/>
        <w:adjustRightInd w:val="0"/>
      </w:pPr>
    </w:p>
    <w:p w:rsidR="00276240" w:rsidRDefault="009B1828" w:rsidP="00276240">
      <w:pPr>
        <w:autoSpaceDE w:val="0"/>
        <w:autoSpaceDN w:val="0"/>
        <w:adjustRightInd w:val="0"/>
        <w:spacing w:line="400" w:lineRule="atLeast"/>
        <w:rPr>
          <w:rFonts w:ascii="Calibri" w:hAnsi="Calibri" w:cs="Calibri"/>
        </w:rPr>
      </w:pPr>
      <w:r>
        <w:rPr>
          <w:rFonts w:ascii="Calibri" w:hAnsi="Calibri" w:cs="Calibri"/>
        </w:rPr>
        <w:br w:type="page"/>
      </w:r>
      <w:r w:rsidR="00276240" w:rsidRPr="00331043">
        <w:rPr>
          <w:rFonts w:ascii="Calibri" w:hAnsi="Calibri" w:cs="Calibri"/>
        </w:rPr>
        <w:lastRenderedPageBreak/>
        <w:t xml:space="preserve">Figuur </w:t>
      </w:r>
      <w:r w:rsidR="00276240">
        <w:rPr>
          <w:rFonts w:ascii="Calibri" w:hAnsi="Calibri" w:cs="Calibri"/>
        </w:rPr>
        <w:t>3.5</w:t>
      </w:r>
      <w:r w:rsidR="00276240" w:rsidRPr="00331043">
        <w:rPr>
          <w:rFonts w:ascii="Calibri" w:hAnsi="Calibri" w:cs="Calibri"/>
        </w:rPr>
        <w:t xml:space="preserve"> Patiëntenervaringen op het domein </w:t>
      </w:r>
      <w:r w:rsidR="00276240">
        <w:rPr>
          <w:rFonts w:ascii="Calibri" w:hAnsi="Calibri" w:cs="Calibri"/>
        </w:rPr>
        <w:t>informatie tijdens de behandeling</w:t>
      </w:r>
    </w:p>
    <w:p w:rsidR="00276240" w:rsidRDefault="00276240" w:rsidP="00276240">
      <w:pPr>
        <w:autoSpaceDE w:val="0"/>
        <w:autoSpaceDN w:val="0"/>
        <w:adjustRightInd w:val="0"/>
        <w:spacing w:line="400" w:lineRule="atLeast"/>
        <w:rPr>
          <w:rFonts w:ascii="Calibri" w:hAnsi="Calibri" w:cs="Calibri"/>
        </w:rPr>
      </w:pPr>
    </w:p>
    <w:p w:rsidR="00276240" w:rsidRDefault="00635B83" w:rsidP="00276240">
      <w:pPr>
        <w:autoSpaceDE w:val="0"/>
        <w:autoSpaceDN w:val="0"/>
        <w:adjustRightInd w:val="0"/>
        <w:spacing w:line="400" w:lineRule="atLeast"/>
        <w:rPr>
          <w:rFonts w:ascii="Calibri" w:hAnsi="Calibri" w:cs="Calibri"/>
        </w:rPr>
      </w:pPr>
      <w:r w:rsidRPr="009F74B3">
        <w:rPr>
          <w:noProof/>
        </w:rPr>
        <w:drawing>
          <wp:inline distT="0" distB="0" distL="0" distR="0">
            <wp:extent cx="5749290" cy="2552065"/>
            <wp:effectExtent l="0" t="0" r="0" b="0"/>
            <wp:docPr id="20"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9F69E5" w:rsidRPr="00B1690B" w:rsidRDefault="009F69E5" w:rsidP="009F69E5">
      <w:pPr>
        <w:autoSpaceDE w:val="0"/>
        <w:autoSpaceDN w:val="0"/>
        <w:adjustRightInd w:val="0"/>
      </w:pPr>
    </w:p>
    <w:p w:rsidR="009F69E5" w:rsidRPr="00B1690B" w:rsidRDefault="009F69E5" w:rsidP="009F69E5">
      <w:pPr>
        <w:autoSpaceDE w:val="0"/>
        <w:autoSpaceDN w:val="0"/>
        <w:adjustRightInd w:val="0"/>
      </w:pPr>
    </w:p>
    <w:p w:rsidR="009F69E5" w:rsidRDefault="00276240" w:rsidP="009F69E5">
      <w:pPr>
        <w:autoSpaceDE w:val="0"/>
        <w:autoSpaceDN w:val="0"/>
        <w:adjustRightInd w:val="0"/>
        <w:rPr>
          <w:rFonts w:ascii="Calibri" w:hAnsi="Calibri" w:cs="Calibri"/>
        </w:rPr>
      </w:pPr>
      <w:r w:rsidRPr="00331043">
        <w:rPr>
          <w:rFonts w:ascii="Calibri" w:hAnsi="Calibri" w:cs="Calibri"/>
        </w:rPr>
        <w:t xml:space="preserve">Figuur </w:t>
      </w:r>
      <w:r>
        <w:rPr>
          <w:rFonts w:ascii="Calibri" w:hAnsi="Calibri" w:cs="Calibri"/>
        </w:rPr>
        <w:t>3.6</w:t>
      </w:r>
      <w:r w:rsidRPr="00331043">
        <w:rPr>
          <w:rFonts w:ascii="Calibri" w:hAnsi="Calibri" w:cs="Calibri"/>
        </w:rPr>
        <w:t xml:space="preserve"> Patiëntenervaringen op het domein </w:t>
      </w:r>
      <w:r>
        <w:rPr>
          <w:rFonts w:ascii="Calibri" w:hAnsi="Calibri" w:cs="Calibri"/>
        </w:rPr>
        <w:t>omgeving en faciliteiten</w:t>
      </w:r>
    </w:p>
    <w:p w:rsidR="00B7403A" w:rsidRDefault="00B7403A" w:rsidP="009F69E5">
      <w:pPr>
        <w:autoSpaceDE w:val="0"/>
        <w:autoSpaceDN w:val="0"/>
        <w:adjustRightInd w:val="0"/>
        <w:rPr>
          <w:rFonts w:ascii="Calibri" w:hAnsi="Calibri" w:cs="Calibri"/>
        </w:rPr>
      </w:pPr>
    </w:p>
    <w:p w:rsidR="00B7403A" w:rsidRPr="00B1690B" w:rsidRDefault="00635B83" w:rsidP="009F69E5">
      <w:pPr>
        <w:autoSpaceDE w:val="0"/>
        <w:autoSpaceDN w:val="0"/>
        <w:adjustRightInd w:val="0"/>
      </w:pPr>
      <w:r w:rsidRPr="009F74B3">
        <w:rPr>
          <w:noProof/>
        </w:rPr>
        <w:drawing>
          <wp:inline distT="0" distB="0" distL="0" distR="0">
            <wp:extent cx="5749290" cy="2552065"/>
            <wp:effectExtent l="0" t="0" r="0" b="0"/>
            <wp:docPr id="19"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9F69E5" w:rsidRPr="00B1690B" w:rsidRDefault="009F69E5" w:rsidP="009F69E5">
      <w:pPr>
        <w:autoSpaceDE w:val="0"/>
        <w:autoSpaceDN w:val="0"/>
        <w:adjustRightInd w:val="0"/>
      </w:pPr>
    </w:p>
    <w:p w:rsidR="008B151E" w:rsidRDefault="009B1828" w:rsidP="008B151E">
      <w:pPr>
        <w:autoSpaceDE w:val="0"/>
        <w:autoSpaceDN w:val="0"/>
        <w:adjustRightInd w:val="0"/>
        <w:rPr>
          <w:rFonts w:ascii="Calibri" w:hAnsi="Calibri" w:cs="Calibri"/>
        </w:rPr>
      </w:pPr>
      <w:r>
        <w:rPr>
          <w:rFonts w:ascii="Calibri" w:hAnsi="Calibri" w:cs="Calibri"/>
        </w:rPr>
        <w:br w:type="page"/>
      </w:r>
      <w:r w:rsidR="008B151E" w:rsidRPr="00331043">
        <w:rPr>
          <w:rFonts w:ascii="Calibri" w:hAnsi="Calibri" w:cs="Calibri"/>
        </w:rPr>
        <w:lastRenderedPageBreak/>
        <w:t xml:space="preserve">Figuur </w:t>
      </w:r>
      <w:r w:rsidR="008B151E">
        <w:rPr>
          <w:rFonts w:ascii="Calibri" w:hAnsi="Calibri" w:cs="Calibri"/>
        </w:rPr>
        <w:t>3.7</w:t>
      </w:r>
      <w:r w:rsidR="008B151E" w:rsidRPr="00331043">
        <w:rPr>
          <w:rFonts w:ascii="Calibri" w:hAnsi="Calibri" w:cs="Calibri"/>
        </w:rPr>
        <w:t xml:space="preserve"> Patiëntenervaringen op het domein </w:t>
      </w:r>
      <w:r w:rsidR="008B151E">
        <w:rPr>
          <w:rFonts w:ascii="Calibri" w:hAnsi="Calibri" w:cs="Calibri"/>
        </w:rPr>
        <w:t>informatie bij ontslag</w:t>
      </w:r>
    </w:p>
    <w:p w:rsidR="009F69E5" w:rsidRPr="00B1690B" w:rsidRDefault="009F69E5" w:rsidP="009F69E5">
      <w:pPr>
        <w:autoSpaceDE w:val="0"/>
        <w:autoSpaceDN w:val="0"/>
        <w:adjustRightInd w:val="0"/>
        <w:spacing w:line="400" w:lineRule="atLeast"/>
      </w:pPr>
    </w:p>
    <w:p w:rsidR="009F69E5" w:rsidRPr="00B1690B" w:rsidRDefault="00635B83" w:rsidP="009F69E5">
      <w:pPr>
        <w:autoSpaceDE w:val="0"/>
        <w:autoSpaceDN w:val="0"/>
        <w:adjustRightInd w:val="0"/>
        <w:spacing w:line="400" w:lineRule="atLeast"/>
      </w:pPr>
      <w:r w:rsidRPr="009F74B3">
        <w:rPr>
          <w:noProof/>
        </w:rPr>
        <w:drawing>
          <wp:inline distT="0" distB="0" distL="0" distR="0">
            <wp:extent cx="5749290" cy="2552065"/>
            <wp:effectExtent l="0" t="0" r="0" b="0"/>
            <wp:docPr id="18"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9F69E5" w:rsidRDefault="009F69E5" w:rsidP="009F69E5">
      <w:pPr>
        <w:autoSpaceDE w:val="0"/>
        <w:autoSpaceDN w:val="0"/>
        <w:adjustRightInd w:val="0"/>
        <w:spacing w:line="400" w:lineRule="atLeast"/>
      </w:pPr>
    </w:p>
    <w:p w:rsidR="008B151E" w:rsidRPr="00B1690B" w:rsidRDefault="008B151E" w:rsidP="009F69E5">
      <w:pPr>
        <w:autoSpaceDE w:val="0"/>
        <w:autoSpaceDN w:val="0"/>
        <w:adjustRightInd w:val="0"/>
        <w:spacing w:line="400" w:lineRule="atLeast"/>
      </w:pPr>
      <w:r w:rsidRPr="00331043">
        <w:rPr>
          <w:rFonts w:ascii="Calibri" w:hAnsi="Calibri" w:cs="Calibri"/>
        </w:rPr>
        <w:t xml:space="preserve">Figuur </w:t>
      </w:r>
      <w:r>
        <w:rPr>
          <w:rFonts w:ascii="Calibri" w:hAnsi="Calibri" w:cs="Calibri"/>
        </w:rPr>
        <w:t>3.7a</w:t>
      </w:r>
      <w:r w:rsidRPr="00331043">
        <w:rPr>
          <w:rFonts w:ascii="Calibri" w:hAnsi="Calibri" w:cs="Calibri"/>
        </w:rPr>
        <w:t xml:space="preserve"> Patiëntenervaringen op het domein </w:t>
      </w:r>
      <w:r>
        <w:rPr>
          <w:rFonts w:ascii="Calibri" w:hAnsi="Calibri" w:cs="Calibri"/>
        </w:rPr>
        <w:t>informatie bij ontslag</w:t>
      </w:r>
    </w:p>
    <w:p w:rsidR="00843181" w:rsidRPr="00B1690B" w:rsidRDefault="00635B83" w:rsidP="00843181">
      <w:pPr>
        <w:autoSpaceDE w:val="0"/>
        <w:autoSpaceDN w:val="0"/>
        <w:adjustRightInd w:val="0"/>
        <w:spacing w:line="400" w:lineRule="atLeast"/>
      </w:pPr>
      <w:r w:rsidRPr="009F74B3">
        <w:rPr>
          <w:noProof/>
        </w:rPr>
        <w:drawing>
          <wp:inline distT="0" distB="0" distL="0" distR="0">
            <wp:extent cx="5749290" cy="2552065"/>
            <wp:effectExtent l="0" t="0" r="0" b="0"/>
            <wp:docPr id="17"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843181" w:rsidRPr="00B1690B" w:rsidRDefault="00843181" w:rsidP="00843181">
      <w:pPr>
        <w:autoSpaceDE w:val="0"/>
        <w:autoSpaceDN w:val="0"/>
        <w:adjustRightInd w:val="0"/>
        <w:spacing w:line="400" w:lineRule="atLeast"/>
      </w:pPr>
    </w:p>
    <w:p w:rsidR="008B151E" w:rsidRDefault="009B1828" w:rsidP="007757D3">
      <w:pPr>
        <w:spacing w:line="360" w:lineRule="auto"/>
        <w:rPr>
          <w:rFonts w:ascii="Calibri" w:hAnsi="Calibri" w:cs="Calibri"/>
        </w:rPr>
      </w:pPr>
      <w:r>
        <w:rPr>
          <w:rFonts w:ascii="Calibri" w:hAnsi="Calibri" w:cs="Calibri"/>
        </w:rPr>
        <w:br w:type="page"/>
      </w:r>
      <w:r w:rsidR="008B151E">
        <w:rPr>
          <w:rFonts w:ascii="Calibri" w:hAnsi="Calibri" w:cs="Calibri"/>
        </w:rPr>
        <w:lastRenderedPageBreak/>
        <w:t>Figuur 3.8 Patiëntenervaringen van het algemene waarderingscijfer</w:t>
      </w:r>
      <w:r w:rsidR="003876F1">
        <w:rPr>
          <w:rFonts w:ascii="Calibri" w:hAnsi="Calibri" w:cs="Calibri"/>
        </w:rPr>
        <w:t xml:space="preserve"> </w:t>
      </w:r>
    </w:p>
    <w:p w:rsidR="00843556" w:rsidRPr="00B1690B" w:rsidRDefault="00635B83" w:rsidP="007757D3">
      <w:pPr>
        <w:spacing w:line="360" w:lineRule="auto"/>
        <w:rPr>
          <w:rFonts w:ascii="Calibri" w:hAnsi="Calibri" w:cs="Calibri"/>
        </w:rPr>
      </w:pPr>
      <w:r w:rsidRPr="006E7F67">
        <w:rPr>
          <w:noProof/>
        </w:rPr>
        <w:drawing>
          <wp:inline distT="0" distB="0" distL="0" distR="0">
            <wp:extent cx="5749290" cy="2552065"/>
            <wp:effectExtent l="0" t="0" r="0" b="0"/>
            <wp:docPr id="12" name="Grafiek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C54B69" w:rsidRPr="00B1690B" w:rsidRDefault="00C54B69" w:rsidP="00375426">
      <w:bookmarkStart w:id="69" w:name="_Toc266954558"/>
    </w:p>
    <w:p w:rsidR="00556582" w:rsidRDefault="00556582" w:rsidP="00375426">
      <w:pPr>
        <w:rPr>
          <w:rStyle w:val="Kop1Char"/>
          <w:rFonts w:cs="Calibri"/>
          <w:b w:val="0"/>
          <w:sz w:val="24"/>
          <w:szCs w:val="24"/>
        </w:rPr>
      </w:pPr>
    </w:p>
    <w:tbl>
      <w:tblPr>
        <w:tblW w:w="9039" w:type="dxa"/>
        <w:tblLayout w:type="fixed"/>
        <w:tblLook w:val="04A0" w:firstRow="1" w:lastRow="0" w:firstColumn="1" w:lastColumn="0" w:noHBand="0" w:noVBand="1"/>
      </w:tblPr>
      <w:tblGrid>
        <w:gridCol w:w="3227"/>
        <w:gridCol w:w="283"/>
        <w:gridCol w:w="709"/>
        <w:gridCol w:w="668"/>
        <w:gridCol w:w="41"/>
        <w:gridCol w:w="709"/>
        <w:gridCol w:w="80"/>
        <w:gridCol w:w="61"/>
        <w:gridCol w:w="567"/>
        <w:gridCol w:w="203"/>
        <w:gridCol w:w="506"/>
        <w:gridCol w:w="324"/>
        <w:gridCol w:w="830"/>
        <w:gridCol w:w="831"/>
      </w:tblGrid>
      <w:tr w:rsidR="00506C50" w:rsidRPr="003D7217" w:rsidTr="001C4A36">
        <w:tc>
          <w:tcPr>
            <w:tcW w:w="9039" w:type="dxa"/>
            <w:gridSpan w:val="14"/>
            <w:tcBorders>
              <w:bottom w:val="single" w:sz="4" w:space="0" w:color="A6A6A6"/>
            </w:tcBorders>
            <w:shd w:val="clear" w:color="auto" w:fill="auto"/>
          </w:tcPr>
          <w:p w:rsidR="00506C50" w:rsidRPr="003D7217" w:rsidRDefault="00703C2A" w:rsidP="0074006F">
            <w:pPr>
              <w:rPr>
                <w:rStyle w:val="Kop1Char"/>
                <w:rFonts w:cs="Calibri"/>
                <w:b w:val="0"/>
                <w:sz w:val="20"/>
                <w:szCs w:val="20"/>
              </w:rPr>
            </w:pPr>
            <w:r w:rsidRPr="003D7217">
              <w:rPr>
                <w:rFonts w:ascii="Calibri" w:hAnsi="Calibri"/>
                <w:sz w:val="20"/>
                <w:szCs w:val="20"/>
              </w:rPr>
              <w:t>Tabel 3.1</w:t>
            </w:r>
            <w:r w:rsidR="0074006F">
              <w:rPr>
                <w:rFonts w:ascii="Calibri" w:hAnsi="Calibri"/>
                <w:sz w:val="20"/>
                <w:szCs w:val="20"/>
              </w:rPr>
              <w:t>1</w:t>
            </w:r>
            <w:r w:rsidRPr="003D7217">
              <w:rPr>
                <w:rFonts w:ascii="Calibri" w:hAnsi="Calibri"/>
                <w:sz w:val="20"/>
                <w:szCs w:val="20"/>
              </w:rPr>
              <w:t xml:space="preserve"> Indeling in groepen en domeinscores</w:t>
            </w:r>
          </w:p>
        </w:tc>
      </w:tr>
      <w:tr w:rsidR="003876F1" w:rsidRPr="003D7217" w:rsidTr="00B23A25">
        <w:tc>
          <w:tcPr>
            <w:tcW w:w="3510" w:type="dxa"/>
            <w:gridSpan w:val="2"/>
            <w:tcBorders>
              <w:top w:val="single" w:sz="4" w:space="0" w:color="A6A6A6"/>
            </w:tcBorders>
            <w:shd w:val="clear" w:color="auto" w:fill="auto"/>
          </w:tcPr>
          <w:p w:rsidR="003876F1" w:rsidRPr="003D7217" w:rsidRDefault="003876F1" w:rsidP="0057580E">
            <w:pPr>
              <w:rPr>
                <w:rStyle w:val="Kop1Char"/>
                <w:rFonts w:cs="Calibri"/>
                <w:b w:val="0"/>
                <w:sz w:val="20"/>
                <w:szCs w:val="20"/>
              </w:rPr>
            </w:pPr>
          </w:p>
        </w:tc>
        <w:tc>
          <w:tcPr>
            <w:tcW w:w="2268" w:type="dxa"/>
            <w:gridSpan w:val="6"/>
            <w:tcBorders>
              <w:top w:val="single" w:sz="4" w:space="0" w:color="A6A6A6"/>
            </w:tcBorders>
            <w:shd w:val="clear" w:color="auto" w:fill="auto"/>
          </w:tcPr>
          <w:p w:rsidR="003876F1" w:rsidRPr="003D7217" w:rsidRDefault="003876F1" w:rsidP="0057580E">
            <w:pPr>
              <w:rPr>
                <w:rFonts w:ascii="Calibri" w:hAnsi="Calibri"/>
                <w:sz w:val="20"/>
                <w:szCs w:val="20"/>
              </w:rPr>
            </w:pPr>
            <w:r w:rsidRPr="003D7217">
              <w:rPr>
                <w:rFonts w:ascii="Calibri" w:hAnsi="Calibri"/>
                <w:sz w:val="20"/>
                <w:szCs w:val="20"/>
              </w:rPr>
              <w:t>Prestatie SEH</w:t>
            </w:r>
          </w:p>
        </w:tc>
        <w:tc>
          <w:tcPr>
            <w:tcW w:w="3261" w:type="dxa"/>
            <w:gridSpan w:val="6"/>
            <w:tcBorders>
              <w:top w:val="single" w:sz="4" w:space="0" w:color="A6A6A6"/>
            </w:tcBorders>
            <w:shd w:val="clear" w:color="auto" w:fill="auto"/>
          </w:tcPr>
          <w:p w:rsidR="003876F1" w:rsidRPr="003D7217" w:rsidRDefault="00703C2A" w:rsidP="0057580E">
            <w:pPr>
              <w:rPr>
                <w:rFonts w:ascii="Calibri" w:hAnsi="Calibri"/>
                <w:sz w:val="20"/>
                <w:szCs w:val="20"/>
              </w:rPr>
            </w:pPr>
            <w:r w:rsidRPr="003D7217">
              <w:rPr>
                <w:rFonts w:ascii="Calibri" w:hAnsi="Calibri"/>
                <w:sz w:val="20"/>
                <w:szCs w:val="20"/>
              </w:rPr>
              <w:t>D</w:t>
            </w:r>
            <w:r w:rsidR="003876F1" w:rsidRPr="003D7217">
              <w:rPr>
                <w:rFonts w:ascii="Calibri" w:hAnsi="Calibri"/>
                <w:sz w:val="20"/>
                <w:szCs w:val="20"/>
              </w:rPr>
              <w:t>omeinscore</w:t>
            </w:r>
          </w:p>
        </w:tc>
      </w:tr>
      <w:tr w:rsidR="00594F5B" w:rsidRPr="003D7217" w:rsidTr="00B23A25">
        <w:tc>
          <w:tcPr>
            <w:tcW w:w="3510" w:type="dxa"/>
            <w:gridSpan w:val="2"/>
            <w:tcBorders>
              <w:bottom w:val="single" w:sz="4" w:space="0" w:color="A6A6A6"/>
            </w:tcBorders>
            <w:shd w:val="clear" w:color="auto" w:fill="auto"/>
          </w:tcPr>
          <w:p w:rsidR="003876F1" w:rsidRPr="003D7217" w:rsidRDefault="003876F1" w:rsidP="0057580E">
            <w:pPr>
              <w:rPr>
                <w:rStyle w:val="Kop1Char"/>
                <w:rFonts w:cs="Calibri"/>
                <w:b w:val="0"/>
                <w:sz w:val="20"/>
                <w:szCs w:val="20"/>
              </w:rPr>
            </w:pPr>
          </w:p>
        </w:tc>
        <w:tc>
          <w:tcPr>
            <w:tcW w:w="709" w:type="dxa"/>
            <w:tcBorders>
              <w:bottom w:val="single" w:sz="4" w:space="0" w:color="A6A6A6"/>
            </w:tcBorders>
            <w:shd w:val="clear" w:color="auto" w:fill="auto"/>
          </w:tcPr>
          <w:p w:rsidR="003876F1" w:rsidRPr="003D7217" w:rsidRDefault="003876F1" w:rsidP="0057580E">
            <w:pPr>
              <w:rPr>
                <w:rFonts w:ascii="Calibri" w:hAnsi="Calibri"/>
                <w:sz w:val="20"/>
                <w:szCs w:val="20"/>
              </w:rPr>
            </w:pPr>
            <w:r w:rsidRPr="003D7217">
              <w:rPr>
                <w:rFonts w:ascii="Calibri" w:hAnsi="Calibri"/>
                <w:sz w:val="20"/>
                <w:szCs w:val="20"/>
              </w:rPr>
              <w:t xml:space="preserve">Laag </w:t>
            </w:r>
          </w:p>
        </w:tc>
        <w:tc>
          <w:tcPr>
            <w:tcW w:w="668" w:type="dxa"/>
            <w:tcBorders>
              <w:bottom w:val="single" w:sz="4" w:space="0" w:color="A6A6A6"/>
            </w:tcBorders>
            <w:shd w:val="clear" w:color="auto" w:fill="auto"/>
          </w:tcPr>
          <w:p w:rsidR="003876F1" w:rsidRPr="003D7217" w:rsidRDefault="003876F1" w:rsidP="0057580E">
            <w:pPr>
              <w:rPr>
                <w:rFonts w:ascii="Calibri" w:hAnsi="Calibri"/>
                <w:sz w:val="20"/>
                <w:szCs w:val="20"/>
              </w:rPr>
            </w:pPr>
            <w:r w:rsidRPr="003D7217">
              <w:rPr>
                <w:rFonts w:ascii="Calibri" w:hAnsi="Calibri"/>
                <w:sz w:val="20"/>
                <w:szCs w:val="20"/>
              </w:rPr>
              <w:t>Gem.</w:t>
            </w:r>
          </w:p>
        </w:tc>
        <w:tc>
          <w:tcPr>
            <w:tcW w:w="830" w:type="dxa"/>
            <w:gridSpan w:val="3"/>
            <w:tcBorders>
              <w:bottom w:val="single" w:sz="4" w:space="0" w:color="A6A6A6"/>
            </w:tcBorders>
            <w:shd w:val="clear" w:color="auto" w:fill="auto"/>
          </w:tcPr>
          <w:p w:rsidR="003876F1" w:rsidRPr="003D7217" w:rsidRDefault="003876F1" w:rsidP="0057580E">
            <w:pPr>
              <w:rPr>
                <w:rFonts w:ascii="Calibri" w:hAnsi="Calibri"/>
                <w:sz w:val="20"/>
                <w:szCs w:val="20"/>
              </w:rPr>
            </w:pPr>
            <w:r w:rsidRPr="003D7217">
              <w:rPr>
                <w:rFonts w:ascii="Calibri" w:hAnsi="Calibri"/>
                <w:sz w:val="20"/>
                <w:szCs w:val="20"/>
              </w:rPr>
              <w:t>Hoog</w:t>
            </w:r>
          </w:p>
        </w:tc>
        <w:tc>
          <w:tcPr>
            <w:tcW w:w="831" w:type="dxa"/>
            <w:gridSpan w:val="3"/>
            <w:tcBorders>
              <w:bottom w:val="single" w:sz="4" w:space="0" w:color="A6A6A6"/>
            </w:tcBorders>
            <w:shd w:val="clear" w:color="auto" w:fill="auto"/>
          </w:tcPr>
          <w:p w:rsidR="003876F1" w:rsidRPr="003D7217" w:rsidRDefault="003876F1" w:rsidP="0057580E">
            <w:pPr>
              <w:rPr>
                <w:rFonts w:ascii="Calibri" w:hAnsi="Calibri"/>
                <w:sz w:val="20"/>
                <w:szCs w:val="20"/>
              </w:rPr>
            </w:pPr>
            <w:r w:rsidRPr="003D7217">
              <w:rPr>
                <w:rFonts w:ascii="Calibri" w:hAnsi="Calibri"/>
                <w:sz w:val="20"/>
                <w:szCs w:val="20"/>
              </w:rPr>
              <w:t xml:space="preserve">Gem. </w:t>
            </w:r>
          </w:p>
        </w:tc>
        <w:tc>
          <w:tcPr>
            <w:tcW w:w="830" w:type="dxa"/>
            <w:gridSpan w:val="2"/>
            <w:tcBorders>
              <w:bottom w:val="single" w:sz="4" w:space="0" w:color="A6A6A6"/>
            </w:tcBorders>
            <w:shd w:val="clear" w:color="auto" w:fill="auto"/>
          </w:tcPr>
          <w:p w:rsidR="003876F1" w:rsidRPr="003D7217" w:rsidRDefault="003876F1" w:rsidP="0057580E">
            <w:pPr>
              <w:rPr>
                <w:rFonts w:ascii="Calibri" w:hAnsi="Calibri"/>
                <w:sz w:val="20"/>
                <w:szCs w:val="20"/>
              </w:rPr>
            </w:pPr>
            <w:r w:rsidRPr="003D7217">
              <w:rPr>
                <w:rFonts w:ascii="Calibri" w:hAnsi="Calibri"/>
                <w:sz w:val="20"/>
                <w:szCs w:val="20"/>
              </w:rPr>
              <w:t xml:space="preserve">Min. </w:t>
            </w:r>
          </w:p>
        </w:tc>
        <w:tc>
          <w:tcPr>
            <w:tcW w:w="830" w:type="dxa"/>
            <w:tcBorders>
              <w:bottom w:val="single" w:sz="4" w:space="0" w:color="A6A6A6"/>
            </w:tcBorders>
            <w:shd w:val="clear" w:color="auto" w:fill="auto"/>
          </w:tcPr>
          <w:p w:rsidR="003876F1" w:rsidRPr="003D7217" w:rsidRDefault="003876F1" w:rsidP="0057580E">
            <w:pPr>
              <w:rPr>
                <w:rFonts w:ascii="Calibri" w:hAnsi="Calibri"/>
                <w:sz w:val="20"/>
                <w:szCs w:val="20"/>
              </w:rPr>
            </w:pPr>
            <w:r w:rsidRPr="003D7217">
              <w:rPr>
                <w:rFonts w:ascii="Calibri" w:hAnsi="Calibri"/>
                <w:sz w:val="20"/>
                <w:szCs w:val="20"/>
              </w:rPr>
              <w:t>Max.</w:t>
            </w:r>
          </w:p>
        </w:tc>
        <w:tc>
          <w:tcPr>
            <w:tcW w:w="831" w:type="dxa"/>
            <w:tcBorders>
              <w:bottom w:val="single" w:sz="4" w:space="0" w:color="A6A6A6"/>
            </w:tcBorders>
            <w:shd w:val="clear" w:color="auto" w:fill="auto"/>
          </w:tcPr>
          <w:p w:rsidR="003876F1" w:rsidRPr="003D7217" w:rsidRDefault="003876F1" w:rsidP="0057580E">
            <w:pPr>
              <w:rPr>
                <w:rFonts w:ascii="Calibri" w:hAnsi="Calibri"/>
                <w:sz w:val="20"/>
                <w:szCs w:val="20"/>
              </w:rPr>
            </w:pPr>
            <w:r w:rsidRPr="003D7217">
              <w:rPr>
                <w:rFonts w:ascii="Calibri" w:hAnsi="Calibri"/>
                <w:sz w:val="20"/>
                <w:szCs w:val="20"/>
              </w:rPr>
              <w:t>Range</w:t>
            </w:r>
          </w:p>
        </w:tc>
      </w:tr>
      <w:tr w:rsidR="00594F5B" w:rsidRPr="003D7217" w:rsidTr="00B23A25">
        <w:tc>
          <w:tcPr>
            <w:tcW w:w="3510" w:type="dxa"/>
            <w:gridSpan w:val="2"/>
            <w:tcBorders>
              <w:top w:val="single" w:sz="4" w:space="0" w:color="A6A6A6"/>
            </w:tcBorders>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Informatie voor de behandeling</w:t>
            </w:r>
          </w:p>
        </w:tc>
        <w:tc>
          <w:tcPr>
            <w:tcW w:w="709" w:type="dxa"/>
            <w:tcBorders>
              <w:top w:val="single" w:sz="4" w:space="0" w:color="A6A6A6"/>
            </w:tcBorders>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0</w:t>
            </w:r>
          </w:p>
        </w:tc>
        <w:tc>
          <w:tcPr>
            <w:tcW w:w="668" w:type="dxa"/>
            <w:tcBorders>
              <w:top w:val="single" w:sz="4" w:space="0" w:color="A6A6A6"/>
            </w:tcBorders>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22</w:t>
            </w:r>
          </w:p>
        </w:tc>
        <w:tc>
          <w:tcPr>
            <w:tcW w:w="830" w:type="dxa"/>
            <w:gridSpan w:val="3"/>
            <w:tcBorders>
              <w:top w:val="single" w:sz="4" w:space="0" w:color="A6A6A6"/>
            </w:tcBorders>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0</w:t>
            </w:r>
          </w:p>
        </w:tc>
        <w:tc>
          <w:tcPr>
            <w:tcW w:w="831" w:type="dxa"/>
            <w:gridSpan w:val="3"/>
            <w:tcBorders>
              <w:top w:val="single" w:sz="4" w:space="0" w:color="A6A6A6"/>
            </w:tcBorders>
            <w:shd w:val="clear" w:color="auto" w:fill="auto"/>
          </w:tcPr>
          <w:p w:rsidR="00703C2A" w:rsidRPr="003D7217" w:rsidRDefault="00703C2A" w:rsidP="0057580E">
            <w:pPr>
              <w:rPr>
                <w:rFonts w:ascii="Calibri" w:hAnsi="Calibri"/>
                <w:color w:val="000000"/>
                <w:sz w:val="20"/>
                <w:szCs w:val="20"/>
              </w:rPr>
            </w:pPr>
            <w:r w:rsidRPr="003D7217">
              <w:rPr>
                <w:rFonts w:ascii="Calibri" w:hAnsi="Calibri"/>
                <w:color w:val="000000"/>
                <w:sz w:val="20"/>
                <w:szCs w:val="20"/>
              </w:rPr>
              <w:t>2,1</w:t>
            </w:r>
          </w:p>
        </w:tc>
        <w:tc>
          <w:tcPr>
            <w:tcW w:w="830" w:type="dxa"/>
            <w:gridSpan w:val="2"/>
            <w:tcBorders>
              <w:top w:val="single" w:sz="4" w:space="0" w:color="A6A6A6"/>
            </w:tcBorders>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2.01</w:t>
            </w:r>
          </w:p>
        </w:tc>
        <w:tc>
          <w:tcPr>
            <w:tcW w:w="830" w:type="dxa"/>
            <w:tcBorders>
              <w:top w:val="single" w:sz="4" w:space="0" w:color="A6A6A6"/>
            </w:tcBorders>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2,18</w:t>
            </w:r>
          </w:p>
        </w:tc>
        <w:tc>
          <w:tcPr>
            <w:tcW w:w="831" w:type="dxa"/>
            <w:tcBorders>
              <w:top w:val="single" w:sz="4" w:space="0" w:color="A6A6A6"/>
            </w:tcBorders>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0,17</w:t>
            </w:r>
          </w:p>
        </w:tc>
      </w:tr>
      <w:tr w:rsidR="00594F5B" w:rsidRPr="003D7217" w:rsidTr="00B23A25">
        <w:tc>
          <w:tcPr>
            <w:tcW w:w="3510" w:type="dxa"/>
            <w:gridSpan w:val="2"/>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 xml:space="preserve">Wachttijden en snelheid hulpverlening </w:t>
            </w:r>
          </w:p>
        </w:tc>
        <w:tc>
          <w:tcPr>
            <w:tcW w:w="709"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5</w:t>
            </w:r>
          </w:p>
        </w:tc>
        <w:tc>
          <w:tcPr>
            <w:tcW w:w="668"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22</w:t>
            </w:r>
          </w:p>
        </w:tc>
        <w:tc>
          <w:tcPr>
            <w:tcW w:w="830" w:type="dxa"/>
            <w:gridSpan w:val="3"/>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4</w:t>
            </w:r>
          </w:p>
        </w:tc>
        <w:tc>
          <w:tcPr>
            <w:tcW w:w="831" w:type="dxa"/>
            <w:gridSpan w:val="3"/>
            <w:shd w:val="clear" w:color="auto" w:fill="auto"/>
          </w:tcPr>
          <w:p w:rsidR="00703C2A" w:rsidRPr="003D7217" w:rsidRDefault="00703C2A" w:rsidP="0057580E">
            <w:pPr>
              <w:rPr>
                <w:rFonts w:ascii="Calibri" w:hAnsi="Calibri"/>
                <w:color w:val="000000"/>
                <w:sz w:val="20"/>
                <w:szCs w:val="20"/>
              </w:rPr>
            </w:pPr>
            <w:r w:rsidRPr="003D7217">
              <w:rPr>
                <w:rFonts w:ascii="Calibri" w:hAnsi="Calibri"/>
                <w:color w:val="000000"/>
                <w:sz w:val="20"/>
                <w:szCs w:val="20"/>
              </w:rPr>
              <w:t>3,3</w:t>
            </w:r>
          </w:p>
        </w:tc>
        <w:tc>
          <w:tcPr>
            <w:tcW w:w="830" w:type="dxa"/>
            <w:gridSpan w:val="2"/>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3,10</w:t>
            </w:r>
          </w:p>
        </w:tc>
        <w:tc>
          <w:tcPr>
            <w:tcW w:w="830"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3,48</w:t>
            </w:r>
          </w:p>
        </w:tc>
        <w:tc>
          <w:tcPr>
            <w:tcW w:w="831"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0,38</w:t>
            </w:r>
          </w:p>
        </w:tc>
      </w:tr>
      <w:tr w:rsidR="009E57D2" w:rsidRPr="003D7217" w:rsidTr="00B23A25">
        <w:tc>
          <w:tcPr>
            <w:tcW w:w="3510" w:type="dxa"/>
            <w:gridSpan w:val="2"/>
            <w:shd w:val="clear" w:color="auto" w:fill="auto"/>
          </w:tcPr>
          <w:p w:rsidR="001C4A36" w:rsidRPr="003D7217" w:rsidRDefault="001C4A36" w:rsidP="0057580E">
            <w:pPr>
              <w:rPr>
                <w:rFonts w:ascii="Calibri" w:hAnsi="Calibri"/>
                <w:sz w:val="20"/>
                <w:szCs w:val="20"/>
              </w:rPr>
            </w:pPr>
            <w:r w:rsidRPr="003D7217">
              <w:rPr>
                <w:rFonts w:ascii="Calibri" w:hAnsi="Calibri"/>
                <w:sz w:val="20"/>
                <w:szCs w:val="20"/>
              </w:rPr>
              <w:t xml:space="preserve">Attitude zorgverleners </w:t>
            </w:r>
          </w:p>
        </w:tc>
        <w:tc>
          <w:tcPr>
            <w:tcW w:w="709" w:type="dxa"/>
            <w:shd w:val="clear" w:color="auto" w:fill="auto"/>
          </w:tcPr>
          <w:p w:rsidR="001C4A36" w:rsidRPr="003D7217" w:rsidRDefault="001C4A36" w:rsidP="0057580E">
            <w:pPr>
              <w:rPr>
                <w:rFonts w:ascii="Calibri" w:hAnsi="Calibri"/>
                <w:sz w:val="20"/>
                <w:szCs w:val="20"/>
              </w:rPr>
            </w:pPr>
            <w:r w:rsidRPr="003D7217">
              <w:rPr>
                <w:rFonts w:ascii="Calibri" w:hAnsi="Calibri"/>
                <w:sz w:val="20"/>
                <w:szCs w:val="20"/>
              </w:rPr>
              <w:t>1</w:t>
            </w:r>
          </w:p>
        </w:tc>
        <w:tc>
          <w:tcPr>
            <w:tcW w:w="668" w:type="dxa"/>
            <w:shd w:val="clear" w:color="auto" w:fill="auto"/>
          </w:tcPr>
          <w:p w:rsidR="001C4A36" w:rsidRPr="003D7217" w:rsidRDefault="001C4A36" w:rsidP="0057580E">
            <w:pPr>
              <w:rPr>
                <w:rFonts w:ascii="Calibri" w:hAnsi="Calibri"/>
                <w:sz w:val="20"/>
                <w:szCs w:val="20"/>
              </w:rPr>
            </w:pPr>
            <w:r w:rsidRPr="003D7217">
              <w:rPr>
                <w:rFonts w:ascii="Calibri" w:hAnsi="Calibri"/>
                <w:sz w:val="20"/>
                <w:szCs w:val="20"/>
              </w:rPr>
              <w:t>19</w:t>
            </w:r>
          </w:p>
        </w:tc>
        <w:tc>
          <w:tcPr>
            <w:tcW w:w="830" w:type="dxa"/>
            <w:gridSpan w:val="3"/>
            <w:shd w:val="clear" w:color="auto" w:fill="auto"/>
          </w:tcPr>
          <w:p w:rsidR="001C4A36" w:rsidRPr="003D7217" w:rsidRDefault="001C4A36" w:rsidP="0057580E">
            <w:pPr>
              <w:rPr>
                <w:rFonts w:ascii="Calibri" w:hAnsi="Calibri"/>
                <w:sz w:val="20"/>
                <w:szCs w:val="20"/>
              </w:rPr>
            </w:pPr>
            <w:r w:rsidRPr="003D7217">
              <w:rPr>
                <w:rFonts w:ascii="Calibri" w:hAnsi="Calibri"/>
                <w:sz w:val="20"/>
                <w:szCs w:val="20"/>
              </w:rPr>
              <w:t>2</w:t>
            </w:r>
          </w:p>
        </w:tc>
        <w:tc>
          <w:tcPr>
            <w:tcW w:w="831" w:type="dxa"/>
            <w:gridSpan w:val="3"/>
            <w:shd w:val="clear" w:color="auto" w:fill="auto"/>
          </w:tcPr>
          <w:p w:rsidR="001C4A36" w:rsidRPr="003D7217" w:rsidRDefault="001C4A36" w:rsidP="0057580E">
            <w:pPr>
              <w:rPr>
                <w:rFonts w:ascii="Calibri" w:hAnsi="Calibri"/>
                <w:color w:val="000000"/>
                <w:sz w:val="20"/>
                <w:szCs w:val="20"/>
              </w:rPr>
            </w:pPr>
            <w:r w:rsidRPr="003D7217">
              <w:rPr>
                <w:rFonts w:ascii="Calibri" w:hAnsi="Calibri"/>
                <w:color w:val="000000"/>
                <w:sz w:val="20"/>
                <w:szCs w:val="20"/>
              </w:rPr>
              <w:t>3,6</w:t>
            </w:r>
          </w:p>
        </w:tc>
        <w:tc>
          <w:tcPr>
            <w:tcW w:w="830" w:type="dxa"/>
            <w:gridSpan w:val="2"/>
            <w:shd w:val="clear" w:color="auto" w:fill="auto"/>
          </w:tcPr>
          <w:p w:rsidR="001C4A36" w:rsidRPr="003D7217" w:rsidRDefault="001C4A36" w:rsidP="0057580E">
            <w:pPr>
              <w:rPr>
                <w:rFonts w:ascii="Calibri" w:hAnsi="Calibri"/>
                <w:sz w:val="20"/>
                <w:szCs w:val="20"/>
              </w:rPr>
            </w:pPr>
            <w:r w:rsidRPr="003D7217">
              <w:rPr>
                <w:rFonts w:ascii="Calibri" w:hAnsi="Calibri"/>
                <w:sz w:val="20"/>
                <w:szCs w:val="20"/>
              </w:rPr>
              <w:t>3,53</w:t>
            </w:r>
          </w:p>
        </w:tc>
        <w:tc>
          <w:tcPr>
            <w:tcW w:w="830" w:type="dxa"/>
            <w:shd w:val="clear" w:color="auto" w:fill="auto"/>
          </w:tcPr>
          <w:p w:rsidR="001C4A36" w:rsidRPr="003D7217" w:rsidRDefault="001C4A36" w:rsidP="0057580E">
            <w:pPr>
              <w:rPr>
                <w:rFonts w:ascii="Calibri" w:hAnsi="Calibri"/>
                <w:sz w:val="20"/>
                <w:szCs w:val="20"/>
              </w:rPr>
            </w:pPr>
            <w:r w:rsidRPr="003D7217">
              <w:rPr>
                <w:rFonts w:ascii="Calibri" w:hAnsi="Calibri"/>
                <w:sz w:val="20"/>
                <w:szCs w:val="20"/>
              </w:rPr>
              <w:t>3,67</w:t>
            </w:r>
          </w:p>
        </w:tc>
        <w:tc>
          <w:tcPr>
            <w:tcW w:w="831" w:type="dxa"/>
            <w:shd w:val="clear" w:color="auto" w:fill="auto"/>
          </w:tcPr>
          <w:p w:rsidR="001C4A36" w:rsidRPr="003D7217" w:rsidRDefault="001C4A36" w:rsidP="0057580E">
            <w:pPr>
              <w:rPr>
                <w:rFonts w:ascii="Calibri" w:hAnsi="Calibri"/>
                <w:sz w:val="20"/>
                <w:szCs w:val="20"/>
              </w:rPr>
            </w:pPr>
            <w:r w:rsidRPr="003D7217">
              <w:rPr>
                <w:rFonts w:ascii="Calibri" w:hAnsi="Calibri"/>
                <w:sz w:val="20"/>
                <w:szCs w:val="20"/>
              </w:rPr>
              <w:t>0,14</w:t>
            </w:r>
          </w:p>
        </w:tc>
      </w:tr>
      <w:tr w:rsidR="00594F5B" w:rsidRPr="003D7217" w:rsidTr="00B23A25">
        <w:tc>
          <w:tcPr>
            <w:tcW w:w="3510" w:type="dxa"/>
            <w:gridSpan w:val="2"/>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 xml:space="preserve">Behandeling door zorgverleners </w:t>
            </w:r>
          </w:p>
        </w:tc>
        <w:tc>
          <w:tcPr>
            <w:tcW w:w="709"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w:t>
            </w:r>
          </w:p>
        </w:tc>
        <w:tc>
          <w:tcPr>
            <w:tcW w:w="668"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18</w:t>
            </w:r>
          </w:p>
        </w:tc>
        <w:tc>
          <w:tcPr>
            <w:tcW w:w="830" w:type="dxa"/>
            <w:gridSpan w:val="3"/>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w:t>
            </w:r>
          </w:p>
        </w:tc>
        <w:tc>
          <w:tcPr>
            <w:tcW w:w="831" w:type="dxa"/>
            <w:gridSpan w:val="3"/>
            <w:shd w:val="clear" w:color="auto" w:fill="auto"/>
          </w:tcPr>
          <w:p w:rsidR="00703C2A" w:rsidRPr="003D7217" w:rsidRDefault="00703C2A" w:rsidP="0057580E">
            <w:pPr>
              <w:rPr>
                <w:rFonts w:ascii="Calibri" w:hAnsi="Calibri"/>
                <w:color w:val="000000"/>
                <w:sz w:val="20"/>
                <w:szCs w:val="20"/>
              </w:rPr>
            </w:pPr>
            <w:r w:rsidRPr="003D7217">
              <w:rPr>
                <w:rFonts w:ascii="Calibri" w:hAnsi="Calibri"/>
                <w:color w:val="000000"/>
                <w:sz w:val="20"/>
                <w:szCs w:val="20"/>
              </w:rPr>
              <w:t>3,6</w:t>
            </w:r>
          </w:p>
        </w:tc>
        <w:tc>
          <w:tcPr>
            <w:tcW w:w="830" w:type="dxa"/>
            <w:gridSpan w:val="2"/>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3,52</w:t>
            </w:r>
          </w:p>
        </w:tc>
        <w:tc>
          <w:tcPr>
            <w:tcW w:w="830"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3,69</w:t>
            </w:r>
          </w:p>
        </w:tc>
        <w:tc>
          <w:tcPr>
            <w:tcW w:w="831"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0,17</w:t>
            </w:r>
          </w:p>
        </w:tc>
      </w:tr>
      <w:tr w:rsidR="00594F5B" w:rsidRPr="003D7217" w:rsidTr="00B23A25">
        <w:tc>
          <w:tcPr>
            <w:tcW w:w="3510" w:type="dxa"/>
            <w:gridSpan w:val="2"/>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 xml:space="preserve">Informatie tijdens de behandeling </w:t>
            </w:r>
          </w:p>
        </w:tc>
        <w:tc>
          <w:tcPr>
            <w:tcW w:w="709"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1</w:t>
            </w:r>
          </w:p>
        </w:tc>
        <w:tc>
          <w:tcPr>
            <w:tcW w:w="668"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22</w:t>
            </w:r>
          </w:p>
        </w:tc>
        <w:tc>
          <w:tcPr>
            <w:tcW w:w="830" w:type="dxa"/>
            <w:gridSpan w:val="3"/>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1</w:t>
            </w:r>
          </w:p>
        </w:tc>
        <w:tc>
          <w:tcPr>
            <w:tcW w:w="831" w:type="dxa"/>
            <w:gridSpan w:val="3"/>
            <w:shd w:val="clear" w:color="auto" w:fill="auto"/>
          </w:tcPr>
          <w:p w:rsidR="00703C2A" w:rsidRPr="003D7217" w:rsidRDefault="00703C2A" w:rsidP="0057580E">
            <w:pPr>
              <w:rPr>
                <w:rFonts w:ascii="Calibri" w:hAnsi="Calibri"/>
                <w:color w:val="000000"/>
                <w:sz w:val="20"/>
                <w:szCs w:val="20"/>
              </w:rPr>
            </w:pPr>
            <w:r w:rsidRPr="003D7217">
              <w:rPr>
                <w:rFonts w:ascii="Calibri" w:hAnsi="Calibri"/>
                <w:color w:val="000000"/>
                <w:sz w:val="20"/>
                <w:szCs w:val="20"/>
              </w:rPr>
              <w:t>3,5</w:t>
            </w:r>
          </w:p>
        </w:tc>
        <w:tc>
          <w:tcPr>
            <w:tcW w:w="830" w:type="dxa"/>
            <w:gridSpan w:val="2"/>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3,44</w:t>
            </w:r>
          </w:p>
        </w:tc>
        <w:tc>
          <w:tcPr>
            <w:tcW w:w="830"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3,55</w:t>
            </w:r>
          </w:p>
        </w:tc>
        <w:tc>
          <w:tcPr>
            <w:tcW w:w="831"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0,11</w:t>
            </w:r>
          </w:p>
        </w:tc>
      </w:tr>
      <w:tr w:rsidR="00594F5B" w:rsidRPr="003D7217" w:rsidTr="00B23A25">
        <w:tc>
          <w:tcPr>
            <w:tcW w:w="3510" w:type="dxa"/>
            <w:gridSpan w:val="2"/>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Omgeving en faciliteiten</w:t>
            </w:r>
          </w:p>
        </w:tc>
        <w:tc>
          <w:tcPr>
            <w:tcW w:w="709"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8</w:t>
            </w:r>
          </w:p>
        </w:tc>
        <w:tc>
          <w:tcPr>
            <w:tcW w:w="668" w:type="dxa"/>
            <w:shd w:val="clear" w:color="auto" w:fill="auto"/>
          </w:tcPr>
          <w:p w:rsidR="00703C2A" w:rsidRPr="003D7217" w:rsidRDefault="00594F5B" w:rsidP="0057580E">
            <w:pPr>
              <w:rPr>
                <w:rFonts w:ascii="Calibri" w:hAnsi="Calibri"/>
                <w:sz w:val="20"/>
                <w:szCs w:val="20"/>
              </w:rPr>
            </w:pPr>
            <w:r w:rsidRPr="003D7217">
              <w:rPr>
                <w:rFonts w:ascii="Calibri" w:hAnsi="Calibri"/>
                <w:sz w:val="20"/>
                <w:szCs w:val="20"/>
              </w:rPr>
              <w:t xml:space="preserve"> </w:t>
            </w:r>
            <w:r w:rsidR="00703C2A" w:rsidRPr="003D7217">
              <w:rPr>
                <w:rFonts w:ascii="Calibri" w:hAnsi="Calibri"/>
                <w:sz w:val="20"/>
                <w:szCs w:val="20"/>
              </w:rPr>
              <w:t>9</w:t>
            </w:r>
          </w:p>
        </w:tc>
        <w:tc>
          <w:tcPr>
            <w:tcW w:w="830" w:type="dxa"/>
            <w:gridSpan w:val="3"/>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5</w:t>
            </w:r>
          </w:p>
        </w:tc>
        <w:tc>
          <w:tcPr>
            <w:tcW w:w="831" w:type="dxa"/>
            <w:gridSpan w:val="3"/>
            <w:shd w:val="clear" w:color="auto" w:fill="auto"/>
          </w:tcPr>
          <w:p w:rsidR="00703C2A" w:rsidRPr="003D7217" w:rsidRDefault="00703C2A" w:rsidP="0057580E">
            <w:pPr>
              <w:rPr>
                <w:rFonts w:ascii="Calibri" w:hAnsi="Calibri"/>
                <w:color w:val="000000"/>
                <w:sz w:val="20"/>
                <w:szCs w:val="20"/>
              </w:rPr>
            </w:pPr>
            <w:r w:rsidRPr="003D7217">
              <w:rPr>
                <w:rFonts w:ascii="Calibri" w:hAnsi="Calibri"/>
                <w:color w:val="000000"/>
                <w:sz w:val="20"/>
                <w:szCs w:val="20"/>
              </w:rPr>
              <w:t>3,3</w:t>
            </w:r>
          </w:p>
        </w:tc>
        <w:tc>
          <w:tcPr>
            <w:tcW w:w="830" w:type="dxa"/>
            <w:gridSpan w:val="2"/>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3,18</w:t>
            </w:r>
          </w:p>
        </w:tc>
        <w:tc>
          <w:tcPr>
            <w:tcW w:w="830"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3,53</w:t>
            </w:r>
          </w:p>
        </w:tc>
        <w:tc>
          <w:tcPr>
            <w:tcW w:w="831"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0,35</w:t>
            </w:r>
          </w:p>
        </w:tc>
      </w:tr>
      <w:tr w:rsidR="00594F5B" w:rsidRPr="003D7217" w:rsidTr="00B23A25">
        <w:tc>
          <w:tcPr>
            <w:tcW w:w="3510" w:type="dxa"/>
            <w:gridSpan w:val="2"/>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Informatie bij ontslag</w:t>
            </w:r>
          </w:p>
        </w:tc>
        <w:tc>
          <w:tcPr>
            <w:tcW w:w="709"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0</w:t>
            </w:r>
          </w:p>
        </w:tc>
        <w:tc>
          <w:tcPr>
            <w:tcW w:w="668"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22</w:t>
            </w:r>
          </w:p>
        </w:tc>
        <w:tc>
          <w:tcPr>
            <w:tcW w:w="830" w:type="dxa"/>
            <w:gridSpan w:val="3"/>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0</w:t>
            </w:r>
          </w:p>
        </w:tc>
        <w:tc>
          <w:tcPr>
            <w:tcW w:w="831" w:type="dxa"/>
            <w:gridSpan w:val="3"/>
            <w:shd w:val="clear" w:color="auto" w:fill="auto"/>
          </w:tcPr>
          <w:p w:rsidR="00703C2A" w:rsidRPr="003D7217" w:rsidRDefault="00703C2A" w:rsidP="0057580E">
            <w:pPr>
              <w:rPr>
                <w:rFonts w:ascii="Calibri" w:hAnsi="Calibri"/>
                <w:color w:val="000000"/>
                <w:sz w:val="20"/>
                <w:szCs w:val="20"/>
              </w:rPr>
            </w:pPr>
            <w:r w:rsidRPr="003D7217">
              <w:rPr>
                <w:rFonts w:ascii="Calibri" w:hAnsi="Calibri"/>
                <w:color w:val="000000"/>
                <w:sz w:val="20"/>
                <w:szCs w:val="20"/>
              </w:rPr>
              <w:t>3,0</w:t>
            </w:r>
          </w:p>
        </w:tc>
        <w:tc>
          <w:tcPr>
            <w:tcW w:w="830" w:type="dxa"/>
            <w:gridSpan w:val="2"/>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3,00</w:t>
            </w:r>
          </w:p>
        </w:tc>
        <w:tc>
          <w:tcPr>
            <w:tcW w:w="830"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3,08</w:t>
            </w:r>
          </w:p>
        </w:tc>
        <w:tc>
          <w:tcPr>
            <w:tcW w:w="831"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0,08</w:t>
            </w:r>
          </w:p>
        </w:tc>
      </w:tr>
      <w:tr w:rsidR="00594F5B" w:rsidRPr="003D7217" w:rsidTr="00B23A25">
        <w:tc>
          <w:tcPr>
            <w:tcW w:w="3510" w:type="dxa"/>
            <w:gridSpan w:val="2"/>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Informatie bij ontslag</w:t>
            </w:r>
          </w:p>
        </w:tc>
        <w:tc>
          <w:tcPr>
            <w:tcW w:w="709"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0</w:t>
            </w:r>
          </w:p>
        </w:tc>
        <w:tc>
          <w:tcPr>
            <w:tcW w:w="668" w:type="dxa"/>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22</w:t>
            </w:r>
          </w:p>
        </w:tc>
        <w:tc>
          <w:tcPr>
            <w:tcW w:w="830" w:type="dxa"/>
            <w:gridSpan w:val="3"/>
            <w:shd w:val="clear" w:color="auto" w:fill="auto"/>
          </w:tcPr>
          <w:p w:rsidR="00703C2A" w:rsidRPr="003D7217" w:rsidRDefault="00703C2A" w:rsidP="0057580E">
            <w:pPr>
              <w:rPr>
                <w:rFonts w:ascii="Calibri" w:hAnsi="Calibri"/>
                <w:sz w:val="20"/>
                <w:szCs w:val="20"/>
              </w:rPr>
            </w:pPr>
            <w:r w:rsidRPr="003D7217">
              <w:rPr>
                <w:rFonts w:ascii="Calibri" w:hAnsi="Calibri"/>
                <w:sz w:val="20"/>
                <w:szCs w:val="20"/>
              </w:rPr>
              <w:t>0</w:t>
            </w:r>
          </w:p>
        </w:tc>
        <w:tc>
          <w:tcPr>
            <w:tcW w:w="831" w:type="dxa"/>
            <w:gridSpan w:val="3"/>
            <w:shd w:val="clear" w:color="auto" w:fill="auto"/>
          </w:tcPr>
          <w:p w:rsidR="00703C2A" w:rsidRPr="003D7217" w:rsidRDefault="00703C2A" w:rsidP="0057580E">
            <w:pPr>
              <w:rPr>
                <w:rFonts w:ascii="Calibri" w:hAnsi="Calibri"/>
                <w:color w:val="000000"/>
                <w:sz w:val="20"/>
                <w:szCs w:val="20"/>
              </w:rPr>
            </w:pPr>
            <w:r w:rsidRPr="003D7217">
              <w:rPr>
                <w:rFonts w:ascii="Calibri" w:hAnsi="Calibri"/>
                <w:color w:val="000000"/>
                <w:sz w:val="20"/>
                <w:szCs w:val="20"/>
              </w:rPr>
              <w:t>2,8</w:t>
            </w:r>
          </w:p>
        </w:tc>
        <w:tc>
          <w:tcPr>
            <w:tcW w:w="830" w:type="dxa"/>
            <w:gridSpan w:val="2"/>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2,69</w:t>
            </w:r>
          </w:p>
        </w:tc>
        <w:tc>
          <w:tcPr>
            <w:tcW w:w="830"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2,82</w:t>
            </w:r>
          </w:p>
        </w:tc>
        <w:tc>
          <w:tcPr>
            <w:tcW w:w="831" w:type="dxa"/>
            <w:shd w:val="clear" w:color="auto" w:fill="auto"/>
          </w:tcPr>
          <w:p w:rsidR="00703C2A" w:rsidRPr="003D7217" w:rsidRDefault="00E90F71" w:rsidP="0057580E">
            <w:pPr>
              <w:rPr>
                <w:rStyle w:val="Kop1Char"/>
                <w:rFonts w:cs="Calibri"/>
                <w:b w:val="0"/>
                <w:sz w:val="20"/>
                <w:szCs w:val="20"/>
              </w:rPr>
            </w:pPr>
            <w:r w:rsidRPr="003D7217">
              <w:rPr>
                <w:rFonts w:ascii="Calibri" w:hAnsi="Calibri"/>
                <w:sz w:val="20"/>
                <w:szCs w:val="20"/>
              </w:rPr>
              <w:t>0,13</w:t>
            </w:r>
          </w:p>
        </w:tc>
      </w:tr>
      <w:tr w:rsidR="00594F5B" w:rsidRPr="003D7217" w:rsidTr="00B23A25">
        <w:trPr>
          <w:trHeight w:val="231"/>
        </w:trPr>
        <w:tc>
          <w:tcPr>
            <w:tcW w:w="3510" w:type="dxa"/>
            <w:gridSpan w:val="2"/>
            <w:tcBorders>
              <w:bottom w:val="single" w:sz="4" w:space="0" w:color="A6A6A6"/>
            </w:tcBorders>
            <w:shd w:val="clear" w:color="auto" w:fill="auto"/>
          </w:tcPr>
          <w:p w:rsidR="00703C2A" w:rsidRPr="003D7217" w:rsidRDefault="00594F5B" w:rsidP="0057580E">
            <w:pPr>
              <w:rPr>
                <w:rFonts w:ascii="Calibri" w:hAnsi="Calibri"/>
                <w:sz w:val="20"/>
                <w:szCs w:val="20"/>
              </w:rPr>
            </w:pPr>
            <w:r w:rsidRPr="003D7217">
              <w:rPr>
                <w:rFonts w:ascii="Calibri" w:hAnsi="Calibri"/>
                <w:sz w:val="20"/>
                <w:szCs w:val="20"/>
              </w:rPr>
              <w:t>Algemeen waarderingscijfer</w:t>
            </w:r>
          </w:p>
        </w:tc>
        <w:tc>
          <w:tcPr>
            <w:tcW w:w="709" w:type="dxa"/>
            <w:tcBorders>
              <w:bottom w:val="single" w:sz="4" w:space="0" w:color="A6A6A6"/>
            </w:tcBorders>
            <w:shd w:val="clear" w:color="auto" w:fill="auto"/>
          </w:tcPr>
          <w:p w:rsidR="00703C2A" w:rsidRPr="003D7217" w:rsidRDefault="00C02C51" w:rsidP="0057580E">
            <w:pPr>
              <w:rPr>
                <w:rFonts w:ascii="Calibri" w:hAnsi="Calibri"/>
                <w:sz w:val="20"/>
                <w:szCs w:val="20"/>
              </w:rPr>
            </w:pPr>
            <w:r w:rsidRPr="003D7217">
              <w:rPr>
                <w:rFonts w:ascii="Calibri" w:hAnsi="Calibri"/>
                <w:sz w:val="20"/>
                <w:szCs w:val="20"/>
              </w:rPr>
              <w:t>4</w:t>
            </w:r>
          </w:p>
        </w:tc>
        <w:tc>
          <w:tcPr>
            <w:tcW w:w="668" w:type="dxa"/>
            <w:tcBorders>
              <w:bottom w:val="single" w:sz="4" w:space="0" w:color="A6A6A6"/>
            </w:tcBorders>
            <w:shd w:val="clear" w:color="auto" w:fill="auto"/>
          </w:tcPr>
          <w:p w:rsidR="00703C2A" w:rsidRPr="003D7217" w:rsidRDefault="00C02C51" w:rsidP="0057580E">
            <w:pPr>
              <w:rPr>
                <w:rFonts w:ascii="Calibri" w:hAnsi="Calibri"/>
                <w:sz w:val="20"/>
                <w:szCs w:val="20"/>
              </w:rPr>
            </w:pPr>
            <w:r w:rsidRPr="003D7217">
              <w:rPr>
                <w:rFonts w:ascii="Calibri" w:hAnsi="Calibri"/>
                <w:sz w:val="20"/>
                <w:szCs w:val="20"/>
              </w:rPr>
              <w:t>13</w:t>
            </w:r>
          </w:p>
        </w:tc>
        <w:tc>
          <w:tcPr>
            <w:tcW w:w="830" w:type="dxa"/>
            <w:gridSpan w:val="3"/>
            <w:tcBorders>
              <w:bottom w:val="single" w:sz="4" w:space="0" w:color="A6A6A6"/>
            </w:tcBorders>
            <w:shd w:val="clear" w:color="auto" w:fill="auto"/>
          </w:tcPr>
          <w:p w:rsidR="00703C2A" w:rsidRPr="003D7217" w:rsidRDefault="00C02C51" w:rsidP="0057580E">
            <w:pPr>
              <w:rPr>
                <w:rFonts w:ascii="Calibri" w:hAnsi="Calibri"/>
                <w:sz w:val="20"/>
                <w:szCs w:val="20"/>
              </w:rPr>
            </w:pPr>
            <w:r w:rsidRPr="003D7217">
              <w:rPr>
                <w:rFonts w:ascii="Calibri" w:hAnsi="Calibri"/>
                <w:sz w:val="20"/>
                <w:szCs w:val="20"/>
              </w:rPr>
              <w:t>5</w:t>
            </w:r>
          </w:p>
        </w:tc>
        <w:tc>
          <w:tcPr>
            <w:tcW w:w="831" w:type="dxa"/>
            <w:gridSpan w:val="3"/>
            <w:tcBorders>
              <w:bottom w:val="single" w:sz="4" w:space="0" w:color="A6A6A6"/>
            </w:tcBorders>
            <w:shd w:val="clear" w:color="auto" w:fill="auto"/>
          </w:tcPr>
          <w:p w:rsidR="00703C2A" w:rsidRPr="003D7217" w:rsidRDefault="00703C2A" w:rsidP="0057580E">
            <w:pPr>
              <w:rPr>
                <w:rFonts w:ascii="Calibri" w:hAnsi="Calibri"/>
                <w:color w:val="000000"/>
                <w:sz w:val="20"/>
                <w:szCs w:val="20"/>
              </w:rPr>
            </w:pPr>
            <w:r w:rsidRPr="003D7217">
              <w:rPr>
                <w:rFonts w:ascii="Calibri" w:hAnsi="Calibri"/>
                <w:color w:val="000000"/>
                <w:sz w:val="20"/>
                <w:szCs w:val="20"/>
              </w:rPr>
              <w:t>7,7</w:t>
            </w:r>
          </w:p>
        </w:tc>
        <w:tc>
          <w:tcPr>
            <w:tcW w:w="830" w:type="dxa"/>
            <w:gridSpan w:val="2"/>
            <w:tcBorders>
              <w:bottom w:val="single" w:sz="4" w:space="0" w:color="A6A6A6"/>
            </w:tcBorders>
            <w:shd w:val="clear" w:color="auto" w:fill="auto"/>
          </w:tcPr>
          <w:p w:rsidR="00703C2A" w:rsidRPr="003D7217" w:rsidRDefault="00E90F71" w:rsidP="00077292">
            <w:pPr>
              <w:rPr>
                <w:rStyle w:val="Kop1Char"/>
                <w:rFonts w:cs="Calibri"/>
                <w:b w:val="0"/>
                <w:sz w:val="20"/>
                <w:szCs w:val="20"/>
              </w:rPr>
            </w:pPr>
            <w:r w:rsidRPr="003D7217">
              <w:rPr>
                <w:rFonts w:ascii="Calibri" w:hAnsi="Calibri"/>
                <w:sz w:val="20"/>
                <w:szCs w:val="20"/>
              </w:rPr>
              <w:t>7,</w:t>
            </w:r>
            <w:r w:rsidR="00077292" w:rsidRPr="003D7217">
              <w:rPr>
                <w:rFonts w:ascii="Calibri" w:hAnsi="Calibri"/>
                <w:sz w:val="20"/>
                <w:szCs w:val="20"/>
              </w:rPr>
              <w:t>40</w:t>
            </w:r>
          </w:p>
        </w:tc>
        <w:tc>
          <w:tcPr>
            <w:tcW w:w="830" w:type="dxa"/>
            <w:tcBorders>
              <w:bottom w:val="single" w:sz="4" w:space="0" w:color="A6A6A6"/>
            </w:tcBorders>
            <w:shd w:val="clear" w:color="auto" w:fill="auto"/>
          </w:tcPr>
          <w:p w:rsidR="00703C2A" w:rsidRPr="003D7217" w:rsidRDefault="00E90F71" w:rsidP="00077292">
            <w:pPr>
              <w:rPr>
                <w:rStyle w:val="Kop1Char"/>
                <w:rFonts w:cs="Calibri"/>
                <w:b w:val="0"/>
                <w:sz w:val="20"/>
                <w:szCs w:val="20"/>
              </w:rPr>
            </w:pPr>
            <w:r w:rsidRPr="003D7217">
              <w:rPr>
                <w:rFonts w:ascii="Calibri" w:hAnsi="Calibri"/>
                <w:sz w:val="20"/>
                <w:szCs w:val="20"/>
              </w:rPr>
              <w:t>8,</w:t>
            </w:r>
            <w:r w:rsidR="00077292" w:rsidRPr="003D7217">
              <w:rPr>
                <w:rFonts w:ascii="Calibri" w:hAnsi="Calibri"/>
                <w:sz w:val="20"/>
                <w:szCs w:val="20"/>
              </w:rPr>
              <w:t>10</w:t>
            </w:r>
          </w:p>
        </w:tc>
        <w:tc>
          <w:tcPr>
            <w:tcW w:w="831" w:type="dxa"/>
            <w:tcBorders>
              <w:bottom w:val="single" w:sz="4" w:space="0" w:color="A6A6A6"/>
            </w:tcBorders>
            <w:shd w:val="clear" w:color="auto" w:fill="auto"/>
          </w:tcPr>
          <w:p w:rsidR="00703C2A" w:rsidRPr="003D7217" w:rsidRDefault="00E90F71" w:rsidP="00077292">
            <w:pPr>
              <w:rPr>
                <w:rStyle w:val="Kop1Char"/>
                <w:rFonts w:cs="Calibri"/>
                <w:b w:val="0"/>
                <w:sz w:val="20"/>
                <w:szCs w:val="20"/>
              </w:rPr>
            </w:pPr>
            <w:r w:rsidRPr="003D7217">
              <w:rPr>
                <w:rFonts w:ascii="Calibri" w:hAnsi="Calibri"/>
                <w:sz w:val="20"/>
                <w:szCs w:val="20"/>
              </w:rPr>
              <w:t>0,</w:t>
            </w:r>
            <w:r w:rsidR="00077292" w:rsidRPr="003D7217">
              <w:rPr>
                <w:rFonts w:ascii="Calibri" w:hAnsi="Calibri"/>
                <w:sz w:val="20"/>
                <w:szCs w:val="20"/>
              </w:rPr>
              <w:t>70</w:t>
            </w:r>
          </w:p>
        </w:tc>
      </w:tr>
      <w:tr w:rsidR="00594F5B" w:rsidRPr="003D7217" w:rsidTr="001C4A36">
        <w:trPr>
          <w:trHeight w:val="122"/>
        </w:trPr>
        <w:tc>
          <w:tcPr>
            <w:tcW w:w="3227" w:type="dxa"/>
            <w:tcBorders>
              <w:top w:val="single" w:sz="4" w:space="0" w:color="A6A6A6"/>
            </w:tcBorders>
            <w:shd w:val="clear" w:color="auto" w:fill="auto"/>
          </w:tcPr>
          <w:p w:rsidR="00594F5B" w:rsidRPr="003D7217" w:rsidRDefault="00594F5B" w:rsidP="0057580E">
            <w:pPr>
              <w:rPr>
                <w:rFonts w:ascii="Calibri" w:hAnsi="Calibri"/>
                <w:sz w:val="20"/>
                <w:szCs w:val="20"/>
              </w:rPr>
            </w:pPr>
          </w:p>
        </w:tc>
        <w:tc>
          <w:tcPr>
            <w:tcW w:w="283" w:type="dxa"/>
            <w:tcBorders>
              <w:top w:val="single" w:sz="4" w:space="0" w:color="A6A6A6"/>
            </w:tcBorders>
            <w:shd w:val="clear" w:color="auto" w:fill="auto"/>
          </w:tcPr>
          <w:p w:rsidR="00594F5B" w:rsidRPr="003D7217" w:rsidRDefault="00594F5B" w:rsidP="0057580E">
            <w:pPr>
              <w:rPr>
                <w:rStyle w:val="Kop1Char"/>
                <w:rFonts w:cs="Calibri"/>
                <w:b w:val="0"/>
                <w:sz w:val="20"/>
                <w:szCs w:val="20"/>
              </w:rPr>
            </w:pPr>
          </w:p>
        </w:tc>
        <w:tc>
          <w:tcPr>
            <w:tcW w:w="709" w:type="dxa"/>
            <w:tcBorders>
              <w:top w:val="single" w:sz="4" w:space="0" w:color="A6A6A6"/>
            </w:tcBorders>
            <w:shd w:val="clear" w:color="auto" w:fill="auto"/>
          </w:tcPr>
          <w:p w:rsidR="00594F5B" w:rsidRPr="003D7217" w:rsidRDefault="00594F5B" w:rsidP="0057580E">
            <w:pPr>
              <w:rPr>
                <w:rStyle w:val="Kop1Char"/>
                <w:rFonts w:cs="Calibri"/>
                <w:b w:val="0"/>
                <w:sz w:val="20"/>
                <w:szCs w:val="20"/>
              </w:rPr>
            </w:pPr>
          </w:p>
        </w:tc>
        <w:tc>
          <w:tcPr>
            <w:tcW w:w="709" w:type="dxa"/>
            <w:gridSpan w:val="2"/>
            <w:tcBorders>
              <w:top w:val="single" w:sz="4" w:space="0" w:color="A6A6A6"/>
            </w:tcBorders>
            <w:shd w:val="clear" w:color="auto" w:fill="auto"/>
          </w:tcPr>
          <w:p w:rsidR="00594F5B" w:rsidRPr="003D7217" w:rsidRDefault="00594F5B" w:rsidP="0057580E">
            <w:pPr>
              <w:rPr>
                <w:rStyle w:val="Kop1Char"/>
                <w:rFonts w:cs="Calibri"/>
                <w:b w:val="0"/>
                <w:sz w:val="20"/>
                <w:szCs w:val="20"/>
              </w:rPr>
            </w:pPr>
          </w:p>
        </w:tc>
        <w:tc>
          <w:tcPr>
            <w:tcW w:w="709" w:type="dxa"/>
            <w:tcBorders>
              <w:top w:val="single" w:sz="4" w:space="0" w:color="A6A6A6"/>
            </w:tcBorders>
            <w:shd w:val="clear" w:color="auto" w:fill="auto"/>
          </w:tcPr>
          <w:p w:rsidR="00594F5B" w:rsidRPr="003D7217" w:rsidRDefault="00594F5B" w:rsidP="0057580E">
            <w:pPr>
              <w:rPr>
                <w:rFonts w:ascii="Calibri" w:hAnsi="Calibri"/>
                <w:color w:val="000000"/>
                <w:sz w:val="20"/>
                <w:szCs w:val="20"/>
              </w:rPr>
            </w:pPr>
          </w:p>
        </w:tc>
        <w:tc>
          <w:tcPr>
            <w:tcW w:w="708" w:type="dxa"/>
            <w:gridSpan w:val="3"/>
            <w:tcBorders>
              <w:top w:val="single" w:sz="4" w:space="0" w:color="A6A6A6"/>
            </w:tcBorders>
            <w:shd w:val="clear" w:color="auto" w:fill="auto"/>
          </w:tcPr>
          <w:p w:rsidR="00594F5B" w:rsidRPr="003D7217" w:rsidRDefault="00594F5B" w:rsidP="0057580E">
            <w:pPr>
              <w:rPr>
                <w:rStyle w:val="Kop1Char"/>
                <w:rFonts w:cs="Calibri"/>
                <w:b w:val="0"/>
                <w:sz w:val="20"/>
                <w:szCs w:val="20"/>
              </w:rPr>
            </w:pPr>
          </w:p>
        </w:tc>
        <w:tc>
          <w:tcPr>
            <w:tcW w:w="709" w:type="dxa"/>
            <w:gridSpan w:val="2"/>
            <w:tcBorders>
              <w:top w:val="single" w:sz="4" w:space="0" w:color="A6A6A6"/>
            </w:tcBorders>
            <w:shd w:val="clear" w:color="auto" w:fill="auto"/>
          </w:tcPr>
          <w:p w:rsidR="00594F5B" w:rsidRPr="003D7217" w:rsidRDefault="00594F5B" w:rsidP="0057580E">
            <w:pPr>
              <w:rPr>
                <w:rStyle w:val="Kop1Char"/>
                <w:rFonts w:cs="Calibri"/>
                <w:b w:val="0"/>
                <w:sz w:val="20"/>
                <w:szCs w:val="20"/>
              </w:rPr>
            </w:pPr>
          </w:p>
        </w:tc>
        <w:tc>
          <w:tcPr>
            <w:tcW w:w="1985" w:type="dxa"/>
            <w:gridSpan w:val="3"/>
            <w:tcBorders>
              <w:top w:val="single" w:sz="4" w:space="0" w:color="A6A6A6"/>
            </w:tcBorders>
            <w:shd w:val="clear" w:color="auto" w:fill="auto"/>
          </w:tcPr>
          <w:p w:rsidR="00594F5B" w:rsidRPr="003D7217" w:rsidRDefault="00594F5B" w:rsidP="0057580E">
            <w:pPr>
              <w:rPr>
                <w:rStyle w:val="Kop1Char"/>
                <w:rFonts w:cs="Calibri"/>
                <w:b w:val="0"/>
                <w:sz w:val="20"/>
                <w:szCs w:val="20"/>
              </w:rPr>
            </w:pPr>
          </w:p>
        </w:tc>
      </w:tr>
    </w:tbl>
    <w:p w:rsidR="00F55500" w:rsidRDefault="00F55500" w:rsidP="00F55500">
      <w:pPr>
        <w:tabs>
          <w:tab w:val="left" w:pos="7020"/>
        </w:tabs>
        <w:spacing w:line="360" w:lineRule="auto"/>
        <w:ind w:left="360"/>
        <w:outlineLvl w:val="1"/>
        <w:rPr>
          <w:rStyle w:val="Kop1Char"/>
          <w:rFonts w:cs="Calibri"/>
          <w:sz w:val="24"/>
          <w:szCs w:val="24"/>
        </w:rPr>
      </w:pPr>
    </w:p>
    <w:p w:rsidR="00C57869" w:rsidRDefault="00CC7B2D" w:rsidP="00CC7B2D">
      <w:pPr>
        <w:tabs>
          <w:tab w:val="left" w:pos="7020"/>
        </w:tabs>
        <w:spacing w:line="360" w:lineRule="auto"/>
        <w:ind w:left="360"/>
        <w:outlineLvl w:val="1"/>
        <w:rPr>
          <w:rStyle w:val="Kop1Char"/>
          <w:rFonts w:cs="Calibri"/>
        </w:rPr>
      </w:pPr>
      <w:r w:rsidRPr="00CC7B2D">
        <w:rPr>
          <w:rStyle w:val="Kop1Char"/>
          <w:rFonts w:cs="Calibri"/>
        </w:rPr>
        <w:t xml:space="preserve"> </w:t>
      </w:r>
    </w:p>
    <w:p w:rsidR="00E730D9" w:rsidRDefault="00E730D9" w:rsidP="000E0FE8">
      <w:pPr>
        <w:numPr>
          <w:ilvl w:val="0"/>
          <w:numId w:val="43"/>
        </w:numPr>
        <w:spacing w:line="360" w:lineRule="auto"/>
        <w:outlineLvl w:val="0"/>
        <w:rPr>
          <w:rStyle w:val="Kop1Char"/>
          <w:rFonts w:cs="Calibri"/>
        </w:rPr>
        <w:sectPr w:rsidR="00E730D9" w:rsidSect="00CF3636">
          <w:footerReference w:type="default" r:id="rId35"/>
          <w:footerReference w:type="first" r:id="rId36"/>
          <w:pgSz w:w="11906" w:h="16838"/>
          <w:pgMar w:top="1258" w:right="1417" w:bottom="1417" w:left="1417" w:header="708" w:footer="708" w:gutter="0"/>
          <w:cols w:space="708"/>
          <w:titlePg/>
          <w:docGrid w:linePitch="360"/>
        </w:sectPr>
      </w:pPr>
    </w:p>
    <w:p w:rsidR="00C57869" w:rsidRPr="00CC7B2D" w:rsidRDefault="00C57869" w:rsidP="000E0FE8">
      <w:pPr>
        <w:numPr>
          <w:ilvl w:val="0"/>
          <w:numId w:val="43"/>
        </w:numPr>
        <w:spacing w:line="360" w:lineRule="auto"/>
        <w:outlineLvl w:val="0"/>
        <w:rPr>
          <w:rFonts w:ascii="Calibri" w:hAnsi="Calibri" w:cs="Calibri"/>
          <w:b/>
          <w:sz w:val="32"/>
          <w:szCs w:val="32"/>
        </w:rPr>
      </w:pPr>
      <w:bookmarkStart w:id="70" w:name="_Toc376533769"/>
      <w:r>
        <w:rPr>
          <w:rFonts w:ascii="Calibri" w:hAnsi="Calibri" w:cs="Calibri"/>
          <w:b/>
          <w:sz w:val="32"/>
          <w:szCs w:val="32"/>
        </w:rPr>
        <w:lastRenderedPageBreak/>
        <w:t>Optimaliseren</w:t>
      </w:r>
      <w:r w:rsidRPr="00CC7B2D">
        <w:rPr>
          <w:rFonts w:ascii="Calibri" w:hAnsi="Calibri" w:cs="Calibri"/>
          <w:b/>
          <w:sz w:val="32"/>
          <w:szCs w:val="32"/>
        </w:rPr>
        <w:t xml:space="preserve"> CQI SEH</w:t>
      </w:r>
      <w:bookmarkStart w:id="71" w:name="_Toc261014201"/>
      <w:bookmarkEnd w:id="70"/>
    </w:p>
    <w:bookmarkEnd w:id="71"/>
    <w:p w:rsidR="00C57869" w:rsidRPr="00E13B66" w:rsidRDefault="00C57869" w:rsidP="00C57869">
      <w:pPr>
        <w:spacing w:line="360" w:lineRule="auto"/>
        <w:rPr>
          <w:rFonts w:ascii="Calibri" w:hAnsi="Calibri" w:cs="Calibri"/>
          <w:b/>
          <w:bCs/>
          <w:color w:val="000000"/>
        </w:rPr>
      </w:pPr>
    </w:p>
    <w:p w:rsidR="0074006F" w:rsidRPr="000E0FE8" w:rsidRDefault="0074006F" w:rsidP="0074006F">
      <w:pPr>
        <w:spacing w:line="360" w:lineRule="auto"/>
        <w:rPr>
          <w:rFonts w:ascii="Calibri" w:hAnsi="Calibri" w:cs="Calibri"/>
          <w:bCs/>
          <w:color w:val="000000"/>
        </w:rPr>
      </w:pPr>
      <w:bookmarkStart w:id="72" w:name="_Toc261014200"/>
      <w:bookmarkStart w:id="73" w:name="_Toc266954559"/>
      <w:bookmarkStart w:id="74" w:name="_Toc355614654"/>
      <w:bookmarkStart w:id="75" w:name="_Toc355699492"/>
      <w:r w:rsidRPr="000E0FE8">
        <w:rPr>
          <w:rFonts w:ascii="Calibri" w:hAnsi="Calibri" w:cs="Calibri"/>
          <w:bCs/>
          <w:color w:val="000000"/>
        </w:rPr>
        <w:t>Om de CQI SEH te optimaliseren worden de bevindingen naar het discriminerend vermogen van de CQI SEH besproken. Tevens worden op- en aanmerkingen vanuit evaluaties als gevolg van het gebruik van de vragenlijst besproken. De wijzigingen naar aanleiding van de meting met de vierde versie van de CQI SEH (bijlage 1) worden doorgevoerd in de vijfde versie van de CQI SEH, deze versie wordt na afstemming met de begeleidende werkgroep toegevoegd als bijlage 2. Het hoofdstuk wordt afgesloten met enkele afsluitende opmerkingen.</w:t>
      </w:r>
    </w:p>
    <w:p w:rsidR="0074006F" w:rsidRPr="00E13B66" w:rsidRDefault="0074006F" w:rsidP="0074006F">
      <w:pPr>
        <w:spacing w:line="360" w:lineRule="auto"/>
        <w:rPr>
          <w:rFonts w:cs="Calibri"/>
          <w:bCs/>
          <w:color w:val="000000"/>
        </w:rPr>
      </w:pPr>
    </w:p>
    <w:p w:rsidR="0074006F" w:rsidRPr="00E13B66" w:rsidRDefault="0074006F" w:rsidP="000E0FE8">
      <w:pPr>
        <w:pStyle w:val="Kop2"/>
        <w:numPr>
          <w:ilvl w:val="1"/>
          <w:numId w:val="47"/>
        </w:numPr>
      </w:pPr>
      <w:bookmarkStart w:id="76" w:name="_Toc376533770"/>
      <w:r>
        <w:t>Wijzigingen CQI SEH</w:t>
      </w:r>
      <w:bookmarkEnd w:id="76"/>
    </w:p>
    <w:p w:rsidR="0074006F" w:rsidRDefault="0074006F" w:rsidP="0074006F">
      <w:pPr>
        <w:spacing w:line="360" w:lineRule="auto"/>
        <w:rPr>
          <w:rFonts w:cs="Calibri"/>
          <w:bCs/>
          <w:color w:val="000000"/>
        </w:rPr>
      </w:pPr>
      <w:bookmarkStart w:id="77" w:name="_Toc261014205"/>
    </w:p>
    <w:p w:rsidR="0074006F" w:rsidRPr="000E0FE8" w:rsidRDefault="0074006F" w:rsidP="0074006F">
      <w:pPr>
        <w:spacing w:line="360" w:lineRule="auto"/>
        <w:rPr>
          <w:rFonts w:ascii="Calibri" w:hAnsi="Calibri"/>
        </w:rPr>
      </w:pPr>
      <w:r w:rsidRPr="000E0FE8">
        <w:rPr>
          <w:rFonts w:ascii="Calibri" w:hAnsi="Calibri"/>
        </w:rPr>
        <w:t xml:space="preserve">De vierde versie van de CQI SEH bestaat uit </w:t>
      </w:r>
      <w:r w:rsidRPr="000E0FE8">
        <w:rPr>
          <w:rFonts w:ascii="Calibri" w:hAnsi="Calibri"/>
          <w:bCs/>
          <w:color w:val="000000"/>
        </w:rPr>
        <w:t>78 vragen</w:t>
      </w:r>
      <w:r w:rsidRPr="000E0FE8">
        <w:rPr>
          <w:rFonts w:ascii="Calibri" w:hAnsi="Calibri"/>
        </w:rPr>
        <w:t xml:space="preserve">, waarvan tien specifieke vragen over de gebeurtenis (feitvragen), veertien algemene vragen over achtergrondgegevens, vier vragen over tijdsduur, negen screenervragen, één open vraag, en 43 ervaringsvragen, waarvan zes probleemvragen, twee vragen over pijn en twee waarderingsvragen. </w:t>
      </w:r>
    </w:p>
    <w:p w:rsidR="0074006F" w:rsidRPr="000E0FE8" w:rsidRDefault="0074006F" w:rsidP="0074006F">
      <w:pPr>
        <w:spacing w:line="360" w:lineRule="auto"/>
        <w:rPr>
          <w:rFonts w:ascii="Calibri" w:hAnsi="Calibri"/>
          <w:bCs/>
          <w:color w:val="000000"/>
        </w:rPr>
      </w:pPr>
      <w:r w:rsidRPr="000E0FE8">
        <w:rPr>
          <w:rFonts w:ascii="Calibri" w:hAnsi="Calibri"/>
          <w:bCs/>
          <w:color w:val="000000"/>
        </w:rPr>
        <w:t>Naar aanleiding van het onderzoek naar het discriminerend vermogen van de CQI SEH wordt het wijzigingen van vragen overwogen aan de hand van drie criteria: 1. Statistische eigenschappen; 2. Face validiteit; 3. Richtlijnen SEH (onder andere richtlijn voor triage).</w:t>
      </w:r>
    </w:p>
    <w:p w:rsidR="0074006F" w:rsidRPr="000E0FE8" w:rsidRDefault="0074006F" w:rsidP="0074006F">
      <w:pPr>
        <w:spacing w:line="360" w:lineRule="auto"/>
        <w:rPr>
          <w:rFonts w:ascii="Calibri" w:hAnsi="Calibri"/>
          <w:bCs/>
          <w:color w:val="000000"/>
        </w:rPr>
      </w:pPr>
      <w:r w:rsidRPr="000E0FE8">
        <w:rPr>
          <w:rFonts w:ascii="Calibri" w:hAnsi="Calibri"/>
          <w:bCs/>
          <w:color w:val="000000"/>
        </w:rPr>
        <w:t xml:space="preserve">Wanneer een vraag aan geen enkel van deze criteria voldoet, wordt de vraag niet opgenomen in de geoptimaliseerde vragenlijst CQI SEH.  </w:t>
      </w:r>
    </w:p>
    <w:bookmarkEnd w:id="77"/>
    <w:p w:rsidR="0074006F" w:rsidRPr="000E0FE8" w:rsidRDefault="0074006F" w:rsidP="0074006F">
      <w:pPr>
        <w:spacing w:line="360" w:lineRule="auto"/>
        <w:rPr>
          <w:rFonts w:ascii="Calibri" w:hAnsi="Calibri" w:cs="Calibri"/>
          <w:bCs/>
          <w:color w:val="000000"/>
        </w:rPr>
      </w:pPr>
      <w:r w:rsidRPr="000E0FE8">
        <w:rPr>
          <w:rFonts w:ascii="Calibri" w:hAnsi="Calibri" w:cs="Calibri"/>
          <w:bCs/>
          <w:color w:val="000000"/>
        </w:rPr>
        <w:t xml:space="preserve">De volgende voorstellen voor wijzigingen zijn voorgelegd aan de begeleidende werkgroep. </w:t>
      </w:r>
    </w:p>
    <w:p w:rsidR="0074006F" w:rsidRPr="000E0FE8" w:rsidRDefault="0074006F" w:rsidP="006D73CF">
      <w:pPr>
        <w:spacing w:line="360" w:lineRule="auto"/>
        <w:ind w:left="708"/>
        <w:rPr>
          <w:rFonts w:ascii="Calibri" w:hAnsi="Calibri" w:cs="Calibri"/>
          <w:bCs/>
          <w:color w:val="000000"/>
        </w:rPr>
      </w:pPr>
      <w:r w:rsidRPr="000E0FE8">
        <w:rPr>
          <w:rFonts w:ascii="Calibri" w:hAnsi="Calibri" w:cs="Calibri"/>
          <w:bCs/>
          <w:i/>
          <w:color w:val="000000"/>
        </w:rPr>
        <w:t>Nota bene de onderstaande nummers van vragen komen overeen met de nummers in de vierde versie van de CQI SEH (bijlage 1).</w:t>
      </w:r>
      <w:r w:rsidRPr="000E0FE8">
        <w:rPr>
          <w:rFonts w:ascii="Calibri" w:hAnsi="Calibri" w:cs="Calibri"/>
          <w:bCs/>
          <w:color w:val="000000"/>
        </w:rPr>
        <w:t xml:space="preserve"> </w:t>
      </w:r>
    </w:p>
    <w:p w:rsidR="0074006F" w:rsidRPr="003D7217" w:rsidRDefault="0074006F" w:rsidP="0074006F">
      <w:pPr>
        <w:spacing w:line="360" w:lineRule="auto"/>
        <w:rPr>
          <w:rFonts w:cs="Calibri"/>
          <w:bCs/>
          <w:color w:val="000000"/>
        </w:rPr>
      </w:pPr>
    </w:p>
    <w:p w:rsidR="0074006F" w:rsidRPr="000E0FE8" w:rsidRDefault="0074006F" w:rsidP="00F3191F">
      <w:pPr>
        <w:spacing w:line="360" w:lineRule="auto"/>
        <w:rPr>
          <w:rFonts w:ascii="Calibri" w:hAnsi="Calibri" w:cs="Calibri"/>
          <w:bCs/>
          <w:color w:val="000000"/>
          <w:u w:val="single"/>
        </w:rPr>
      </w:pPr>
      <w:r w:rsidRPr="000E0FE8">
        <w:rPr>
          <w:rFonts w:ascii="Calibri" w:hAnsi="Calibri" w:cs="Calibri"/>
          <w:bCs/>
          <w:color w:val="000000"/>
          <w:u w:val="single"/>
        </w:rPr>
        <w:t>Sectie – Voor de aankomst op de SEH (vraag 4 t/m 14)</w:t>
      </w: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 xml:space="preserve">V4 ‘Hoe ernstig was volgens u uw gezondheidsprobleem waarvoor u de SEH heeft bezocht?’ en V5 ‘Hoe snel moest u volgens uzelf worden geholpen?’ staan beide in de vragenlijst opgenomen om een mate van ernst en urgentie te bepalen. De antwoorden van de beide vragen correleren slecht met elkaar (V4=26% niet ernstig; V5=40% geen tijdsdruk). De antwoordcategorieën van V5 komen (deels) overeen met de triage categorieën en bieden voldoende inzicht in de ervaren urgentie van de patiënt. </w:t>
      </w:r>
    </w:p>
    <w:p w:rsidR="0074006F" w:rsidRPr="000E0FE8" w:rsidRDefault="0074006F" w:rsidP="006D73CF">
      <w:pPr>
        <w:spacing w:line="360" w:lineRule="auto"/>
        <w:ind w:firstLine="708"/>
        <w:rPr>
          <w:rFonts w:ascii="Calibri" w:hAnsi="Calibri" w:cs="Calibri"/>
          <w:bCs/>
          <w:i/>
        </w:rPr>
      </w:pPr>
      <w:r w:rsidRPr="000E0FE8">
        <w:rPr>
          <w:rFonts w:ascii="Calibri" w:hAnsi="Calibri" w:cs="Calibri"/>
          <w:bCs/>
          <w:i/>
        </w:rPr>
        <w:t xml:space="preserve">De begeleidingsgroep is het eens met het voorstel om V4 te verwijderen. </w:t>
      </w: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lastRenderedPageBreak/>
        <w:t xml:space="preserve">De tijdsaanduiding bij de derde antwoordcategorie komt niet overeen met de triage categorie en wordt veranderd in ‘Spoedeisend (zeker binnen 10 minuten hulp nodig)’. </w:t>
      </w:r>
    </w:p>
    <w:p w:rsidR="0074006F" w:rsidRPr="000E0FE8" w:rsidRDefault="0074006F" w:rsidP="006D73CF">
      <w:pPr>
        <w:tabs>
          <w:tab w:val="left" w:pos="1080"/>
        </w:tabs>
        <w:spacing w:line="360" w:lineRule="auto"/>
        <w:ind w:left="708"/>
        <w:rPr>
          <w:rFonts w:ascii="Calibri" w:hAnsi="Calibri" w:cs="Calibri"/>
        </w:rPr>
      </w:pPr>
      <w:r w:rsidRPr="000E0FE8">
        <w:rPr>
          <w:rFonts w:ascii="Calibri" w:hAnsi="Calibri" w:cs="Calibri"/>
          <w:bCs/>
          <w:i/>
        </w:rPr>
        <w:t>De begeleidingsgroep is het eens met het voorstel om de derde antwoordcategorie passend te maken bij de triagecategorie en stelt voor om dit consequent door te voeren bij alle antwoord categorieën.</w:t>
      </w:r>
      <w:r w:rsidRPr="000E0FE8">
        <w:rPr>
          <w:rFonts w:ascii="Calibri" w:hAnsi="Calibri" w:cs="Calibri"/>
        </w:rPr>
        <w:t xml:space="preserve"> </w:t>
      </w:r>
      <w:r w:rsidRPr="000E0FE8">
        <w:rPr>
          <w:rFonts w:ascii="Calibri" w:hAnsi="Calibri" w:cs="Calibri"/>
          <w:i/>
        </w:rPr>
        <w:t>1. Geen tijdsdruk (geen haast, binnen 4 uur hulp nodig); 2. Dringend (binnen 1 uur hulp nodig); 3.  Spoedeisend (zeker binnen 10 minuten hulp nodig); Levensbedreigend (elke seconde telt, direct hulp nodig).</w:t>
      </w:r>
    </w:p>
    <w:p w:rsidR="0074006F" w:rsidRPr="000E0FE8" w:rsidRDefault="0074006F" w:rsidP="00F3191F">
      <w:pPr>
        <w:spacing w:line="360" w:lineRule="auto"/>
        <w:rPr>
          <w:rFonts w:ascii="Calibri" w:hAnsi="Calibri" w:cs="Calibri"/>
          <w:bCs/>
          <w:i/>
        </w:rPr>
      </w:pPr>
    </w:p>
    <w:p w:rsidR="0074006F" w:rsidRPr="000E0FE8" w:rsidRDefault="0074006F" w:rsidP="00F3191F">
      <w:pPr>
        <w:spacing w:line="360" w:lineRule="auto"/>
        <w:rPr>
          <w:rFonts w:ascii="Calibri" w:hAnsi="Calibri" w:cs="Calibri"/>
          <w:i/>
        </w:rPr>
      </w:pPr>
      <w:r w:rsidRPr="000E0FE8">
        <w:rPr>
          <w:rFonts w:ascii="Calibri" w:hAnsi="Calibri" w:cs="Calibri"/>
          <w:i/>
        </w:rPr>
        <w:t xml:space="preserve">V7 Heeft u voor </w:t>
      </w:r>
      <w:r w:rsidRPr="000E0FE8">
        <w:rPr>
          <w:rFonts w:ascii="Calibri" w:hAnsi="Calibri" w:cs="Calibri"/>
          <w:i/>
          <w:u w:val="single"/>
        </w:rPr>
        <w:t xml:space="preserve">hetzelfde </w:t>
      </w:r>
      <w:r w:rsidRPr="000E0FE8">
        <w:rPr>
          <w:rFonts w:ascii="Calibri" w:hAnsi="Calibri" w:cs="Calibri"/>
          <w:i/>
        </w:rPr>
        <w:t xml:space="preserve">gezondheidsprobleem eerder de SEH bezocht? </w:t>
      </w:r>
    </w:p>
    <w:p w:rsidR="0074006F" w:rsidRPr="000E0FE8" w:rsidRDefault="0074006F" w:rsidP="006D73CF">
      <w:pPr>
        <w:spacing w:line="360" w:lineRule="auto"/>
        <w:ind w:firstLine="708"/>
        <w:rPr>
          <w:rFonts w:ascii="Calibri" w:hAnsi="Calibri" w:cs="Calibri"/>
          <w:i/>
        </w:rPr>
      </w:pPr>
      <w:r w:rsidRPr="000E0FE8">
        <w:rPr>
          <w:rFonts w:ascii="Calibri" w:hAnsi="Calibri" w:cs="Calibri"/>
          <w:i/>
        </w:rPr>
        <w:t>Aanpassing: V7  Heeft u eerder dezelfde SEH bezocht?</w:t>
      </w:r>
      <w:r w:rsidRPr="000E0FE8">
        <w:rPr>
          <w:rFonts w:ascii="Calibri" w:hAnsi="Calibri" w:cs="Calibri"/>
        </w:rPr>
        <w:t xml:space="preserve"> </w:t>
      </w:r>
      <w:r w:rsidRPr="000E0FE8">
        <w:rPr>
          <w:rFonts w:ascii="Calibri" w:hAnsi="Calibri" w:cs="Calibri"/>
          <w:i/>
        </w:rPr>
        <w:t xml:space="preserve">   </w:t>
      </w:r>
    </w:p>
    <w:p w:rsidR="0074006F" w:rsidRPr="000E0FE8" w:rsidRDefault="0074006F" w:rsidP="00F3191F">
      <w:pPr>
        <w:spacing w:line="360" w:lineRule="auto"/>
        <w:rPr>
          <w:rFonts w:ascii="Calibri" w:hAnsi="Calibri" w:cs="Calibri"/>
          <w:bCs/>
          <w:color w:val="000000"/>
        </w:rPr>
      </w:pP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V9 ‘Door wie bent u verwezen naar de SEH?’. De patiënten die deze vraag hebben beantwoord met ‘Ik ben met een ambulance naar de SEH gebracht’ kunnen direct worden doorverwezen naar vraag 27 in plaats van eerst naar vraag 11 ‘Hoe bent u naar de SEH van het ziekenhuis gegaan’ te worden geleid</w:t>
      </w:r>
    </w:p>
    <w:p w:rsidR="0074006F" w:rsidRPr="000E0FE8" w:rsidRDefault="0074006F" w:rsidP="006D73CF">
      <w:pPr>
        <w:spacing w:line="360" w:lineRule="auto"/>
        <w:ind w:left="708"/>
        <w:rPr>
          <w:rFonts w:ascii="Calibri" w:hAnsi="Calibri" w:cs="Calibri"/>
          <w:bCs/>
          <w:i/>
          <w:color w:val="000000"/>
        </w:rPr>
      </w:pPr>
      <w:r w:rsidRPr="000E0FE8">
        <w:rPr>
          <w:rFonts w:ascii="Calibri" w:hAnsi="Calibri" w:cs="Calibri"/>
          <w:bCs/>
          <w:i/>
          <w:color w:val="000000"/>
        </w:rPr>
        <w:t>De begeleidingsgroep is het eens met de doorverwijzing naar vraag 27. In het vierde antwoord ‘Een specialist heeft mij verteld dat ik naar de SEH moest gaan’ kan een specialist vervangen worden door mijn specialist. Het gaat hier om de in het ziekenhuis bekende patiënt die een nieuwe klacht heeft en gebeld heeft met zijn specialist. Dit is een belangrijke categorie met meestal uitgebreide ziekte. Een andere specialist of een ander specialisme komt bijna niet voor.</w:t>
      </w:r>
    </w:p>
    <w:p w:rsidR="0074006F" w:rsidRPr="000E0FE8" w:rsidRDefault="0074006F" w:rsidP="00F3191F">
      <w:pPr>
        <w:spacing w:line="360" w:lineRule="auto"/>
        <w:rPr>
          <w:rFonts w:ascii="Calibri" w:hAnsi="Calibri" w:cs="Calibri"/>
          <w:bCs/>
          <w:color w:val="000000"/>
        </w:rPr>
      </w:pPr>
    </w:p>
    <w:p w:rsidR="0074006F" w:rsidRPr="000E0FE8" w:rsidRDefault="0074006F" w:rsidP="00F3191F">
      <w:pPr>
        <w:spacing w:line="360" w:lineRule="auto"/>
        <w:rPr>
          <w:rFonts w:ascii="Calibri" w:hAnsi="Calibri" w:cs="Calibri"/>
          <w:bCs/>
          <w:color w:val="000000"/>
          <w:u w:val="single"/>
        </w:rPr>
      </w:pPr>
      <w:r w:rsidRPr="000E0FE8">
        <w:rPr>
          <w:rFonts w:ascii="Calibri" w:hAnsi="Calibri" w:cs="Calibri"/>
          <w:bCs/>
          <w:color w:val="000000"/>
          <w:u w:val="single"/>
        </w:rPr>
        <w:t>Sectie – Zorgverleners op de SEH (vraag 19 t/m vraag 26)</w:t>
      </w: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 xml:space="preserve">V20 ‘Is uw gezondheidsprobleem eerst kort beoordeeld door een verpleegkundige en moest u daarna opnieuw wachten in de wachtkamer?’ komt te vervallen als screenervraag naar aanleiding van de lage respons op de vragen V21, V22 en V23. Bovendien kan er vanuit worden gegaan dat patiënten getrieerd worden bij binnenkomst op een SEH en een tweede wachttijd hebben tenzij zij direct geholpen moeten worden. Voor deze groep respondenten is bij de vervolg vragen V21 en V22 de antwoordcategorie ‘N.v.t. toegevoegd’. Daarnaast is het woord verpleegkundige vervangen door zorgverlener. Dit sluit beter aan bij vraag 19 daarin wordt zorgverlener genoemd en niet gespecificeerd naar verpleegkundige. </w:t>
      </w:r>
    </w:p>
    <w:p w:rsidR="0074006F" w:rsidRPr="000E0FE8" w:rsidRDefault="0074006F" w:rsidP="00DF2EA8">
      <w:pPr>
        <w:spacing w:line="360" w:lineRule="auto"/>
        <w:ind w:left="708"/>
        <w:rPr>
          <w:rFonts w:ascii="Calibri" w:hAnsi="Calibri" w:cs="Calibri"/>
          <w:bCs/>
          <w:color w:val="000000"/>
        </w:rPr>
      </w:pPr>
      <w:r w:rsidRPr="000E0FE8">
        <w:rPr>
          <w:rFonts w:ascii="Calibri" w:hAnsi="Calibri" w:cs="Calibri"/>
          <w:bCs/>
          <w:i/>
        </w:rPr>
        <w:lastRenderedPageBreak/>
        <w:t>De begeleidingsgroep is het eens met het voorstel om V20 te verwijderen en de antwoord categorieën van V21, V22 en V23 uit te breide.</w:t>
      </w: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V21 aanpassen ‘Vertelde deze zorgverlener hoe snel u geholpen moest worden aan uw gezondheidsprobleem?’ en de antwoordcategorie ‘N.v.t. ik ben direct naar een behandelkamer gebracht’ toevoegen.</w:t>
      </w: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 xml:space="preserve">V22 Vertelde de verpleegkundige u in welke volgorde u en de andere </w:t>
      </w:r>
      <w:r w:rsidR="0019472C" w:rsidRPr="000E0FE8">
        <w:rPr>
          <w:rFonts w:ascii="Calibri" w:hAnsi="Calibri" w:cs="Calibri"/>
          <w:bCs/>
          <w:color w:val="000000"/>
        </w:rPr>
        <w:t>patiënten</w:t>
      </w:r>
      <w:r w:rsidRPr="000E0FE8">
        <w:rPr>
          <w:rFonts w:ascii="Calibri" w:hAnsi="Calibri" w:cs="Calibri"/>
          <w:bCs/>
          <w:color w:val="000000"/>
        </w:rPr>
        <w:t xml:space="preserve"> in de wachtruimte geholpen zouden worden?</w:t>
      </w:r>
    </w:p>
    <w:p w:rsidR="0074006F" w:rsidRPr="000E0FE8" w:rsidRDefault="0074006F" w:rsidP="00F3191F">
      <w:pPr>
        <w:spacing w:line="360" w:lineRule="auto"/>
        <w:rPr>
          <w:rFonts w:ascii="Calibri" w:hAnsi="Calibri" w:cs="Calibri"/>
          <w:bCs/>
          <w:i/>
          <w:color w:val="000000"/>
        </w:rPr>
      </w:pPr>
      <w:r w:rsidRPr="000E0FE8">
        <w:rPr>
          <w:rFonts w:ascii="Calibri" w:hAnsi="Calibri" w:cs="Calibri"/>
          <w:bCs/>
          <w:i/>
          <w:color w:val="000000"/>
        </w:rPr>
        <w:t>Aanpassen: V22 Gaf de zorgverlener u informatie over de volgorde waarin u en de andere patiënten</w:t>
      </w:r>
      <w:r w:rsidRPr="000E0FE8">
        <w:rPr>
          <w:rFonts w:ascii="Calibri" w:hAnsi="Calibri" w:cs="Calibri"/>
          <w:bCs/>
          <w:color w:val="000000"/>
        </w:rPr>
        <w:t xml:space="preserve"> in de wachtkamer geholpen zouden worden?’ met een extra antwoordcategorie ‘N.v.t. er waren geen andere patiënten in de wachtruimte/ik ben direct naar een behandelkamer gebracht’. Deze wijziging is doorgevoerd naar aanleiding van de onderstaande opmerking van een bedrijfsleider SEH: ‘</w:t>
      </w:r>
      <w:r w:rsidRPr="000E0FE8">
        <w:rPr>
          <w:rFonts w:ascii="Calibri" w:hAnsi="Calibri" w:cs="Calibri"/>
          <w:bCs/>
          <w:i/>
          <w:color w:val="000000"/>
        </w:rPr>
        <w:t>Het is simpelweg niet mogelijk om te vertellen welke volgorde het betreft . Het kan daarom wel zijn dat patiënten dit willen weten, maar dit kan niet. Daarom vind ik het ook niet zinvol dit mee te nemen in de vragen, aangezien we hier niets mee kunnen. Je kunt wel aangeven dat patiënten die er slechter aan toe zijn als eerste worden behandeld. Als je een volgorde zou willen aangeven, dan wordt die volgorde direct achterhaald als er een nieuwe patiënt binnen komt. Dit geldt voor alle SEH’s overigens.’</w:t>
      </w:r>
    </w:p>
    <w:p w:rsidR="0074006F" w:rsidRPr="000E0FE8" w:rsidRDefault="0074006F" w:rsidP="00DF2EA8">
      <w:pPr>
        <w:pStyle w:val="Tekstopmerking"/>
        <w:spacing w:line="360" w:lineRule="auto"/>
        <w:ind w:left="708"/>
        <w:rPr>
          <w:rFonts w:ascii="Calibri" w:hAnsi="Calibri" w:cs="Calibri"/>
          <w:bCs/>
          <w:i/>
          <w:color w:val="000000"/>
          <w:sz w:val="24"/>
          <w:szCs w:val="24"/>
        </w:rPr>
      </w:pPr>
      <w:r w:rsidRPr="000E0FE8">
        <w:rPr>
          <w:rFonts w:ascii="Calibri" w:hAnsi="Calibri" w:cs="Calibri"/>
          <w:bCs/>
          <w:i/>
          <w:color w:val="000000"/>
          <w:sz w:val="24"/>
          <w:szCs w:val="24"/>
        </w:rPr>
        <w:t>De begeleidingsgroep stelt dat iedere patiënt begrijpt dat een ambulance met zwaailicht die een levensbedreigende patiënt betekent dat ze langer moeten wachten als het druk is! Misschien is het zo dat de exacte volgorde er niet toe doet, maar het begrip doet er wel degelijk toe.</w:t>
      </w:r>
    </w:p>
    <w:p w:rsidR="0074006F" w:rsidRPr="000E0FE8" w:rsidRDefault="0074006F" w:rsidP="00F3191F">
      <w:pPr>
        <w:spacing w:line="360" w:lineRule="auto"/>
        <w:rPr>
          <w:rFonts w:ascii="Calibri" w:hAnsi="Calibri" w:cs="Calibri"/>
          <w:bCs/>
        </w:rPr>
      </w:pPr>
      <w:r w:rsidRPr="000E0FE8">
        <w:rPr>
          <w:rFonts w:ascii="Calibri" w:hAnsi="Calibri" w:cs="Calibri"/>
          <w:bCs/>
          <w:color w:val="000000"/>
        </w:rPr>
        <w:t xml:space="preserve">V25 Moest u langer wachten omdat ernstigere patiënten eerder werden geholpen? wordt verwijderd als screenervraag voor V26 ‘Was het een probleem dat u langer moest wachten, omdat ernstigere patiënten eerder behandeld werden?’ Deze ervaringsvraag wordt deels inhoudelijk al bevraagt bij V22 (vertelde deze zorgverlener in welke volgorde u en de andere patiënten in de wachtruimte geholpen zouden worden?). Bovendien behoort de vraag niet tot een domein en </w:t>
      </w:r>
      <w:r w:rsidRPr="000E0FE8">
        <w:rPr>
          <w:rFonts w:ascii="Calibri" w:hAnsi="Calibri" w:cs="Calibri"/>
          <w:bCs/>
        </w:rPr>
        <w:t>de spreiding tussen SEH’s is laag.</w:t>
      </w:r>
    </w:p>
    <w:p w:rsidR="0074006F" w:rsidRPr="000E0FE8" w:rsidRDefault="0074006F" w:rsidP="00DF2EA8">
      <w:pPr>
        <w:spacing w:line="360" w:lineRule="auto"/>
        <w:ind w:left="708"/>
        <w:rPr>
          <w:rFonts w:ascii="Calibri" w:hAnsi="Calibri" w:cs="Calibri"/>
          <w:bCs/>
          <w:i/>
          <w:color w:val="000000"/>
        </w:rPr>
      </w:pPr>
      <w:r w:rsidRPr="000E0FE8">
        <w:rPr>
          <w:rFonts w:ascii="Calibri" w:hAnsi="Calibri" w:cs="Calibri"/>
          <w:bCs/>
          <w:i/>
        </w:rPr>
        <w:t xml:space="preserve">De begeleidingsgroep is het eens met het verwijderen van vraag 25 en stelt voor om bij vraag 26 een antwoord categorie toe te voegen ‘N.v.t. ik hoefde niet langer te wachten’. </w:t>
      </w:r>
    </w:p>
    <w:p w:rsidR="00DF2EA8" w:rsidRPr="000E0FE8" w:rsidRDefault="00DF2EA8" w:rsidP="00F3191F">
      <w:pPr>
        <w:spacing w:line="360" w:lineRule="auto"/>
        <w:rPr>
          <w:rFonts w:ascii="Calibri" w:hAnsi="Calibri" w:cs="Calibri"/>
          <w:bCs/>
          <w:u w:val="single"/>
        </w:rPr>
      </w:pPr>
    </w:p>
    <w:p w:rsidR="0074006F" w:rsidRPr="000E0FE8" w:rsidRDefault="0074006F" w:rsidP="00F3191F">
      <w:pPr>
        <w:spacing w:line="360" w:lineRule="auto"/>
        <w:rPr>
          <w:rFonts w:ascii="Calibri" w:hAnsi="Calibri" w:cs="Calibri"/>
          <w:bCs/>
        </w:rPr>
      </w:pPr>
      <w:r w:rsidRPr="000E0FE8">
        <w:rPr>
          <w:rFonts w:ascii="Calibri" w:hAnsi="Calibri" w:cs="Calibri"/>
          <w:bCs/>
          <w:u w:val="single"/>
        </w:rPr>
        <w:lastRenderedPageBreak/>
        <w:t>Sectie – Pijn  (vraag 27 t/m 29)</w:t>
      </w:r>
    </w:p>
    <w:p w:rsidR="0074006F" w:rsidRPr="000E0FE8" w:rsidRDefault="0074006F" w:rsidP="00F3191F">
      <w:pPr>
        <w:spacing w:line="360" w:lineRule="auto"/>
        <w:rPr>
          <w:rFonts w:ascii="Calibri" w:hAnsi="Calibri" w:cs="Calibri"/>
          <w:bCs/>
        </w:rPr>
      </w:pPr>
      <w:r w:rsidRPr="000E0FE8">
        <w:rPr>
          <w:rFonts w:ascii="Calibri" w:hAnsi="Calibri" w:cs="Calibri"/>
          <w:bCs/>
        </w:rPr>
        <w:t xml:space="preserve">Behouden: V27 </w:t>
      </w:r>
      <w:r w:rsidRPr="000E0FE8">
        <w:rPr>
          <w:rFonts w:ascii="Calibri" w:hAnsi="Calibri" w:cs="Calibri"/>
          <w:iCs/>
        </w:rPr>
        <w:t xml:space="preserve">Kunt u aangeven op een schaal van 0 – 10 hoeveel pijn u had bij binnenkomst op de SEH? </w:t>
      </w:r>
      <w:r w:rsidRPr="000E0FE8">
        <w:rPr>
          <w:rFonts w:ascii="Calibri" w:hAnsi="Calibri" w:cs="Calibri"/>
          <w:bCs/>
        </w:rPr>
        <w:t>(PROM voormeting behandeling)</w:t>
      </w:r>
    </w:p>
    <w:p w:rsidR="0074006F" w:rsidRPr="000E0FE8" w:rsidRDefault="0074006F" w:rsidP="00F3191F">
      <w:pPr>
        <w:spacing w:line="360" w:lineRule="auto"/>
        <w:rPr>
          <w:rFonts w:ascii="Calibri" w:hAnsi="Calibri" w:cs="Calibri"/>
          <w:bCs/>
        </w:rPr>
      </w:pPr>
      <w:r w:rsidRPr="000E0FE8">
        <w:rPr>
          <w:rFonts w:ascii="Calibri" w:hAnsi="Calibri" w:cs="Calibri"/>
          <w:bCs/>
        </w:rPr>
        <w:t>Aanpassen: V29 verplaatsen naar het einde van de vragenlijst bijvoorbeeld achter vraag 56 (legde de zorgverleners u uit hoe u deze afspraak moest maken?) en wijzigen in: ‘Kunt u aangeven op een schaal van 0-10 hoeveel pijn u had bij vertrek van de SEH?’ (PROM nameting over het effect van de behandeling).</w:t>
      </w:r>
    </w:p>
    <w:p w:rsidR="0074006F" w:rsidRPr="000E0FE8" w:rsidRDefault="0074006F" w:rsidP="00DF2EA8">
      <w:pPr>
        <w:spacing w:line="360" w:lineRule="auto"/>
        <w:ind w:firstLine="708"/>
        <w:rPr>
          <w:rFonts w:ascii="Calibri" w:hAnsi="Calibri" w:cs="Calibri"/>
          <w:bCs/>
          <w:i/>
        </w:rPr>
      </w:pPr>
      <w:r w:rsidRPr="000E0FE8">
        <w:rPr>
          <w:rFonts w:ascii="Calibri" w:hAnsi="Calibri" w:cs="Calibri"/>
          <w:bCs/>
          <w:i/>
        </w:rPr>
        <w:t>De begeleidingsgroep is het eens met de wijzigingen.</w:t>
      </w:r>
    </w:p>
    <w:p w:rsidR="0074006F" w:rsidRPr="000E0FE8" w:rsidRDefault="0074006F" w:rsidP="00F3191F">
      <w:pPr>
        <w:spacing w:line="360" w:lineRule="auto"/>
        <w:rPr>
          <w:rFonts w:ascii="Calibri" w:hAnsi="Calibri" w:cs="Calibri"/>
          <w:bCs/>
          <w:u w:val="single"/>
        </w:rPr>
      </w:pPr>
    </w:p>
    <w:p w:rsidR="0074006F" w:rsidRPr="000E0FE8" w:rsidRDefault="0074006F" w:rsidP="00F3191F">
      <w:pPr>
        <w:spacing w:line="360" w:lineRule="auto"/>
        <w:rPr>
          <w:rFonts w:ascii="Calibri" w:hAnsi="Calibri" w:cs="Calibri"/>
          <w:bCs/>
          <w:u w:val="single"/>
        </w:rPr>
      </w:pPr>
      <w:r w:rsidRPr="000E0FE8">
        <w:rPr>
          <w:rFonts w:ascii="Calibri" w:hAnsi="Calibri" w:cs="Calibri"/>
          <w:bCs/>
          <w:u w:val="single"/>
        </w:rPr>
        <w:t>Sectie – Onderzoeken en behandeling (vraag 30 t/m 45)</w:t>
      </w:r>
    </w:p>
    <w:p w:rsidR="0074006F" w:rsidRPr="000E0FE8" w:rsidRDefault="0074006F" w:rsidP="00F3191F">
      <w:pPr>
        <w:spacing w:line="360" w:lineRule="auto"/>
        <w:rPr>
          <w:rFonts w:ascii="Calibri" w:hAnsi="Calibri" w:cs="Calibri"/>
          <w:bCs/>
        </w:rPr>
      </w:pPr>
      <w:r w:rsidRPr="000E0FE8">
        <w:rPr>
          <w:rFonts w:ascii="Calibri" w:hAnsi="Calibri" w:cs="Calibri"/>
          <w:bCs/>
        </w:rPr>
        <w:t xml:space="preserve">V42 ‘Gaven de zorgverleners u tegenstrijdige informatie?’ kan om meerdere redenen verwijderd worden uit de vragenlijst. Ten eerste is bekend dat deze vraag bij meerdere CQ-indexen een interpretatie probleem oplevert bij de respondenten. Ten tweede wordt de mate en wijze van informatieverstrekking tijdens de behandeling al bevraagd in drie van de zeven domeinen. Vraag 42 maakt geen deel uit van een van deze domeinen. </w:t>
      </w:r>
    </w:p>
    <w:p w:rsidR="0074006F" w:rsidRPr="000E0FE8" w:rsidRDefault="0074006F" w:rsidP="00F3191F">
      <w:pPr>
        <w:spacing w:line="360" w:lineRule="auto"/>
        <w:rPr>
          <w:rFonts w:ascii="Calibri" w:hAnsi="Calibri" w:cs="Calibri"/>
          <w:bCs/>
        </w:rPr>
      </w:pPr>
      <w:r w:rsidRPr="000E0FE8">
        <w:rPr>
          <w:rFonts w:ascii="Calibri" w:hAnsi="Calibri" w:cs="Calibri"/>
          <w:bCs/>
        </w:rPr>
        <w:t xml:space="preserve">Ten derde als met deze vraag een bepaalde mate van samenwerking/overeenstemming tussen de zorgverleners wordt gemeten dan wordt dat aspect van de zorgverlening al gemeten door het domein ‘behandeling van de zorgverleners’. </w:t>
      </w:r>
    </w:p>
    <w:p w:rsidR="0074006F" w:rsidRPr="000E0FE8" w:rsidRDefault="0074006F" w:rsidP="00DF2EA8">
      <w:pPr>
        <w:spacing w:line="360" w:lineRule="auto"/>
        <w:ind w:firstLine="708"/>
        <w:rPr>
          <w:rFonts w:ascii="Calibri" w:hAnsi="Calibri" w:cs="Calibri"/>
          <w:bCs/>
          <w:i/>
        </w:rPr>
      </w:pPr>
      <w:r w:rsidRPr="000E0FE8">
        <w:rPr>
          <w:rFonts w:ascii="Calibri" w:hAnsi="Calibri" w:cs="Calibri"/>
          <w:bCs/>
          <w:i/>
        </w:rPr>
        <w:t>De begeleidingsgroep is het eens met de wijzigingen.</w:t>
      </w:r>
    </w:p>
    <w:p w:rsidR="0074006F" w:rsidRPr="000E0FE8" w:rsidRDefault="0074006F" w:rsidP="00F3191F">
      <w:pPr>
        <w:spacing w:line="360" w:lineRule="auto"/>
        <w:rPr>
          <w:rFonts w:ascii="Calibri" w:hAnsi="Calibri" w:cs="Calibri"/>
          <w:bCs/>
        </w:rPr>
      </w:pPr>
      <w:r w:rsidRPr="000E0FE8">
        <w:rPr>
          <w:rFonts w:ascii="Calibri" w:hAnsi="Calibri" w:cs="Calibri"/>
          <w:bCs/>
        </w:rPr>
        <w:t xml:space="preserve">V45 ‘Hoe vaak heeft u op de SEH hetzelfde verhaal moeten vertellen over uw gezondheidsprobleem?’ verwijderen. Deze vraag heeft de laagste belangscore (gemiddelde=2,58) van de items die niet zijn ondergebracht in een domein. Daarnaast is de spreiding tussen SEH’s op deze vraag laag. </w:t>
      </w:r>
    </w:p>
    <w:p w:rsidR="0074006F" w:rsidRPr="000E0FE8" w:rsidRDefault="0074006F" w:rsidP="00DF2EA8">
      <w:pPr>
        <w:spacing w:line="360" w:lineRule="auto"/>
        <w:ind w:firstLine="708"/>
        <w:rPr>
          <w:rFonts w:ascii="Calibri" w:hAnsi="Calibri" w:cs="Calibri"/>
          <w:bCs/>
          <w:i/>
        </w:rPr>
      </w:pPr>
      <w:r w:rsidRPr="000E0FE8">
        <w:rPr>
          <w:rFonts w:ascii="Calibri" w:hAnsi="Calibri" w:cs="Calibri"/>
          <w:bCs/>
          <w:i/>
        </w:rPr>
        <w:t>De begeleidingsgroep is het eens met de wijzigingen.</w:t>
      </w:r>
    </w:p>
    <w:p w:rsidR="0074006F" w:rsidRPr="000E0FE8" w:rsidRDefault="0074006F" w:rsidP="00F3191F">
      <w:pPr>
        <w:spacing w:line="360" w:lineRule="auto"/>
        <w:rPr>
          <w:rFonts w:ascii="Calibri" w:hAnsi="Calibri" w:cs="Calibri"/>
          <w:bCs/>
        </w:rPr>
      </w:pPr>
    </w:p>
    <w:p w:rsidR="0074006F" w:rsidRPr="000E0FE8" w:rsidRDefault="0074006F" w:rsidP="00F3191F">
      <w:pPr>
        <w:spacing w:line="360" w:lineRule="auto"/>
        <w:rPr>
          <w:rFonts w:ascii="Calibri" w:hAnsi="Calibri" w:cs="Calibri"/>
          <w:bCs/>
          <w:color w:val="000000"/>
          <w:u w:val="single"/>
        </w:rPr>
      </w:pPr>
      <w:r w:rsidRPr="000E0FE8">
        <w:rPr>
          <w:rFonts w:ascii="Calibri" w:hAnsi="Calibri" w:cs="Calibri"/>
          <w:bCs/>
          <w:color w:val="000000"/>
          <w:u w:val="single"/>
        </w:rPr>
        <w:t>Sectie vertrek van de SEH (vraag 46 t/m 56)</w:t>
      </w: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 xml:space="preserve">Het domein ‘informatieverstrekking bij ontslag van de SEH’ heeft een lage betrouwbaarheid. Dit wordt veroorzaakt door het lage aantal respondenten. Om dit te verbeteren kunnen de vragen 50 en 51 naar boven verplaatst worden, zodat de respondenten die geen nieuwe geneesmiddelen verstrekt krijgen (v47) deze vragen niet abusievelijk overslaan. </w:t>
      </w:r>
    </w:p>
    <w:p w:rsidR="0074006F" w:rsidRPr="000E0FE8" w:rsidRDefault="0074006F" w:rsidP="00DF2EA8">
      <w:pPr>
        <w:spacing w:line="360" w:lineRule="auto"/>
        <w:ind w:firstLine="708"/>
        <w:rPr>
          <w:rFonts w:ascii="Calibri" w:hAnsi="Calibri" w:cs="Calibri"/>
          <w:bCs/>
          <w:i/>
        </w:rPr>
      </w:pPr>
      <w:r w:rsidRPr="000E0FE8">
        <w:rPr>
          <w:rFonts w:ascii="Calibri" w:hAnsi="Calibri" w:cs="Calibri"/>
          <w:bCs/>
          <w:i/>
        </w:rPr>
        <w:t>De begeleidingsgroep is het eens met de wijzigingen.</w:t>
      </w: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 xml:space="preserve">    </w:t>
      </w:r>
    </w:p>
    <w:p w:rsidR="0074006F" w:rsidRPr="000E0FE8" w:rsidRDefault="0074006F" w:rsidP="00F3191F">
      <w:pPr>
        <w:spacing w:line="360" w:lineRule="auto"/>
        <w:rPr>
          <w:rFonts w:ascii="Calibri" w:hAnsi="Calibri" w:cs="Calibri"/>
          <w:bCs/>
          <w:color w:val="000000"/>
          <w:u w:val="single"/>
        </w:rPr>
      </w:pPr>
      <w:r w:rsidRPr="000E0FE8">
        <w:rPr>
          <w:rFonts w:ascii="Calibri" w:hAnsi="Calibri" w:cs="Calibri"/>
          <w:bCs/>
          <w:color w:val="000000"/>
          <w:u w:val="single"/>
        </w:rPr>
        <w:lastRenderedPageBreak/>
        <w:t xml:space="preserve">Sectie – Algemeen SEH </w:t>
      </w: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 xml:space="preserve">V58 ‘Als u dit wilde, kon u dan iets eten en/of drinken op de SEH?’ wordt uitgebreid met ‘N.v.t. (ik mocht niets eten en/of drinken door mijn gezondheidsprobleem)’. Dit antwoord sluit beter aan bij de richtlijn SEH over eten en drinken voorafgaand aan de behandeling (geldend voor al die patiënten die eventueel in aanmerking zouden komen voor een ingreep). </w:t>
      </w:r>
    </w:p>
    <w:p w:rsidR="0074006F" w:rsidRPr="000E0FE8" w:rsidRDefault="0074006F" w:rsidP="00DF2EA8">
      <w:pPr>
        <w:spacing w:line="360" w:lineRule="auto"/>
        <w:ind w:firstLine="708"/>
        <w:rPr>
          <w:rFonts w:ascii="Calibri" w:hAnsi="Calibri" w:cs="Calibri"/>
          <w:bCs/>
          <w:i/>
        </w:rPr>
      </w:pPr>
      <w:r w:rsidRPr="000E0FE8">
        <w:rPr>
          <w:rFonts w:ascii="Calibri" w:hAnsi="Calibri" w:cs="Calibri"/>
          <w:bCs/>
          <w:i/>
        </w:rPr>
        <w:t>De begeleidingsgroep is het eens met de wijzigingen.</w:t>
      </w:r>
    </w:p>
    <w:p w:rsidR="0074006F" w:rsidRPr="000E0FE8" w:rsidRDefault="0074006F" w:rsidP="00F3191F">
      <w:pPr>
        <w:spacing w:line="360" w:lineRule="auto"/>
        <w:rPr>
          <w:rFonts w:ascii="Calibri" w:hAnsi="Calibri" w:cs="Calibri"/>
          <w:bCs/>
          <w:color w:val="000000"/>
        </w:rPr>
      </w:pPr>
    </w:p>
    <w:p w:rsidR="0074006F" w:rsidRPr="000E0FE8" w:rsidRDefault="0074006F" w:rsidP="00F3191F">
      <w:pPr>
        <w:spacing w:line="360" w:lineRule="auto"/>
        <w:rPr>
          <w:rFonts w:ascii="Calibri" w:hAnsi="Calibri" w:cs="Calibri"/>
          <w:bCs/>
          <w:i/>
          <w:color w:val="000000"/>
        </w:rPr>
      </w:pPr>
      <w:r w:rsidRPr="000E0FE8">
        <w:rPr>
          <w:rFonts w:ascii="Calibri" w:hAnsi="Calibri" w:cs="Calibri"/>
          <w:bCs/>
          <w:i/>
          <w:color w:val="000000"/>
        </w:rPr>
        <w:t xml:space="preserve">Aanvullende opmerkingen begeleidingsgroep: </w:t>
      </w:r>
    </w:p>
    <w:p w:rsidR="0074006F" w:rsidRPr="000E0FE8" w:rsidRDefault="0074006F" w:rsidP="00DF2EA8">
      <w:pPr>
        <w:spacing w:line="360" w:lineRule="auto"/>
        <w:ind w:left="708"/>
        <w:rPr>
          <w:rFonts w:ascii="Calibri" w:hAnsi="Calibri" w:cs="Calibri"/>
          <w:bCs/>
          <w:i/>
          <w:color w:val="000000"/>
        </w:rPr>
      </w:pPr>
      <w:r w:rsidRPr="000E0FE8">
        <w:rPr>
          <w:rFonts w:ascii="Calibri" w:hAnsi="Calibri" w:cs="Calibri"/>
          <w:bCs/>
          <w:i/>
          <w:color w:val="000000"/>
        </w:rPr>
        <w:t xml:space="preserve">Op veel SEH afdelingen wordt gescreend voor gerelateerde ziekte of omstandigheden, bv kindermishandeling, huiselijk geweld, seksueel geweld, locaties van geweld, alcoholmisbruik, hypertensie, valrisico, etc. Dit wordt door patiënten gewaardeerd, met een aantal uitzonderingen. De screening is niet altijd direct in het belang van de individuele patiënt, maar wel in het belang van de betreffende groep patiënten. Omdat de vraag hiernaar toeneemt, is het van belang te weten waar dit gebeurt en wat patiënten daarvan vinden. </w:t>
      </w:r>
    </w:p>
    <w:p w:rsidR="0074006F" w:rsidRPr="000E0FE8" w:rsidRDefault="0074006F" w:rsidP="00DF2EA8">
      <w:pPr>
        <w:spacing w:line="360" w:lineRule="auto"/>
        <w:ind w:left="708"/>
        <w:rPr>
          <w:rFonts w:ascii="Calibri" w:hAnsi="Calibri" w:cs="Calibri"/>
          <w:bCs/>
          <w:i/>
          <w:color w:val="000000"/>
        </w:rPr>
      </w:pPr>
      <w:r w:rsidRPr="000E0FE8">
        <w:rPr>
          <w:rFonts w:ascii="Calibri" w:hAnsi="Calibri" w:cs="Calibri"/>
          <w:bCs/>
          <w:i/>
          <w:color w:val="000000"/>
        </w:rPr>
        <w:t>In 2013 is het landelijk percentage zelfverwijzers juist afgenomen, waarschijnlijk door de HAP functies die beter worden ingevuld, maar zeker ook door invoering van het eigen risico en de kosten die voor eigen rekening komen. In het algemene deel wordt geen enkele vraag gesteld naar verzekering  of bezwaren van kosten. Wellicht is dat wel nodig, want in dit jaar (2013) blijkt dus dat dat invloed heeft.</w:t>
      </w:r>
    </w:p>
    <w:p w:rsidR="0074006F" w:rsidRPr="000E0FE8" w:rsidRDefault="0074006F" w:rsidP="00DF2EA8">
      <w:pPr>
        <w:spacing w:line="360" w:lineRule="auto"/>
        <w:ind w:left="708"/>
        <w:rPr>
          <w:rFonts w:ascii="Calibri" w:hAnsi="Calibri" w:cs="Calibri"/>
          <w:bCs/>
          <w:i/>
          <w:color w:val="000000"/>
        </w:rPr>
      </w:pPr>
      <w:r w:rsidRPr="000E0FE8">
        <w:rPr>
          <w:rFonts w:ascii="Calibri" w:hAnsi="Calibri" w:cs="Calibri"/>
          <w:bCs/>
          <w:i/>
          <w:color w:val="000000"/>
        </w:rPr>
        <w:t>Niet voor deze revisie van de vragenlijst, maar misschien wel items voor de nabije toekomst</w:t>
      </w:r>
    </w:p>
    <w:p w:rsidR="0074006F" w:rsidRPr="000E0FE8" w:rsidRDefault="0074006F" w:rsidP="00F3191F">
      <w:pPr>
        <w:spacing w:line="360" w:lineRule="auto"/>
        <w:rPr>
          <w:rFonts w:ascii="Calibri" w:hAnsi="Calibri" w:cs="Calibri"/>
          <w:bCs/>
          <w:color w:val="000000"/>
        </w:rPr>
      </w:pPr>
    </w:p>
    <w:p w:rsidR="0074006F" w:rsidRPr="000E0FE8" w:rsidRDefault="0074006F" w:rsidP="00F3191F">
      <w:pPr>
        <w:spacing w:line="360" w:lineRule="auto"/>
        <w:rPr>
          <w:rFonts w:ascii="Calibri" w:hAnsi="Calibri" w:cs="Calibri"/>
          <w:bCs/>
          <w:color w:val="000000"/>
        </w:rPr>
      </w:pPr>
      <w:r w:rsidRPr="000E0FE8">
        <w:rPr>
          <w:rFonts w:ascii="Calibri" w:hAnsi="Calibri" w:cs="Calibri"/>
          <w:bCs/>
          <w:color w:val="000000"/>
        </w:rPr>
        <w:t xml:space="preserve">Op basis van de bovenstaande voorstellen worden twee feitvragen, twee screenervragen en een ervaringsvraag uit de lijst verwijderd. De vijfde versie van de CQI SEH bestaat als gevolg van de wijzigingen uit 73 vragen.  </w:t>
      </w:r>
    </w:p>
    <w:p w:rsidR="0074006F" w:rsidRPr="00E13B66" w:rsidRDefault="0074006F" w:rsidP="0074006F">
      <w:pPr>
        <w:spacing w:line="360" w:lineRule="auto"/>
        <w:rPr>
          <w:rFonts w:cs="Calibri"/>
          <w:bCs/>
          <w:color w:val="000000"/>
        </w:rPr>
      </w:pPr>
    </w:p>
    <w:p w:rsidR="0074006F" w:rsidRDefault="0074006F" w:rsidP="000E0FE8">
      <w:pPr>
        <w:pStyle w:val="Kop2"/>
        <w:numPr>
          <w:ilvl w:val="1"/>
          <w:numId w:val="47"/>
        </w:numPr>
      </w:pPr>
      <w:bookmarkStart w:id="78" w:name="_Toc355614657"/>
      <w:bookmarkStart w:id="79" w:name="_Toc355699495"/>
      <w:bookmarkStart w:id="80" w:name="_Toc376533771"/>
      <w:r w:rsidRPr="00E13B66">
        <w:t>Afsluitende opmerkingen</w:t>
      </w:r>
      <w:bookmarkEnd w:id="78"/>
      <w:bookmarkEnd w:id="79"/>
      <w:bookmarkEnd w:id="80"/>
    </w:p>
    <w:p w:rsidR="0074006F" w:rsidRPr="00E13B66" w:rsidRDefault="0074006F" w:rsidP="0074006F">
      <w:pPr>
        <w:pStyle w:val="Kop2"/>
        <w:ind w:left="360"/>
      </w:pPr>
    </w:p>
    <w:p w:rsidR="0074006F" w:rsidRPr="000E0FE8" w:rsidRDefault="0074006F" w:rsidP="0074006F">
      <w:pPr>
        <w:spacing w:line="360" w:lineRule="auto"/>
        <w:rPr>
          <w:rFonts w:ascii="Calibri" w:hAnsi="Calibri" w:cs="Calibri"/>
          <w:bCs/>
          <w:color w:val="000000"/>
        </w:rPr>
      </w:pPr>
      <w:r w:rsidRPr="000E0FE8">
        <w:rPr>
          <w:rFonts w:ascii="Calibri" w:hAnsi="Calibri" w:cs="Calibri"/>
          <w:bCs/>
          <w:color w:val="000000"/>
        </w:rPr>
        <w:t xml:space="preserve">Dit rapport beschrijft de resultaten van de laatste fase van de ontwikkeling van de Consumer Quality Index spoedeisende hulp (CQI SEH). Deze fase heeft als doel het discriminerend vermogen van de vragenlijst vast te stellen. Hiervoor is gebruik gemaakt van de ervaringen </w:t>
      </w:r>
      <w:r w:rsidRPr="000E0FE8">
        <w:rPr>
          <w:rFonts w:ascii="Calibri" w:hAnsi="Calibri" w:cs="Calibri"/>
          <w:bCs/>
          <w:color w:val="000000"/>
        </w:rPr>
        <w:lastRenderedPageBreak/>
        <w:t xml:space="preserve">van patiënten met de zorgverlening op 22 verschillende SEH’s. De respondenten zijn afkomstig uit aselectieve representatieve steekproeven voor de SEH populatie van de deelnemende ziekenhuizen. Voorafgaand aan het bepalen van het discriminerend vermogen is opnieuw een factor analyse uitgevoerd (herhaling van de psychometrische fase) om de domeinen van de CQI SEH vast te stellen. De analyses hebben zeven betrouwbare factoren opgeleverd, waarvan vijf factoren een onderscheidend vermogen hebben. De betrouwbaarheid van het onderscheidend vermogen, vastgesteld met de huidige steekproefgrootte, is onvoldoende voor de twee factoren die geen onderscheidend vermogen laten zien en voor een derde factor (informatieverstrekking tijdens de behandeling). </w:t>
      </w:r>
    </w:p>
    <w:p w:rsidR="0074006F" w:rsidRPr="000E0FE8" w:rsidRDefault="0074006F" w:rsidP="0074006F">
      <w:pPr>
        <w:spacing w:line="360" w:lineRule="auto"/>
        <w:rPr>
          <w:rFonts w:ascii="Calibri" w:hAnsi="Calibri" w:cs="Calibri"/>
          <w:bCs/>
          <w:color w:val="000000"/>
        </w:rPr>
      </w:pPr>
      <w:r w:rsidRPr="000E0FE8">
        <w:rPr>
          <w:rFonts w:ascii="Calibri" w:hAnsi="Calibri" w:cs="Calibri"/>
          <w:bCs/>
          <w:color w:val="000000"/>
        </w:rPr>
        <w:t xml:space="preserve">Op basis van de resultaten zijn wijzigingen aangebracht ter optimalisatie van de CQI SEH. Enkele wijzigingen hebben tot gevolg dat het aantal respondenten op het eerste en zevende  domein (informatieverstrekking voorafgaande aan de behandeling en informatieverstrekking bij ontslag van de SEH) vergroot, waardoor deze domeinen bij toekomstige metingen wellicht wel onderscheidend vermogen zullen tonen. Daarnaast is de afhankelijkheid van het aantal respondenten op het domein over de informatieverstrekking tijdens ontslag onderzocht voor twee verschillende samenstellingen van de factor. Het onderscheidend vermogen van het meest uitgebreide domein is ondanks het beperktere aantal respondenten (iets) sterker. Echter de wijziging in de volgorde van de items van dit domein in de vragenlijst zal de betrouwbaarheid van deze schaal niet beïnvloeden.  </w:t>
      </w:r>
    </w:p>
    <w:p w:rsidR="0074006F" w:rsidRPr="000E0FE8" w:rsidRDefault="0074006F" w:rsidP="0074006F">
      <w:pPr>
        <w:spacing w:line="360" w:lineRule="auto"/>
        <w:rPr>
          <w:rFonts w:ascii="Calibri" w:hAnsi="Calibri" w:cs="Calibri"/>
          <w:bCs/>
          <w:color w:val="000000"/>
        </w:rPr>
      </w:pPr>
      <w:r w:rsidRPr="000E0FE8">
        <w:rPr>
          <w:rFonts w:ascii="Calibri" w:hAnsi="Calibri" w:cs="Calibri"/>
          <w:bCs/>
          <w:color w:val="000000"/>
        </w:rPr>
        <w:t xml:space="preserve">Aangezien dit het eerste landelijke onderzoek naar de patiënten ervaringen op de SEH betreft zijn de onderzoeksresultaten onmiskenbaar nieuw voor alle betrokkenen die actief zijn in het speelveld rondom de zorgverlening op de SEH. De implementatie van de onderzoeksresultaten zijn afhankelijk van lokale bedrijfsvoering. Toekomstige metingen naar de effecten van dit eerste onderzoek zullen hierdoor een effect hebben op het construct van de CQI SEH. In de ontwikkelingsrichtlijnen CQ-indexen wordt gesproken over een laatste en afrondende fase in de ontwikkeling van een meetinstrument volgens de CQI methodiek. Echter de bevindingen van dit rapport laten zien dat metingen met de CQI SEH aanleiding zijn voor het door ontwikkelen van de vragenlijst. De ontwikkeling en optimalisatie van de CQI SEH (en andere CQ-indexen) is een dynamisch proces.  </w:t>
      </w:r>
    </w:p>
    <w:p w:rsidR="009B28FB" w:rsidRDefault="009B28FB" w:rsidP="00F46409">
      <w:pPr>
        <w:tabs>
          <w:tab w:val="left" w:pos="7020"/>
        </w:tabs>
        <w:spacing w:line="360" w:lineRule="auto"/>
        <w:outlineLvl w:val="1"/>
        <w:rPr>
          <w:rFonts w:ascii="Calibri" w:hAnsi="Calibri" w:cs="Calibri"/>
          <w:b/>
          <w:sz w:val="32"/>
          <w:szCs w:val="32"/>
        </w:rPr>
        <w:sectPr w:rsidR="009B28FB" w:rsidSect="00E730D9">
          <w:footerReference w:type="first" r:id="rId37"/>
          <w:type w:val="oddPage"/>
          <w:pgSz w:w="11906" w:h="16838"/>
          <w:pgMar w:top="1258" w:right="1417" w:bottom="1417" w:left="1417" w:header="708" w:footer="708" w:gutter="0"/>
          <w:cols w:space="708"/>
          <w:titlePg/>
          <w:docGrid w:linePitch="360"/>
        </w:sectPr>
      </w:pPr>
    </w:p>
    <w:p w:rsidR="00954307" w:rsidRPr="00E13B66" w:rsidRDefault="00954307" w:rsidP="00872415">
      <w:pPr>
        <w:spacing w:line="360" w:lineRule="auto"/>
        <w:outlineLvl w:val="0"/>
        <w:rPr>
          <w:rFonts w:ascii="Calibri" w:hAnsi="Calibri" w:cs="Calibri"/>
          <w:b/>
        </w:rPr>
      </w:pPr>
      <w:bookmarkStart w:id="81" w:name="_Toc260743689"/>
      <w:bookmarkStart w:id="82" w:name="_Toc266954562"/>
      <w:bookmarkStart w:id="83" w:name="_Toc355614658"/>
      <w:bookmarkStart w:id="84" w:name="_Toc355699496"/>
      <w:bookmarkStart w:id="85" w:name="_Toc376533772"/>
      <w:bookmarkEnd w:id="69"/>
      <w:bookmarkEnd w:id="72"/>
      <w:bookmarkEnd w:id="73"/>
      <w:bookmarkEnd w:id="74"/>
      <w:bookmarkEnd w:id="75"/>
      <w:r w:rsidRPr="00E13B66">
        <w:rPr>
          <w:rFonts w:ascii="Calibri" w:hAnsi="Calibri" w:cs="Calibri"/>
          <w:b/>
        </w:rPr>
        <w:lastRenderedPageBreak/>
        <w:t>Referenties</w:t>
      </w:r>
      <w:bookmarkEnd w:id="81"/>
      <w:bookmarkEnd w:id="82"/>
      <w:bookmarkEnd w:id="83"/>
      <w:bookmarkEnd w:id="84"/>
      <w:bookmarkEnd w:id="85"/>
    </w:p>
    <w:p w:rsidR="006C6A39" w:rsidRPr="006C6A39" w:rsidRDefault="001E6BFC" w:rsidP="006C6A39">
      <w:pPr>
        <w:jc w:val="center"/>
        <w:rPr>
          <w:lang w:val="de-DE"/>
        </w:rPr>
      </w:pPr>
      <w:r w:rsidRPr="00E13B66">
        <w:rPr>
          <w:rFonts w:ascii="Calibri" w:hAnsi="Calibri" w:cs="Calibri"/>
        </w:rPr>
        <w:fldChar w:fldCharType="begin"/>
      </w:r>
      <w:r w:rsidRPr="00E13B66">
        <w:rPr>
          <w:rFonts w:ascii="Calibri" w:hAnsi="Calibri" w:cs="Calibri"/>
          <w:lang w:val="de-DE"/>
        </w:rPr>
        <w:instrText xml:space="preserve"> ADDIN REFMGR.REFLIST </w:instrText>
      </w:r>
      <w:r w:rsidRPr="00E13B66">
        <w:rPr>
          <w:rFonts w:ascii="Calibri" w:hAnsi="Calibri" w:cs="Calibri"/>
        </w:rPr>
        <w:fldChar w:fldCharType="separate"/>
      </w:r>
    </w:p>
    <w:p w:rsidR="006C6A39" w:rsidRPr="006C6A39" w:rsidRDefault="006C6A39" w:rsidP="006C6A39">
      <w:pPr>
        <w:jc w:val="center"/>
        <w:rPr>
          <w:lang w:val="de-DE"/>
        </w:rPr>
      </w:pPr>
    </w:p>
    <w:p w:rsidR="006C6A39" w:rsidRPr="003D7217" w:rsidRDefault="006C6A39" w:rsidP="006C6A39">
      <w:pPr>
        <w:tabs>
          <w:tab w:val="right" w:pos="540"/>
          <w:tab w:val="left" w:pos="720"/>
        </w:tabs>
        <w:spacing w:after="240"/>
        <w:ind w:left="720" w:hanging="720"/>
        <w:rPr>
          <w:rFonts w:ascii="Calibri" w:hAnsi="Calibri"/>
          <w:lang w:val="de-DE"/>
        </w:rPr>
      </w:pPr>
      <w:r w:rsidRPr="006C6A39">
        <w:rPr>
          <w:lang w:val="de-DE"/>
        </w:rPr>
        <w:tab/>
      </w:r>
      <w:r w:rsidRPr="003D7217">
        <w:rPr>
          <w:rFonts w:ascii="Calibri" w:hAnsi="Calibri"/>
          <w:lang w:val="de-DE"/>
        </w:rPr>
        <w:t xml:space="preserve">(1) </w:t>
      </w:r>
      <w:r w:rsidRPr="003D7217">
        <w:rPr>
          <w:rFonts w:ascii="Calibri" w:hAnsi="Calibri"/>
          <w:lang w:val="de-DE"/>
        </w:rPr>
        <w:tab/>
        <w:t xml:space="preserve">Bos N, Sturms L, van Stel H, Schrijvers A. De Consumer Quality Index voor de Spoedeisende hulpafdeling (CQI SEH); een meetinstrument in ontwikkeling. Utrecht: Julius Centrum voor Gezondheidswetenschappen en Eerstelijns Geneeskunde, UMC Utrecht; 2010. </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(2) </w:t>
      </w:r>
      <w:r w:rsidRPr="003D7217">
        <w:rPr>
          <w:rFonts w:ascii="Calibri" w:hAnsi="Calibri"/>
          <w:lang w:val="de-DE"/>
        </w:rPr>
        <w:tab/>
        <w:t xml:space="preserve">Berwick DM, James B, Coye MJ. Connections between quality measurement and improvement. </w:t>
      </w:r>
      <w:r w:rsidRPr="003D7217">
        <w:rPr>
          <w:rFonts w:ascii="Calibri" w:hAnsi="Calibri"/>
          <w:i/>
          <w:lang w:val="de-DE"/>
        </w:rPr>
        <w:t>Med Care</w:t>
      </w:r>
      <w:r w:rsidRPr="003D7217">
        <w:rPr>
          <w:rFonts w:ascii="Calibri" w:hAnsi="Calibri"/>
          <w:lang w:val="de-DE"/>
        </w:rPr>
        <w:t xml:space="preserve"> 2003;41:I30-I38.</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(3) </w:t>
      </w:r>
      <w:r w:rsidRPr="003D7217">
        <w:rPr>
          <w:rFonts w:ascii="Calibri" w:hAnsi="Calibri"/>
          <w:lang w:val="de-DE"/>
        </w:rPr>
        <w:tab/>
        <w:t xml:space="preserve">Fung CH, Lim YW, Mattke S, Damberg C, Shekelle PG. Systematic review: the evidence that publishing patient care performance data improves quality of care. </w:t>
      </w:r>
      <w:r w:rsidRPr="003D7217">
        <w:rPr>
          <w:rFonts w:ascii="Calibri" w:hAnsi="Calibri"/>
          <w:i/>
          <w:lang w:val="de-DE"/>
        </w:rPr>
        <w:t>Ann Intern Med</w:t>
      </w:r>
      <w:r w:rsidRPr="003D7217">
        <w:rPr>
          <w:rFonts w:ascii="Calibri" w:hAnsi="Calibri"/>
          <w:lang w:val="de-DE"/>
        </w:rPr>
        <w:t xml:space="preserve"> 2008;148:111-123.</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(4) </w:t>
      </w:r>
      <w:r w:rsidRPr="003D7217">
        <w:rPr>
          <w:rFonts w:ascii="Calibri" w:hAnsi="Calibri"/>
          <w:lang w:val="de-DE"/>
        </w:rPr>
        <w:tab/>
        <w:t>Consument en Veiligheid. Letsel Informatie Systeem 2004-2008. 2008.</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(5) </w:t>
      </w:r>
      <w:r w:rsidRPr="003D7217">
        <w:rPr>
          <w:rFonts w:ascii="Calibri" w:hAnsi="Calibri"/>
          <w:lang w:val="de-DE"/>
        </w:rPr>
        <w:tab/>
        <w:t xml:space="preserve">Sixma H, Delnoij D. Handboek CQI Metingen: richtlijnen en voorschriften voor de ontwikkeling van een CQI meetinstrument. Utrecht: NIVEL; 2008. </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(6) </w:t>
      </w:r>
      <w:r w:rsidRPr="003D7217">
        <w:rPr>
          <w:rFonts w:ascii="Calibri" w:hAnsi="Calibri"/>
          <w:lang w:val="de-DE"/>
        </w:rPr>
        <w:tab/>
        <w:t xml:space="preserve">Sixma H, Delnoij D. Handboek CQI Metingen: richtlijnen en voorschriften voor metingen met een CQI meetinstrument. Deel 2: Opschoning databestanden en (vergelijkende) analyses Versie 2.0. Utrecht: NIVEL; 2008. </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(7) </w:t>
      </w:r>
      <w:r w:rsidRPr="003D7217">
        <w:rPr>
          <w:rFonts w:ascii="Calibri" w:hAnsi="Calibri"/>
          <w:lang w:val="de-DE"/>
        </w:rPr>
        <w:tab/>
        <w:t xml:space="preserve">de Boer D, Delnoij D, Rademakers J. The discriminative power of patient experience surveys. </w:t>
      </w:r>
      <w:r w:rsidRPr="003D7217">
        <w:rPr>
          <w:rFonts w:ascii="Calibri" w:hAnsi="Calibri"/>
          <w:i/>
          <w:lang w:val="de-DE"/>
        </w:rPr>
        <w:t>BMC Health Serv Res</w:t>
      </w:r>
      <w:r w:rsidRPr="003D7217">
        <w:rPr>
          <w:rFonts w:ascii="Calibri" w:hAnsi="Calibri"/>
          <w:lang w:val="de-DE"/>
        </w:rPr>
        <w:t xml:space="preserve"> 2011;11:332.</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(8) </w:t>
      </w:r>
      <w:r w:rsidRPr="003D7217">
        <w:rPr>
          <w:rFonts w:ascii="Calibri" w:hAnsi="Calibri"/>
          <w:lang w:val="de-DE"/>
        </w:rPr>
        <w:tab/>
        <w:t xml:space="preserve">Stubbe JH, Gelsema T, Delnoij DM. The Consumer Quality Index Hip Knee Questionnaire measuring patients' experiences with quality of care after a total hip or knee arthroplasty. </w:t>
      </w:r>
      <w:r w:rsidRPr="003D7217">
        <w:rPr>
          <w:rFonts w:ascii="Calibri" w:hAnsi="Calibri"/>
          <w:i/>
          <w:lang w:val="de-DE"/>
        </w:rPr>
        <w:t>BMC Health Serv Res</w:t>
      </w:r>
      <w:r w:rsidRPr="003D7217">
        <w:rPr>
          <w:rFonts w:ascii="Calibri" w:hAnsi="Calibri"/>
          <w:lang w:val="de-DE"/>
        </w:rPr>
        <w:t xml:space="preserve"> 2007;7:60.</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(9) </w:t>
      </w:r>
      <w:r w:rsidRPr="003D7217">
        <w:rPr>
          <w:rFonts w:ascii="Calibri" w:hAnsi="Calibri"/>
          <w:lang w:val="de-DE"/>
        </w:rPr>
        <w:tab/>
        <w:t xml:space="preserve">Merlo J, Chaix B, Yang M, Lynch J, Rastam L. A brief conceptual tutorial on multilevel analysis in social epidemiology: interpreting neighbourhood differences and the effect of neighbourhood characteristics on individual health. </w:t>
      </w:r>
      <w:r w:rsidRPr="003D7217">
        <w:rPr>
          <w:rFonts w:ascii="Calibri" w:hAnsi="Calibri"/>
          <w:i/>
          <w:lang w:val="de-DE"/>
        </w:rPr>
        <w:t>J Epidemiol Community Health</w:t>
      </w:r>
      <w:r w:rsidRPr="003D7217">
        <w:rPr>
          <w:rFonts w:ascii="Calibri" w:hAnsi="Calibri"/>
          <w:lang w:val="de-DE"/>
        </w:rPr>
        <w:t xml:space="preserve"> 2005;59:1022-1028.</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(10) </w:t>
      </w:r>
      <w:r w:rsidRPr="003D7217">
        <w:rPr>
          <w:rFonts w:ascii="Calibri" w:hAnsi="Calibri"/>
          <w:lang w:val="de-DE"/>
        </w:rPr>
        <w:tab/>
        <w:t xml:space="preserve">Shavelson RJ, Webb NM, Rowly GL. Generalizability theory. </w:t>
      </w:r>
      <w:r w:rsidRPr="003D7217">
        <w:rPr>
          <w:rFonts w:ascii="Calibri" w:hAnsi="Calibri"/>
          <w:i/>
          <w:lang w:val="de-DE"/>
        </w:rPr>
        <w:t>American Psychologist</w:t>
      </w:r>
      <w:r w:rsidRPr="003D7217">
        <w:rPr>
          <w:rFonts w:ascii="Calibri" w:hAnsi="Calibri"/>
          <w:lang w:val="de-DE"/>
        </w:rPr>
        <w:t xml:space="preserve"> 1989;44:922-932.</w:t>
      </w:r>
    </w:p>
    <w:p w:rsidR="006C6A39" w:rsidRPr="003D7217" w:rsidRDefault="006C6A39" w:rsidP="006C6A39">
      <w:pPr>
        <w:tabs>
          <w:tab w:val="right" w:pos="540"/>
          <w:tab w:val="left" w:pos="720"/>
        </w:tabs>
        <w:spacing w:after="240"/>
        <w:ind w:left="720" w:hanging="720"/>
        <w:rPr>
          <w:rFonts w:ascii="Calibri" w:hAnsi="Calibri"/>
          <w:lang w:val="de-DE"/>
        </w:rPr>
      </w:pPr>
      <w:r w:rsidRPr="003D7217">
        <w:rPr>
          <w:rFonts w:ascii="Calibri" w:hAnsi="Calibri"/>
          <w:lang w:val="de-DE"/>
        </w:rPr>
        <w:tab/>
        <w:t xml:space="preserve">(11) </w:t>
      </w:r>
      <w:r w:rsidRPr="003D7217">
        <w:rPr>
          <w:rFonts w:ascii="Calibri" w:hAnsi="Calibri"/>
          <w:lang w:val="de-DE"/>
        </w:rPr>
        <w:tab/>
        <w:t xml:space="preserve">Streiner DL, Norman GR. Generalizability theory. </w:t>
      </w:r>
      <w:r w:rsidRPr="003D7217">
        <w:rPr>
          <w:rFonts w:ascii="Calibri" w:hAnsi="Calibri"/>
          <w:i/>
          <w:lang w:val="de-DE"/>
        </w:rPr>
        <w:t>Health measurement scales; a practical guide to their development and use</w:t>
      </w:r>
      <w:r w:rsidRPr="003D7217">
        <w:rPr>
          <w:rFonts w:ascii="Calibri" w:hAnsi="Calibri"/>
          <w:lang w:val="de-DE"/>
        </w:rPr>
        <w:t>. Fourth ed. Oxford: Oxford University Press, 2008. 211-246.</w:t>
      </w:r>
    </w:p>
    <w:p w:rsidR="006C6A39" w:rsidRPr="003D7217" w:rsidRDefault="006C6A39" w:rsidP="006C6A39">
      <w:pPr>
        <w:tabs>
          <w:tab w:val="right" w:pos="540"/>
          <w:tab w:val="left" w:pos="720"/>
        </w:tabs>
        <w:ind w:left="720" w:hanging="720"/>
        <w:rPr>
          <w:rFonts w:ascii="Calibri" w:hAnsi="Calibri"/>
          <w:lang w:val="de-DE"/>
        </w:rPr>
      </w:pPr>
      <w:r w:rsidRPr="003D7217">
        <w:rPr>
          <w:rFonts w:ascii="Calibri" w:hAnsi="Calibri"/>
          <w:lang w:val="de-DE"/>
        </w:rPr>
        <w:tab/>
        <w:t xml:space="preserve">(12) </w:t>
      </w:r>
      <w:r w:rsidRPr="003D7217">
        <w:rPr>
          <w:rFonts w:ascii="Calibri" w:hAnsi="Calibri"/>
          <w:lang w:val="de-DE"/>
        </w:rPr>
        <w:tab/>
        <w:t xml:space="preserve">Bos N, Sizmur S, Graham C, van Stel HF. The accident and emergency department questionnaire: a measure for patients' experiences in the accident and emergency department. </w:t>
      </w:r>
      <w:r w:rsidRPr="003D7217">
        <w:rPr>
          <w:rFonts w:ascii="Calibri" w:hAnsi="Calibri"/>
          <w:i/>
          <w:lang w:val="de-DE"/>
        </w:rPr>
        <w:t>BMJ Qual Saf</w:t>
      </w:r>
      <w:r w:rsidRPr="003D7217">
        <w:rPr>
          <w:rFonts w:ascii="Calibri" w:hAnsi="Calibri"/>
          <w:lang w:val="de-DE"/>
        </w:rPr>
        <w:t xml:space="preserve"> 2013;22:139-146.</w:t>
      </w:r>
    </w:p>
    <w:p w:rsidR="006C6A39" w:rsidRPr="003D7217" w:rsidRDefault="006C6A39" w:rsidP="006C6A39">
      <w:pPr>
        <w:tabs>
          <w:tab w:val="right" w:pos="540"/>
          <w:tab w:val="left" w:pos="720"/>
        </w:tabs>
        <w:ind w:left="720" w:hanging="720"/>
        <w:rPr>
          <w:rFonts w:ascii="Calibri" w:hAnsi="Calibri"/>
          <w:lang w:val="de-DE"/>
        </w:rPr>
      </w:pPr>
    </w:p>
    <w:p w:rsidR="003653CD" w:rsidRDefault="001E6BFC" w:rsidP="006C6A39">
      <w:pPr>
        <w:tabs>
          <w:tab w:val="right" w:pos="540"/>
          <w:tab w:val="left" w:pos="720"/>
        </w:tabs>
        <w:ind w:left="720" w:hanging="720"/>
        <w:rPr>
          <w:rFonts w:ascii="Calibri" w:hAnsi="Calibri" w:cs="Calibri"/>
        </w:rPr>
        <w:sectPr w:rsidR="003653CD" w:rsidSect="00E730D9">
          <w:type w:val="oddPage"/>
          <w:pgSz w:w="11906" w:h="16838"/>
          <w:pgMar w:top="1258" w:right="1417" w:bottom="1417" w:left="1417" w:header="708" w:footer="708" w:gutter="0"/>
          <w:cols w:space="708"/>
          <w:titlePg/>
          <w:docGrid w:linePitch="360"/>
        </w:sectPr>
      </w:pPr>
      <w:r w:rsidRPr="00E13B66">
        <w:rPr>
          <w:rFonts w:ascii="Calibri" w:hAnsi="Calibri" w:cs="Calibri"/>
        </w:rPr>
        <w:fldChar w:fldCharType="end"/>
      </w:r>
      <w:bookmarkStart w:id="86" w:name="_Toc266954570"/>
      <w:bookmarkStart w:id="87" w:name="_Toc355614682"/>
    </w:p>
    <w:p w:rsidR="002C0A9C" w:rsidRPr="00E13B66" w:rsidRDefault="005A5719" w:rsidP="00D97AD7">
      <w:pPr>
        <w:pStyle w:val="Kop1"/>
      </w:pPr>
      <w:bookmarkStart w:id="88" w:name="_Toc376533773"/>
      <w:r w:rsidRPr="00E13B66">
        <w:rPr>
          <w:u w:val="single"/>
        </w:rPr>
        <w:lastRenderedPageBreak/>
        <w:t xml:space="preserve">Bijlage </w:t>
      </w:r>
      <w:r w:rsidR="00F3191F">
        <w:rPr>
          <w:u w:val="single"/>
        </w:rPr>
        <w:t>1</w:t>
      </w:r>
      <w:r w:rsidRPr="00E13B66">
        <w:t xml:space="preserve"> CQI SEH versie 4 discriminerende fase</w:t>
      </w:r>
      <w:bookmarkEnd w:id="86"/>
      <w:bookmarkEnd w:id="87"/>
      <w:bookmarkEnd w:id="88"/>
    </w:p>
    <w:p w:rsidR="002C0A9C" w:rsidRPr="00E13B66" w:rsidRDefault="00635B83" w:rsidP="004430DE">
      <w:pPr>
        <w:spacing w:line="276" w:lineRule="auto"/>
        <w:rPr>
          <w:rFonts w:ascii="Calibri" w:hAnsi="Calibri" w:cs="Calibri"/>
          <w:iCs/>
        </w:rPr>
      </w:pPr>
      <w:r w:rsidRPr="00E13B66">
        <w:rPr>
          <w:rFonts w:ascii="Calibri" w:hAnsi="Calibri" w:cs="Calibri"/>
          <w:noProof/>
        </w:rPr>
        <mc:AlternateContent>
          <mc:Choice Requires="wps">
            <w:drawing>
              <wp:anchor distT="0" distB="0" distL="114300" distR="114300" simplePos="0" relativeHeight="251655168" behindDoc="0" locked="0" layoutInCell="1" allowOverlap="1">
                <wp:simplePos x="0" y="0"/>
                <wp:positionH relativeFrom="column">
                  <wp:posOffset>-571500</wp:posOffset>
                </wp:positionH>
                <wp:positionV relativeFrom="paragraph">
                  <wp:posOffset>165100</wp:posOffset>
                </wp:positionV>
                <wp:extent cx="6781800" cy="8801100"/>
                <wp:effectExtent l="13970" t="12065" r="14605" b="6985"/>
                <wp:wrapNone/>
                <wp:docPr id="31"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1800" cy="8801100"/>
                        </a:xfrm>
                        <a:prstGeom prst="rect">
                          <a:avLst/>
                        </a:prstGeom>
                        <a:solidFill>
                          <a:srgbClr val="FFFFFF"/>
                        </a:solidFill>
                        <a:ln w="12700">
                          <a:solidFill>
                            <a:srgbClr val="000000"/>
                          </a:solidFill>
                          <a:miter lim="800000"/>
                          <a:headEnd/>
                          <a:tailEnd/>
                        </a:ln>
                      </wps:spPr>
                      <wps:txbx>
                        <w:txbxContent>
                          <w:p w:rsidR="001C6414" w:rsidRPr="001A5DA5" w:rsidRDefault="00635B83" w:rsidP="005A3BC6">
                            <w:pPr>
                              <w:jc w:val="center"/>
                            </w:pPr>
                            <w:bookmarkStart w:id="89" w:name="_Toc355614683"/>
                            <w:bookmarkStart w:id="90" w:name="_Toc355699497"/>
                            <w:r w:rsidRPr="001A5DA5">
                              <w:rPr>
                                <w:noProof/>
                              </w:rPr>
                              <w:drawing>
                                <wp:inline distT="0" distB="0" distL="0" distR="0">
                                  <wp:extent cx="2247900" cy="809625"/>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47900" cy="809625"/>
                                          </a:xfrm>
                                          <a:prstGeom prst="rect">
                                            <a:avLst/>
                                          </a:prstGeom>
                                          <a:noFill/>
                                          <a:ln>
                                            <a:noFill/>
                                          </a:ln>
                                        </pic:spPr>
                                      </pic:pic>
                                    </a:graphicData>
                                  </a:graphic>
                                </wp:inline>
                              </w:drawing>
                            </w:r>
                            <w:bookmarkEnd w:id="89"/>
                            <w:bookmarkEnd w:id="90"/>
                          </w:p>
                          <w:p w:rsidR="001C6414" w:rsidRPr="001A5DA5" w:rsidRDefault="001C6414" w:rsidP="002C0A9C">
                            <w:pPr>
                              <w:pStyle w:val="Titel"/>
                              <w:tabs>
                                <w:tab w:val="left" w:pos="360"/>
                              </w:tabs>
                              <w:rPr>
                                <w:rFonts w:ascii="Arial" w:hAnsi="Arial"/>
                              </w:rPr>
                            </w:pPr>
                          </w:p>
                          <w:p w:rsidR="001C6414" w:rsidRDefault="00635B83" w:rsidP="005A3BC6">
                            <w:pPr>
                              <w:jc w:val="center"/>
                            </w:pPr>
                            <w:bookmarkStart w:id="91" w:name="_Toc355614684"/>
                            <w:bookmarkStart w:id="92" w:name="_Toc355699498"/>
                            <w:r w:rsidRPr="001A5DA5">
                              <w:rPr>
                                <w:noProof/>
                              </w:rPr>
                              <w:drawing>
                                <wp:inline distT="0" distB="0" distL="0" distR="0">
                                  <wp:extent cx="1762125" cy="87630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62125" cy="876300"/>
                                          </a:xfrm>
                                          <a:prstGeom prst="rect">
                                            <a:avLst/>
                                          </a:prstGeom>
                                          <a:noFill/>
                                          <a:ln>
                                            <a:noFill/>
                                          </a:ln>
                                        </pic:spPr>
                                      </pic:pic>
                                    </a:graphicData>
                                  </a:graphic>
                                </wp:inline>
                              </w:drawing>
                            </w:r>
                            <w:bookmarkEnd w:id="91"/>
                            <w:bookmarkEnd w:id="92"/>
                          </w:p>
                          <w:p w:rsidR="001C6414" w:rsidRPr="001A5DA5" w:rsidRDefault="001C6414" w:rsidP="002C0A9C">
                            <w:pPr>
                              <w:pStyle w:val="Titel"/>
                              <w:tabs>
                                <w:tab w:val="left" w:pos="360"/>
                              </w:tabs>
                              <w:rPr>
                                <w:rFonts w:ascii="Arial" w:hAnsi="Arial"/>
                              </w:rPr>
                            </w:pPr>
                          </w:p>
                          <w:p w:rsidR="001C6414" w:rsidRPr="003D7217" w:rsidRDefault="001C6414" w:rsidP="005A3BC6">
                            <w:pPr>
                              <w:jc w:val="center"/>
                              <w:rPr>
                                <w:rFonts w:ascii="Calibri" w:hAnsi="Calibri"/>
                                <w:sz w:val="32"/>
                                <w:szCs w:val="32"/>
                              </w:rPr>
                            </w:pPr>
                            <w:bookmarkStart w:id="93" w:name="_Toc355614685"/>
                            <w:bookmarkStart w:id="94" w:name="_Toc355699499"/>
                            <w:r w:rsidRPr="003D7217">
                              <w:rPr>
                                <w:rFonts w:ascii="Calibri" w:hAnsi="Calibri"/>
                                <w:sz w:val="32"/>
                                <w:szCs w:val="32"/>
                              </w:rPr>
                              <w:t>LOGO ZIEKENHUIS</w:t>
                            </w:r>
                            <w:bookmarkEnd w:id="93"/>
                            <w:bookmarkEnd w:id="94"/>
                          </w:p>
                          <w:p w:rsidR="001C6414" w:rsidRPr="001A5DA5" w:rsidRDefault="001C6414" w:rsidP="002C0A9C">
                            <w:pPr>
                              <w:pStyle w:val="Titel"/>
                              <w:tabs>
                                <w:tab w:val="left" w:pos="360"/>
                              </w:tabs>
                              <w:rPr>
                                <w:rFonts w:ascii="Arial" w:hAnsi="Arial"/>
                              </w:rPr>
                            </w:pPr>
                          </w:p>
                          <w:p w:rsidR="001C6414" w:rsidRPr="003D7217" w:rsidRDefault="001C6414" w:rsidP="005A3BC6">
                            <w:pPr>
                              <w:jc w:val="center"/>
                              <w:rPr>
                                <w:rFonts w:ascii="Calibri" w:hAnsi="Calibri"/>
                                <w:sz w:val="32"/>
                                <w:szCs w:val="32"/>
                              </w:rPr>
                            </w:pPr>
                            <w:bookmarkStart w:id="95" w:name="_Toc355614686"/>
                            <w:bookmarkStart w:id="96" w:name="_Toc355699500"/>
                          </w:p>
                          <w:p w:rsidR="001C6414" w:rsidRPr="003D7217" w:rsidRDefault="001C6414" w:rsidP="005A3BC6">
                            <w:pPr>
                              <w:jc w:val="center"/>
                              <w:rPr>
                                <w:rFonts w:ascii="Calibri" w:hAnsi="Calibri"/>
                                <w:sz w:val="32"/>
                                <w:szCs w:val="32"/>
                              </w:rPr>
                            </w:pPr>
                          </w:p>
                          <w:p w:rsidR="001C6414" w:rsidRPr="003D7217" w:rsidRDefault="001C6414" w:rsidP="005A3BC6">
                            <w:pPr>
                              <w:jc w:val="center"/>
                              <w:rPr>
                                <w:rFonts w:ascii="Calibri" w:hAnsi="Calibri"/>
                                <w:sz w:val="32"/>
                                <w:szCs w:val="32"/>
                              </w:rPr>
                            </w:pPr>
                            <w:r w:rsidRPr="003D7217">
                              <w:rPr>
                                <w:rFonts w:ascii="Calibri" w:hAnsi="Calibri"/>
                                <w:sz w:val="32"/>
                                <w:szCs w:val="32"/>
                              </w:rPr>
                              <w:t>Patiëntenervaringen met</w:t>
                            </w:r>
                            <w:bookmarkEnd w:id="95"/>
                            <w:bookmarkEnd w:id="96"/>
                          </w:p>
                          <w:p w:rsidR="001C6414" w:rsidRPr="003D7217" w:rsidRDefault="001C6414" w:rsidP="005A3BC6">
                            <w:pPr>
                              <w:jc w:val="center"/>
                              <w:rPr>
                                <w:rFonts w:ascii="Calibri" w:hAnsi="Calibri"/>
                                <w:sz w:val="32"/>
                                <w:szCs w:val="32"/>
                              </w:rPr>
                            </w:pPr>
                            <w:bookmarkStart w:id="97" w:name="_Toc355614687"/>
                            <w:bookmarkStart w:id="98" w:name="_Toc355699501"/>
                            <w:r w:rsidRPr="003D7217">
                              <w:rPr>
                                <w:rFonts w:ascii="Calibri" w:hAnsi="Calibri"/>
                                <w:sz w:val="32"/>
                                <w:szCs w:val="32"/>
                              </w:rPr>
                              <w:t>de Spoedeisende Hulpafdeling (SEH)</w:t>
                            </w:r>
                            <w:bookmarkEnd w:id="97"/>
                            <w:bookmarkEnd w:id="98"/>
                          </w:p>
                          <w:p w:rsidR="001C6414" w:rsidRPr="003D7217" w:rsidRDefault="001C6414" w:rsidP="005A3BC6">
                            <w:pPr>
                              <w:jc w:val="center"/>
                              <w:rPr>
                                <w:rFonts w:ascii="Calibri" w:hAnsi="Calibri" w:cs="Arial"/>
                                <w:b/>
                                <w:bCs/>
                                <w:sz w:val="32"/>
                                <w:szCs w:val="32"/>
                              </w:rPr>
                            </w:pPr>
                          </w:p>
                          <w:p w:rsidR="001C6414" w:rsidRPr="003D7217" w:rsidRDefault="001C6414" w:rsidP="005A3BC6">
                            <w:pPr>
                              <w:jc w:val="center"/>
                              <w:rPr>
                                <w:rFonts w:ascii="Calibri" w:hAnsi="Calibri"/>
                                <w:sz w:val="40"/>
                                <w:szCs w:val="40"/>
                              </w:rPr>
                            </w:pPr>
                            <w:bookmarkStart w:id="99" w:name="_Toc355614688"/>
                            <w:bookmarkStart w:id="100" w:name="_Toc355699502"/>
                            <w:r w:rsidRPr="003D7217">
                              <w:rPr>
                                <w:rFonts w:ascii="Calibri" w:hAnsi="Calibri"/>
                                <w:sz w:val="40"/>
                                <w:szCs w:val="40"/>
                              </w:rPr>
                              <w:t>CQ-index SEH</w:t>
                            </w:r>
                            <w:bookmarkEnd w:id="99"/>
                            <w:bookmarkEnd w:id="100"/>
                          </w:p>
                          <w:p w:rsidR="001C6414" w:rsidRPr="003D7217" w:rsidRDefault="001C6414" w:rsidP="005A3BC6">
                            <w:pPr>
                              <w:jc w:val="center"/>
                              <w:rPr>
                                <w:rFonts w:ascii="Calibri" w:hAnsi="Calibri" w:cs="Arial"/>
                                <w:b/>
                                <w:bCs/>
                                <w:sz w:val="32"/>
                                <w:szCs w:val="32"/>
                              </w:rPr>
                            </w:pPr>
                          </w:p>
                          <w:p w:rsidR="001C6414" w:rsidRPr="003D7217" w:rsidRDefault="001C6414" w:rsidP="005A3BC6">
                            <w:pPr>
                              <w:jc w:val="center"/>
                              <w:rPr>
                                <w:rFonts w:ascii="Calibri" w:hAnsi="Calibri"/>
                                <w:b/>
                                <w:sz w:val="32"/>
                                <w:szCs w:val="32"/>
                              </w:rPr>
                            </w:pPr>
                          </w:p>
                          <w:p w:rsidR="001C6414" w:rsidRPr="003D7217" w:rsidRDefault="001C6414" w:rsidP="005A3BC6">
                            <w:pPr>
                              <w:jc w:val="center"/>
                              <w:rPr>
                                <w:rFonts w:ascii="Calibri" w:hAnsi="Calibri"/>
                                <w:b/>
                                <w:sz w:val="32"/>
                                <w:szCs w:val="32"/>
                              </w:rPr>
                            </w:pPr>
                            <w:bookmarkStart w:id="101" w:name="_Toc355614689"/>
                            <w:bookmarkStart w:id="102" w:name="_Toc355699503"/>
                            <w:r w:rsidRPr="003D7217">
                              <w:rPr>
                                <w:rFonts w:ascii="Calibri" w:hAnsi="Calibri"/>
                                <w:b/>
                                <w:sz w:val="32"/>
                                <w:szCs w:val="32"/>
                              </w:rPr>
                              <w:t>Mei 2010</w:t>
                            </w:r>
                            <w:bookmarkEnd w:id="101"/>
                            <w:bookmarkEnd w:id="102"/>
                          </w:p>
                          <w:p w:rsidR="001C6414" w:rsidRPr="003D7217" w:rsidRDefault="001C6414" w:rsidP="005A3BC6">
                            <w:pPr>
                              <w:jc w:val="center"/>
                              <w:rPr>
                                <w:rFonts w:ascii="Calibri" w:hAnsi="Calibri"/>
                                <w:b/>
                                <w:sz w:val="32"/>
                                <w:szCs w:val="32"/>
                              </w:rPr>
                            </w:pPr>
                            <w:bookmarkStart w:id="103" w:name="_Toc355614690"/>
                            <w:bookmarkStart w:id="104" w:name="_Toc355699504"/>
                            <w:r w:rsidRPr="003D7217">
                              <w:rPr>
                                <w:rFonts w:ascii="Calibri" w:hAnsi="Calibri"/>
                                <w:b/>
                                <w:sz w:val="32"/>
                                <w:szCs w:val="32"/>
                              </w:rPr>
                              <w:t>versie 4</w:t>
                            </w:r>
                            <w:bookmarkEnd w:id="103"/>
                            <w:bookmarkEnd w:id="104"/>
                          </w:p>
                          <w:p w:rsidR="001C6414" w:rsidRDefault="001C6414" w:rsidP="002C0A9C">
                            <w:pPr>
                              <w:rPr>
                                <w:rFonts w:ascii="Arial" w:hAnsi="Arial" w:cs="Arial"/>
                                <w:b/>
                                <w:bCs/>
                              </w:rPr>
                            </w:pPr>
                          </w:p>
                          <w:p w:rsidR="001C6414" w:rsidRDefault="001C6414" w:rsidP="002C0A9C">
                            <w:pPr>
                              <w:rPr>
                                <w:rFonts w:ascii="Arial" w:hAnsi="Arial" w:cs="Arial"/>
                                <w:b/>
                                <w:bCs/>
                              </w:rPr>
                            </w:pPr>
                          </w:p>
                          <w:p w:rsidR="001C6414" w:rsidRPr="001A5DA5" w:rsidRDefault="001C6414" w:rsidP="002C0A9C">
                            <w:pPr>
                              <w:rPr>
                                <w:rFonts w:ascii="Arial" w:hAnsi="Arial" w:cs="Arial"/>
                                <w:b/>
                                <w:bCs/>
                              </w:rPr>
                            </w:pPr>
                          </w:p>
                          <w:p w:rsidR="001C6414" w:rsidRPr="001A5DA5" w:rsidRDefault="001C6414" w:rsidP="002C0A9C">
                            <w:pPr>
                              <w:rPr>
                                <w:rFonts w:ascii="Arial" w:hAnsi="Arial" w:cs="Arial"/>
                                <w:b/>
                                <w:bCs/>
                              </w:rPr>
                            </w:pPr>
                          </w:p>
                          <w:p w:rsidR="001C6414" w:rsidRDefault="001C6414" w:rsidP="002C0A9C">
                            <w:pPr>
                              <w:jc w:val="center"/>
                              <w:rPr>
                                <w:rFonts w:ascii="Arial" w:hAnsi="Arial" w:cs="Arial"/>
                                <w:bCs/>
                                <w:sz w:val="28"/>
                                <w:szCs w:val="28"/>
                              </w:rPr>
                            </w:pPr>
                          </w:p>
                          <w:p w:rsidR="001C6414" w:rsidRDefault="001C6414" w:rsidP="005A3BC6">
                            <w:pPr>
                              <w:rPr>
                                <w:rFonts w:ascii="Arial" w:hAnsi="Arial" w:cs="Arial"/>
                                <w:b/>
                                <w:bCs/>
                                <w:sz w:val="20"/>
                                <w:szCs w:val="20"/>
                              </w:rPr>
                            </w:pPr>
                          </w:p>
                          <w:p w:rsidR="001C6414" w:rsidRDefault="001C6414" w:rsidP="005A3BC6">
                            <w:pPr>
                              <w:rPr>
                                <w:rFonts w:ascii="Arial" w:hAnsi="Arial" w:cs="Arial"/>
                                <w:b/>
                                <w:bCs/>
                                <w:sz w:val="20"/>
                                <w:szCs w:val="20"/>
                              </w:rPr>
                            </w:pPr>
                          </w:p>
                          <w:p w:rsidR="001C6414" w:rsidRDefault="001C6414" w:rsidP="005A3BC6">
                            <w:pPr>
                              <w:rPr>
                                <w:rFonts w:ascii="Arial" w:hAnsi="Arial" w:cs="Arial"/>
                                <w:b/>
                                <w:bCs/>
                                <w:sz w:val="20"/>
                                <w:szCs w:val="20"/>
                              </w:rPr>
                            </w:pPr>
                          </w:p>
                          <w:p w:rsidR="001C6414" w:rsidRDefault="001C6414" w:rsidP="005A3BC6">
                            <w:pPr>
                              <w:rPr>
                                <w:rFonts w:ascii="Arial" w:hAnsi="Arial" w:cs="Arial"/>
                                <w:b/>
                                <w:bCs/>
                                <w:sz w:val="20"/>
                                <w:szCs w:val="20"/>
                              </w:rPr>
                            </w:pPr>
                          </w:p>
                          <w:p w:rsidR="001C6414" w:rsidRDefault="001C6414" w:rsidP="005A3BC6">
                            <w:pPr>
                              <w:rPr>
                                <w:rFonts w:ascii="Arial" w:hAnsi="Arial" w:cs="Arial"/>
                                <w:b/>
                                <w:bCs/>
                                <w:sz w:val="20"/>
                                <w:szCs w:val="20"/>
                              </w:rPr>
                            </w:pPr>
                          </w:p>
                          <w:p w:rsidR="001C6414" w:rsidRPr="00E07850" w:rsidRDefault="001C6414" w:rsidP="005A3BC6">
                            <w:pPr>
                              <w:rPr>
                                <w:rFonts w:ascii="Arial" w:hAnsi="Arial" w:cs="Arial"/>
                                <w:b/>
                                <w:bCs/>
                                <w:sz w:val="28"/>
                                <w:szCs w:val="28"/>
                              </w:rPr>
                            </w:pPr>
                            <w:r w:rsidRPr="00C72CCB">
                              <w:rPr>
                                <w:rFonts w:ascii="Arial" w:hAnsi="Arial" w:cs="Arial"/>
                                <w:b/>
                                <w:bCs/>
                                <w:sz w:val="20"/>
                                <w:szCs w:val="20"/>
                              </w:rPr>
                              <w:t>Deze vr</w:t>
                            </w:r>
                            <w:r w:rsidRPr="00C72CCB">
                              <w:rPr>
                                <w:rFonts w:ascii="Arial" w:hAnsi="Arial" w:cs="Arial"/>
                                <w:b/>
                                <w:bCs/>
                                <w:sz w:val="20"/>
                              </w:rPr>
                              <w:t>agenlijst is ontwikkeld door het Julius Centrum voor Gezondheidswetenschappen en Eerstelijns Geneeskunde (UMC Utrecht)</w:t>
                            </w:r>
                          </w:p>
                          <w:p w:rsidR="001C6414" w:rsidRPr="001A5DA5" w:rsidRDefault="001C6414" w:rsidP="002C0A9C">
                            <w:pPr>
                              <w:jc w:val="both"/>
                              <w:rPr>
                                <w:rFonts w:ascii="Arial" w:hAnsi="Arial" w:cs="Arial"/>
                                <w:bCs/>
                                <w:sz w:val="20"/>
                              </w:rPr>
                            </w:pPr>
                            <w:r w:rsidRPr="001A5DA5">
                              <w:rPr>
                                <w:rFonts w:ascii="Arial" w:hAnsi="Arial" w:cs="Arial"/>
                              </w:rPr>
                              <w:t xml:space="preserve">   </w:t>
                            </w:r>
                            <w:r w:rsidRPr="001A5DA5">
                              <w:rPr>
                                <w:rFonts w:ascii="Arial" w:hAnsi="Arial" w:cs="Arial"/>
                                <w:noProof/>
                                <w:sz w:val="48"/>
                                <w:szCs w:val="48"/>
                              </w:rPr>
                              <w:t xml:space="preserve">  </w:t>
                            </w:r>
                            <w:r w:rsidRPr="001A5DA5">
                              <w:rPr>
                                <w:rFonts w:ascii="Arial" w:hAnsi="Arial" w:cs="Arial"/>
                              </w:rPr>
                              <w:t xml:space="preserve">                  </w:t>
                            </w:r>
                          </w:p>
                          <w:p w:rsidR="001C6414" w:rsidRDefault="001C6414" w:rsidP="002C0A9C">
                            <w:pPr>
                              <w:rPr>
                                <w:rFonts w:ascii="Arial" w:hAnsi="Arial" w:cs="Arial"/>
                                <w:bCs/>
                                <w:sz w:val="20"/>
                                <w:szCs w:val="20"/>
                              </w:rPr>
                            </w:pPr>
                          </w:p>
                          <w:p w:rsidR="001C6414" w:rsidRPr="001A5DA5" w:rsidRDefault="001C6414" w:rsidP="002C0A9C">
                            <w:pPr>
                              <w:rPr>
                                <w:rFonts w:ascii="Arial" w:hAnsi="Arial" w:cs="Arial"/>
                                <w:bCs/>
                                <w:sz w:val="20"/>
                                <w:szCs w:val="20"/>
                              </w:rPr>
                            </w:pPr>
                            <w:r w:rsidRPr="001A5DA5">
                              <w:rPr>
                                <w:rFonts w:ascii="Arial" w:hAnsi="Arial" w:cs="Arial"/>
                                <w:bCs/>
                                <w:sz w:val="20"/>
                                <w:szCs w:val="20"/>
                              </w:rPr>
                              <w:t>Elke CQ-index vragenlijst is gebaseerd op de QUOTE-vragenlijsten en de Amerikaanse CAHPS-vragenlijsten. Deze vragenlijst is daarnaast gebaseerd op de in Engeland ontwikkelde EDQ vragenlijst die specifiek gericht is op het meten van kwaliteit van zorg op de spoedeisende hulp</w:t>
                            </w:r>
                            <w:r>
                              <w:rPr>
                                <w:rFonts w:ascii="Arial" w:hAnsi="Arial" w:cs="Arial"/>
                                <w:bCs/>
                                <w:sz w:val="20"/>
                                <w:szCs w:val="20"/>
                              </w:rPr>
                              <w:t xml:space="preserve">. </w:t>
                            </w:r>
                            <w:r>
                              <w:rPr>
                                <w:rFonts w:ascii="Arial" w:hAnsi="Arial" w:cs="Arial"/>
                                <w:bCs/>
                                <w:sz w:val="20"/>
                              </w:rPr>
                              <w:t>Het basisontwerp van de CQI meetinstrumenten is ontwikkeld door het NIVEL, in samenwerking met de afdeling Sociale Geneeskunde van het AMC.</w:t>
                            </w: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180" w:right="-15"/>
                              <w:rPr>
                                <w:rFonts w:ascii="Arial" w:hAnsi="Arial" w:cs="Arial"/>
                                <w:bCs/>
                                <w:sz w:val="20"/>
                                <w:szCs w:val="20"/>
                              </w:rPr>
                            </w:pPr>
                            <w:r w:rsidRPr="001A5DA5">
                              <w:rPr>
                                <w:rFonts w:ascii="Arial" w:hAnsi="Arial" w:cs="Arial"/>
                                <w:bCs/>
                                <w:sz w:val="20"/>
                                <w:szCs w:val="20"/>
                              </w:rPr>
                              <w:t xml:space="preserve">. </w:t>
                            </w:r>
                          </w:p>
                          <w:p w:rsidR="001C6414" w:rsidRPr="001A5DA5" w:rsidRDefault="001C6414" w:rsidP="002C0A9C">
                            <w:pPr>
                              <w:rPr>
                                <w:rFonts w:ascii="Arial" w:hAnsi="Arial" w:cs="Arial"/>
                              </w:rPr>
                            </w:pPr>
                          </w:p>
                          <w:p w:rsidR="001C6414" w:rsidRPr="001A5DA5" w:rsidRDefault="001C6414" w:rsidP="002C0A9C">
                            <w:pPr>
                              <w:tabs>
                                <w:tab w:val="left" w:pos="8460"/>
                              </w:tabs>
                              <w:ind w:right="165"/>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067" style="position:absolute;margin-left:-45pt;margin-top:13pt;width:534pt;height:69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" strokeweight="1pt">
                <v:textbox>
                  <w:txbxContent>
                    <w:p w:rsidR="001C6414" w:rsidRPr="001A5DA5" w:rsidRDefault="00635B83" w:rsidP="005A3BC6">
                      <w:pPr>
                        <w:jc w:val="center"/>
                      </w:pPr>
                      <w:bookmarkStart w:id="105" w:name="_Toc355614683"/>
                      <w:bookmarkStart w:id="106" w:name="_Toc355699497"/>
                      <w:r w:rsidRPr="001A5DA5">
                        <w:rPr>
                          <w:noProof/>
                        </w:rPr>
                        <w:drawing>
                          <wp:inline distT="0" distB="0" distL="0" distR="0">
                            <wp:extent cx="2247900" cy="809625"/>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47900" cy="809625"/>
                                    </a:xfrm>
                                    <a:prstGeom prst="rect">
                                      <a:avLst/>
                                    </a:prstGeom>
                                    <a:noFill/>
                                    <a:ln>
                                      <a:noFill/>
                                    </a:ln>
                                  </pic:spPr>
                                </pic:pic>
                              </a:graphicData>
                            </a:graphic>
                          </wp:inline>
                        </w:drawing>
                      </w:r>
                      <w:bookmarkEnd w:id="105"/>
                      <w:bookmarkEnd w:id="106"/>
                    </w:p>
                    <w:p w:rsidR="001C6414" w:rsidRPr="001A5DA5" w:rsidRDefault="001C6414" w:rsidP="002C0A9C">
                      <w:pPr>
                        <w:pStyle w:val="Titel"/>
                        <w:tabs>
                          <w:tab w:val="left" w:pos="360"/>
                        </w:tabs>
                        <w:rPr>
                          <w:rFonts w:ascii="Arial" w:hAnsi="Arial"/>
                        </w:rPr>
                      </w:pPr>
                    </w:p>
                    <w:p w:rsidR="001C6414" w:rsidRDefault="00635B83" w:rsidP="005A3BC6">
                      <w:pPr>
                        <w:jc w:val="center"/>
                      </w:pPr>
                      <w:bookmarkStart w:id="107" w:name="_Toc355614684"/>
                      <w:bookmarkStart w:id="108" w:name="_Toc355699498"/>
                      <w:r w:rsidRPr="001A5DA5">
                        <w:rPr>
                          <w:noProof/>
                        </w:rPr>
                        <w:drawing>
                          <wp:inline distT="0" distB="0" distL="0" distR="0">
                            <wp:extent cx="1762125" cy="87630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62125" cy="876300"/>
                                    </a:xfrm>
                                    <a:prstGeom prst="rect">
                                      <a:avLst/>
                                    </a:prstGeom>
                                    <a:noFill/>
                                    <a:ln>
                                      <a:noFill/>
                                    </a:ln>
                                  </pic:spPr>
                                </pic:pic>
                              </a:graphicData>
                            </a:graphic>
                          </wp:inline>
                        </w:drawing>
                      </w:r>
                      <w:bookmarkEnd w:id="107"/>
                      <w:bookmarkEnd w:id="108"/>
                    </w:p>
                    <w:p w:rsidR="001C6414" w:rsidRPr="001A5DA5" w:rsidRDefault="001C6414" w:rsidP="002C0A9C">
                      <w:pPr>
                        <w:pStyle w:val="Titel"/>
                        <w:tabs>
                          <w:tab w:val="left" w:pos="360"/>
                        </w:tabs>
                        <w:rPr>
                          <w:rFonts w:ascii="Arial" w:hAnsi="Arial"/>
                        </w:rPr>
                      </w:pPr>
                    </w:p>
                    <w:p w:rsidR="001C6414" w:rsidRPr="003D7217" w:rsidRDefault="001C6414" w:rsidP="005A3BC6">
                      <w:pPr>
                        <w:jc w:val="center"/>
                        <w:rPr>
                          <w:rFonts w:ascii="Calibri" w:hAnsi="Calibri"/>
                          <w:sz w:val="32"/>
                          <w:szCs w:val="32"/>
                        </w:rPr>
                      </w:pPr>
                      <w:bookmarkStart w:id="109" w:name="_Toc355614685"/>
                      <w:bookmarkStart w:id="110" w:name="_Toc355699499"/>
                      <w:r w:rsidRPr="003D7217">
                        <w:rPr>
                          <w:rFonts w:ascii="Calibri" w:hAnsi="Calibri"/>
                          <w:sz w:val="32"/>
                          <w:szCs w:val="32"/>
                        </w:rPr>
                        <w:t>LOGO ZIEKENHUIS</w:t>
                      </w:r>
                      <w:bookmarkEnd w:id="109"/>
                      <w:bookmarkEnd w:id="110"/>
                    </w:p>
                    <w:p w:rsidR="001C6414" w:rsidRPr="001A5DA5" w:rsidRDefault="001C6414" w:rsidP="002C0A9C">
                      <w:pPr>
                        <w:pStyle w:val="Titel"/>
                        <w:tabs>
                          <w:tab w:val="left" w:pos="360"/>
                        </w:tabs>
                        <w:rPr>
                          <w:rFonts w:ascii="Arial" w:hAnsi="Arial"/>
                        </w:rPr>
                      </w:pPr>
                    </w:p>
                    <w:p w:rsidR="001C6414" w:rsidRPr="003D7217" w:rsidRDefault="001C6414" w:rsidP="005A3BC6">
                      <w:pPr>
                        <w:jc w:val="center"/>
                        <w:rPr>
                          <w:rFonts w:ascii="Calibri" w:hAnsi="Calibri"/>
                          <w:sz w:val="32"/>
                          <w:szCs w:val="32"/>
                        </w:rPr>
                      </w:pPr>
                      <w:bookmarkStart w:id="111" w:name="_Toc355614686"/>
                      <w:bookmarkStart w:id="112" w:name="_Toc355699500"/>
                    </w:p>
                    <w:p w:rsidR="001C6414" w:rsidRPr="003D7217" w:rsidRDefault="001C6414" w:rsidP="005A3BC6">
                      <w:pPr>
                        <w:jc w:val="center"/>
                        <w:rPr>
                          <w:rFonts w:ascii="Calibri" w:hAnsi="Calibri"/>
                          <w:sz w:val="32"/>
                          <w:szCs w:val="32"/>
                        </w:rPr>
                      </w:pPr>
                    </w:p>
                    <w:p w:rsidR="001C6414" w:rsidRPr="003D7217" w:rsidRDefault="001C6414" w:rsidP="005A3BC6">
                      <w:pPr>
                        <w:jc w:val="center"/>
                        <w:rPr>
                          <w:rFonts w:ascii="Calibri" w:hAnsi="Calibri"/>
                          <w:sz w:val="32"/>
                          <w:szCs w:val="32"/>
                        </w:rPr>
                      </w:pPr>
                      <w:r w:rsidRPr="003D7217">
                        <w:rPr>
                          <w:rFonts w:ascii="Calibri" w:hAnsi="Calibri"/>
                          <w:sz w:val="32"/>
                          <w:szCs w:val="32"/>
                        </w:rPr>
                        <w:t>Patiëntenervaringen met</w:t>
                      </w:r>
                      <w:bookmarkEnd w:id="111"/>
                      <w:bookmarkEnd w:id="112"/>
                    </w:p>
                    <w:p w:rsidR="001C6414" w:rsidRPr="003D7217" w:rsidRDefault="001C6414" w:rsidP="005A3BC6">
                      <w:pPr>
                        <w:jc w:val="center"/>
                        <w:rPr>
                          <w:rFonts w:ascii="Calibri" w:hAnsi="Calibri"/>
                          <w:sz w:val="32"/>
                          <w:szCs w:val="32"/>
                        </w:rPr>
                      </w:pPr>
                      <w:bookmarkStart w:id="113" w:name="_Toc355614687"/>
                      <w:bookmarkStart w:id="114" w:name="_Toc355699501"/>
                      <w:r w:rsidRPr="003D7217">
                        <w:rPr>
                          <w:rFonts w:ascii="Calibri" w:hAnsi="Calibri"/>
                          <w:sz w:val="32"/>
                          <w:szCs w:val="32"/>
                        </w:rPr>
                        <w:t>de Spoedeisende Hulpafdeling (SEH)</w:t>
                      </w:r>
                      <w:bookmarkEnd w:id="113"/>
                      <w:bookmarkEnd w:id="114"/>
                    </w:p>
                    <w:p w:rsidR="001C6414" w:rsidRPr="003D7217" w:rsidRDefault="001C6414" w:rsidP="005A3BC6">
                      <w:pPr>
                        <w:jc w:val="center"/>
                        <w:rPr>
                          <w:rFonts w:ascii="Calibri" w:hAnsi="Calibri" w:cs="Arial"/>
                          <w:b/>
                          <w:bCs/>
                          <w:sz w:val="32"/>
                          <w:szCs w:val="32"/>
                        </w:rPr>
                      </w:pPr>
                    </w:p>
                    <w:p w:rsidR="001C6414" w:rsidRPr="003D7217" w:rsidRDefault="001C6414" w:rsidP="005A3BC6">
                      <w:pPr>
                        <w:jc w:val="center"/>
                        <w:rPr>
                          <w:rFonts w:ascii="Calibri" w:hAnsi="Calibri"/>
                          <w:sz w:val="40"/>
                          <w:szCs w:val="40"/>
                        </w:rPr>
                      </w:pPr>
                      <w:bookmarkStart w:id="115" w:name="_Toc355614688"/>
                      <w:bookmarkStart w:id="116" w:name="_Toc355699502"/>
                      <w:r w:rsidRPr="003D7217">
                        <w:rPr>
                          <w:rFonts w:ascii="Calibri" w:hAnsi="Calibri"/>
                          <w:sz w:val="40"/>
                          <w:szCs w:val="40"/>
                        </w:rPr>
                        <w:t>CQ-index SEH</w:t>
                      </w:r>
                      <w:bookmarkEnd w:id="115"/>
                      <w:bookmarkEnd w:id="116"/>
                    </w:p>
                    <w:p w:rsidR="001C6414" w:rsidRPr="003D7217" w:rsidRDefault="001C6414" w:rsidP="005A3BC6">
                      <w:pPr>
                        <w:jc w:val="center"/>
                        <w:rPr>
                          <w:rFonts w:ascii="Calibri" w:hAnsi="Calibri" w:cs="Arial"/>
                          <w:b/>
                          <w:bCs/>
                          <w:sz w:val="32"/>
                          <w:szCs w:val="32"/>
                        </w:rPr>
                      </w:pPr>
                    </w:p>
                    <w:p w:rsidR="001C6414" w:rsidRPr="003D7217" w:rsidRDefault="001C6414" w:rsidP="005A3BC6">
                      <w:pPr>
                        <w:jc w:val="center"/>
                        <w:rPr>
                          <w:rFonts w:ascii="Calibri" w:hAnsi="Calibri"/>
                          <w:b/>
                          <w:sz w:val="32"/>
                          <w:szCs w:val="32"/>
                        </w:rPr>
                      </w:pPr>
                    </w:p>
                    <w:p w:rsidR="001C6414" w:rsidRPr="003D7217" w:rsidRDefault="001C6414" w:rsidP="005A3BC6">
                      <w:pPr>
                        <w:jc w:val="center"/>
                        <w:rPr>
                          <w:rFonts w:ascii="Calibri" w:hAnsi="Calibri"/>
                          <w:b/>
                          <w:sz w:val="32"/>
                          <w:szCs w:val="32"/>
                        </w:rPr>
                      </w:pPr>
                      <w:bookmarkStart w:id="117" w:name="_Toc355614689"/>
                      <w:bookmarkStart w:id="118" w:name="_Toc355699503"/>
                      <w:r w:rsidRPr="003D7217">
                        <w:rPr>
                          <w:rFonts w:ascii="Calibri" w:hAnsi="Calibri"/>
                          <w:b/>
                          <w:sz w:val="32"/>
                          <w:szCs w:val="32"/>
                        </w:rPr>
                        <w:t>Mei 2010</w:t>
                      </w:r>
                      <w:bookmarkEnd w:id="117"/>
                      <w:bookmarkEnd w:id="118"/>
                    </w:p>
                    <w:p w:rsidR="001C6414" w:rsidRPr="003D7217" w:rsidRDefault="001C6414" w:rsidP="005A3BC6">
                      <w:pPr>
                        <w:jc w:val="center"/>
                        <w:rPr>
                          <w:rFonts w:ascii="Calibri" w:hAnsi="Calibri"/>
                          <w:b/>
                          <w:sz w:val="32"/>
                          <w:szCs w:val="32"/>
                        </w:rPr>
                      </w:pPr>
                      <w:bookmarkStart w:id="119" w:name="_Toc355614690"/>
                      <w:bookmarkStart w:id="120" w:name="_Toc355699504"/>
                      <w:r w:rsidRPr="003D7217">
                        <w:rPr>
                          <w:rFonts w:ascii="Calibri" w:hAnsi="Calibri"/>
                          <w:b/>
                          <w:sz w:val="32"/>
                          <w:szCs w:val="32"/>
                        </w:rPr>
                        <w:t>versie 4</w:t>
                      </w:r>
                      <w:bookmarkEnd w:id="119"/>
                      <w:bookmarkEnd w:id="120"/>
                    </w:p>
                    <w:p w:rsidR="001C6414" w:rsidRDefault="001C6414" w:rsidP="002C0A9C">
                      <w:pPr>
                        <w:rPr>
                          <w:rFonts w:ascii="Arial" w:hAnsi="Arial" w:cs="Arial"/>
                          <w:b/>
                          <w:bCs/>
                        </w:rPr>
                      </w:pPr>
                    </w:p>
                    <w:p w:rsidR="001C6414" w:rsidRDefault="001C6414" w:rsidP="002C0A9C">
                      <w:pPr>
                        <w:rPr>
                          <w:rFonts w:ascii="Arial" w:hAnsi="Arial" w:cs="Arial"/>
                          <w:b/>
                          <w:bCs/>
                        </w:rPr>
                      </w:pPr>
                    </w:p>
                    <w:p w:rsidR="001C6414" w:rsidRPr="001A5DA5" w:rsidRDefault="001C6414" w:rsidP="002C0A9C">
                      <w:pPr>
                        <w:rPr>
                          <w:rFonts w:ascii="Arial" w:hAnsi="Arial" w:cs="Arial"/>
                          <w:b/>
                          <w:bCs/>
                        </w:rPr>
                      </w:pPr>
                    </w:p>
                    <w:p w:rsidR="001C6414" w:rsidRPr="001A5DA5" w:rsidRDefault="001C6414" w:rsidP="002C0A9C">
                      <w:pPr>
                        <w:rPr>
                          <w:rFonts w:ascii="Arial" w:hAnsi="Arial" w:cs="Arial"/>
                          <w:b/>
                          <w:bCs/>
                        </w:rPr>
                      </w:pPr>
                    </w:p>
                    <w:p w:rsidR="001C6414" w:rsidRDefault="001C6414" w:rsidP="002C0A9C">
                      <w:pPr>
                        <w:jc w:val="center"/>
                        <w:rPr>
                          <w:rFonts w:ascii="Arial" w:hAnsi="Arial" w:cs="Arial"/>
                          <w:bCs/>
                          <w:sz w:val="28"/>
                          <w:szCs w:val="28"/>
                        </w:rPr>
                      </w:pPr>
                    </w:p>
                    <w:p w:rsidR="001C6414" w:rsidRDefault="001C6414" w:rsidP="005A3BC6">
                      <w:pPr>
                        <w:rPr>
                          <w:rFonts w:ascii="Arial" w:hAnsi="Arial" w:cs="Arial"/>
                          <w:b/>
                          <w:bCs/>
                          <w:sz w:val="20"/>
                          <w:szCs w:val="20"/>
                        </w:rPr>
                      </w:pPr>
                    </w:p>
                    <w:p w:rsidR="001C6414" w:rsidRDefault="001C6414" w:rsidP="005A3BC6">
                      <w:pPr>
                        <w:rPr>
                          <w:rFonts w:ascii="Arial" w:hAnsi="Arial" w:cs="Arial"/>
                          <w:b/>
                          <w:bCs/>
                          <w:sz w:val="20"/>
                          <w:szCs w:val="20"/>
                        </w:rPr>
                      </w:pPr>
                    </w:p>
                    <w:p w:rsidR="001C6414" w:rsidRDefault="001C6414" w:rsidP="005A3BC6">
                      <w:pPr>
                        <w:rPr>
                          <w:rFonts w:ascii="Arial" w:hAnsi="Arial" w:cs="Arial"/>
                          <w:b/>
                          <w:bCs/>
                          <w:sz w:val="20"/>
                          <w:szCs w:val="20"/>
                        </w:rPr>
                      </w:pPr>
                    </w:p>
                    <w:p w:rsidR="001C6414" w:rsidRDefault="001C6414" w:rsidP="005A3BC6">
                      <w:pPr>
                        <w:rPr>
                          <w:rFonts w:ascii="Arial" w:hAnsi="Arial" w:cs="Arial"/>
                          <w:b/>
                          <w:bCs/>
                          <w:sz w:val="20"/>
                          <w:szCs w:val="20"/>
                        </w:rPr>
                      </w:pPr>
                    </w:p>
                    <w:p w:rsidR="001C6414" w:rsidRDefault="001C6414" w:rsidP="005A3BC6">
                      <w:pPr>
                        <w:rPr>
                          <w:rFonts w:ascii="Arial" w:hAnsi="Arial" w:cs="Arial"/>
                          <w:b/>
                          <w:bCs/>
                          <w:sz w:val="20"/>
                          <w:szCs w:val="20"/>
                        </w:rPr>
                      </w:pPr>
                    </w:p>
                    <w:p w:rsidR="001C6414" w:rsidRPr="00E07850" w:rsidRDefault="001C6414" w:rsidP="005A3BC6">
                      <w:pPr>
                        <w:rPr>
                          <w:rFonts w:ascii="Arial" w:hAnsi="Arial" w:cs="Arial"/>
                          <w:b/>
                          <w:bCs/>
                          <w:sz w:val="28"/>
                          <w:szCs w:val="28"/>
                        </w:rPr>
                      </w:pPr>
                      <w:r w:rsidRPr="00C72CCB">
                        <w:rPr>
                          <w:rFonts w:ascii="Arial" w:hAnsi="Arial" w:cs="Arial"/>
                          <w:b/>
                          <w:bCs/>
                          <w:sz w:val="20"/>
                          <w:szCs w:val="20"/>
                        </w:rPr>
                        <w:t>Deze vr</w:t>
                      </w:r>
                      <w:r w:rsidRPr="00C72CCB">
                        <w:rPr>
                          <w:rFonts w:ascii="Arial" w:hAnsi="Arial" w:cs="Arial"/>
                          <w:b/>
                          <w:bCs/>
                          <w:sz w:val="20"/>
                        </w:rPr>
                        <w:t>agenlijst is ontwikkeld door het Julius Centrum voor Gezondheidswetenschappen en Eerstelijns Geneeskunde (UMC Utrecht)</w:t>
                      </w:r>
                    </w:p>
                    <w:p w:rsidR="001C6414" w:rsidRPr="001A5DA5" w:rsidRDefault="001C6414" w:rsidP="002C0A9C">
                      <w:pPr>
                        <w:jc w:val="both"/>
                        <w:rPr>
                          <w:rFonts w:ascii="Arial" w:hAnsi="Arial" w:cs="Arial"/>
                          <w:bCs/>
                          <w:sz w:val="20"/>
                        </w:rPr>
                      </w:pPr>
                      <w:r w:rsidRPr="001A5DA5">
                        <w:rPr>
                          <w:rFonts w:ascii="Arial" w:hAnsi="Arial" w:cs="Arial"/>
                        </w:rPr>
                        <w:t xml:space="preserve">   </w:t>
                      </w:r>
                      <w:r w:rsidRPr="001A5DA5">
                        <w:rPr>
                          <w:rFonts w:ascii="Arial" w:hAnsi="Arial" w:cs="Arial"/>
                          <w:noProof/>
                          <w:sz w:val="48"/>
                          <w:szCs w:val="48"/>
                        </w:rPr>
                        <w:t xml:space="preserve">  </w:t>
                      </w:r>
                      <w:r w:rsidRPr="001A5DA5">
                        <w:rPr>
                          <w:rFonts w:ascii="Arial" w:hAnsi="Arial" w:cs="Arial"/>
                        </w:rPr>
                        <w:t xml:space="preserve">                  </w:t>
                      </w:r>
                    </w:p>
                    <w:p w:rsidR="001C6414" w:rsidRDefault="001C6414" w:rsidP="002C0A9C">
                      <w:pPr>
                        <w:rPr>
                          <w:rFonts w:ascii="Arial" w:hAnsi="Arial" w:cs="Arial"/>
                          <w:bCs/>
                          <w:sz w:val="20"/>
                          <w:szCs w:val="20"/>
                        </w:rPr>
                      </w:pPr>
                    </w:p>
                    <w:p w:rsidR="001C6414" w:rsidRPr="001A5DA5" w:rsidRDefault="001C6414" w:rsidP="002C0A9C">
                      <w:pPr>
                        <w:rPr>
                          <w:rFonts w:ascii="Arial" w:hAnsi="Arial" w:cs="Arial"/>
                          <w:bCs/>
                          <w:sz w:val="20"/>
                          <w:szCs w:val="20"/>
                        </w:rPr>
                      </w:pPr>
                      <w:r w:rsidRPr="001A5DA5">
                        <w:rPr>
                          <w:rFonts w:ascii="Arial" w:hAnsi="Arial" w:cs="Arial"/>
                          <w:bCs/>
                          <w:sz w:val="20"/>
                          <w:szCs w:val="20"/>
                        </w:rPr>
                        <w:t>Elke CQ-index vragenlijst is gebaseerd op de QUOTE-vragenlijsten en de Amerikaanse CAHPS-vragenlijsten. Deze vragenlijst is daarnaast gebaseerd op de in Engeland ontwikkelde EDQ vragenlijst die specifiek gericht is op het meten van kwaliteit van zorg op de spoedeisende hulp</w:t>
                      </w:r>
                      <w:r>
                        <w:rPr>
                          <w:rFonts w:ascii="Arial" w:hAnsi="Arial" w:cs="Arial"/>
                          <w:bCs/>
                          <w:sz w:val="20"/>
                          <w:szCs w:val="20"/>
                        </w:rPr>
                        <w:t xml:space="preserve">. </w:t>
                      </w:r>
                      <w:r>
                        <w:rPr>
                          <w:rFonts w:ascii="Arial" w:hAnsi="Arial" w:cs="Arial"/>
                          <w:bCs/>
                          <w:sz w:val="20"/>
                        </w:rPr>
                        <w:t>Het basisontwerp van de CQI meetinstrumenten is ontwikkeld door het NIVEL, in samenwerking met de afdeling Sociale Geneeskunde van het AMC.</w:t>
                      </w: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329" w:right="482"/>
                        <w:rPr>
                          <w:rFonts w:ascii="Arial" w:hAnsi="Arial" w:cs="Arial"/>
                          <w:bCs/>
                          <w:sz w:val="20"/>
                          <w:szCs w:val="20"/>
                        </w:rPr>
                      </w:pPr>
                    </w:p>
                    <w:p w:rsidR="001C6414" w:rsidRPr="001A5DA5" w:rsidRDefault="001C6414" w:rsidP="002C0A9C">
                      <w:pPr>
                        <w:spacing w:line="240" w:lineRule="atLeast"/>
                        <w:ind w:left="180" w:right="-15"/>
                        <w:rPr>
                          <w:rFonts w:ascii="Arial" w:hAnsi="Arial" w:cs="Arial"/>
                          <w:bCs/>
                          <w:sz w:val="20"/>
                          <w:szCs w:val="20"/>
                        </w:rPr>
                      </w:pPr>
                      <w:r w:rsidRPr="001A5DA5">
                        <w:rPr>
                          <w:rFonts w:ascii="Arial" w:hAnsi="Arial" w:cs="Arial"/>
                          <w:bCs/>
                          <w:sz w:val="20"/>
                          <w:szCs w:val="20"/>
                        </w:rPr>
                        <w:t xml:space="preserve">. </w:t>
                      </w:r>
                    </w:p>
                    <w:p w:rsidR="001C6414" w:rsidRPr="001A5DA5" w:rsidRDefault="001C6414" w:rsidP="002C0A9C">
                      <w:pPr>
                        <w:rPr>
                          <w:rFonts w:ascii="Arial" w:hAnsi="Arial" w:cs="Arial"/>
                        </w:rPr>
                      </w:pPr>
                    </w:p>
                    <w:p w:rsidR="001C6414" w:rsidRPr="001A5DA5" w:rsidRDefault="001C6414" w:rsidP="002C0A9C">
                      <w:pPr>
                        <w:tabs>
                          <w:tab w:val="left" w:pos="8460"/>
                        </w:tabs>
                        <w:ind w:right="165"/>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p w:rsidR="001C6414" w:rsidRPr="001A5DA5" w:rsidRDefault="001C6414" w:rsidP="002C0A9C">
                      <w:pPr>
                        <w:rPr>
                          <w:rFonts w:ascii="Arial" w:hAnsi="Arial" w:cs="Arial"/>
                        </w:rPr>
                      </w:pPr>
                    </w:p>
                  </w:txbxContent>
                </v:textbox>
              </v:rect>
            </w:pict>
          </mc:Fallback>
        </mc:AlternateContent>
      </w:r>
      <w:r w:rsidR="002C0A9C" w:rsidRPr="00E13B66">
        <w:rPr>
          <w:rFonts w:ascii="Calibri" w:hAnsi="Calibri" w:cs="Calibri"/>
        </w:rPr>
        <w:br w:type="page"/>
      </w:r>
      <w:r w:rsidR="002C0A9C" w:rsidRPr="00E13B66">
        <w:rPr>
          <w:rFonts w:ascii="Calibri" w:hAnsi="Calibri" w:cs="Calibri"/>
          <w:iCs/>
        </w:rPr>
        <w:lastRenderedPageBreak/>
        <w:t xml:space="preserve">Deze vragenlijst gaat over uw meest recente bezoek aan de Spoedeisende Hulpafdeling (SEH) van </w:t>
      </w:r>
      <w:r w:rsidR="002C0A9C" w:rsidRPr="00E13B66">
        <w:rPr>
          <w:rFonts w:ascii="Calibri" w:hAnsi="Calibri" w:cs="Calibri"/>
          <w:i/>
          <w:iCs/>
        </w:rPr>
        <w:t>Naam instelling.</w:t>
      </w:r>
      <w:r w:rsidR="002C0A9C" w:rsidRPr="00E13B66">
        <w:rPr>
          <w:rFonts w:ascii="Calibri" w:hAnsi="Calibri" w:cs="Calibri"/>
          <w:iCs/>
        </w:rPr>
        <w:t xml:space="preserve"> Wij willen weten hoe u en andere patiënten de zorg op de SEH hebben ervaren. Patiëntenervaringen kunnen ons helpen om de kwaliteit van de zorg in de toekomst te verbeteren.</w:t>
      </w:r>
    </w:p>
    <w:p w:rsidR="002C0A9C" w:rsidRPr="00E13B66" w:rsidRDefault="002C0A9C" w:rsidP="004430DE">
      <w:pPr>
        <w:spacing w:line="276" w:lineRule="auto"/>
        <w:rPr>
          <w:rFonts w:ascii="Calibri" w:hAnsi="Calibri" w:cs="Calibri"/>
          <w:iCs/>
        </w:rPr>
      </w:pPr>
      <w:r w:rsidRPr="00E13B66">
        <w:rPr>
          <w:rFonts w:ascii="Calibri" w:hAnsi="Calibri" w:cs="Calibri"/>
          <w:iCs/>
        </w:rPr>
        <w:t xml:space="preserve">Deze vragenlijst wordt strikt vertrouwelijk verwerkt; dit betekent dat niemand zal weten wie welke antwoorden heeft gegeven. Invullen is geheel vrijwillig en heeft </w:t>
      </w:r>
      <w:r w:rsidRPr="00E13B66">
        <w:rPr>
          <w:rFonts w:ascii="Calibri" w:hAnsi="Calibri" w:cs="Calibri"/>
          <w:iCs/>
          <w:u w:val="single"/>
        </w:rPr>
        <w:t>geen enkel</w:t>
      </w:r>
      <w:r w:rsidRPr="00E13B66">
        <w:rPr>
          <w:rFonts w:ascii="Calibri" w:hAnsi="Calibri" w:cs="Calibri"/>
          <w:iCs/>
        </w:rPr>
        <w:t xml:space="preserve"> gevolg voor de zorg die u krijgt. </w:t>
      </w:r>
    </w:p>
    <w:p w:rsidR="002C0A9C" w:rsidRPr="00E13B66" w:rsidRDefault="002C0A9C" w:rsidP="004430DE">
      <w:pPr>
        <w:spacing w:line="276" w:lineRule="auto"/>
        <w:rPr>
          <w:rFonts w:ascii="Calibri" w:hAnsi="Calibri" w:cs="Calibri"/>
          <w:b/>
        </w:rPr>
      </w:pPr>
    </w:p>
    <w:p w:rsidR="002C0A9C" w:rsidRPr="00E13B66" w:rsidRDefault="002C0A9C" w:rsidP="004430DE">
      <w:pPr>
        <w:spacing w:line="276" w:lineRule="auto"/>
        <w:rPr>
          <w:rFonts w:ascii="Calibri" w:hAnsi="Calibri" w:cs="Calibri"/>
          <w:b/>
        </w:rPr>
      </w:pPr>
      <w:r w:rsidRPr="00E13B66">
        <w:rPr>
          <w:rFonts w:ascii="Calibri" w:hAnsi="Calibri" w:cs="Calibri"/>
          <w:b/>
        </w:rPr>
        <w:t>Instructies voor het invullen van de vragenlijst</w:t>
      </w:r>
    </w:p>
    <w:p w:rsidR="002C0A9C" w:rsidRPr="00E13B66" w:rsidRDefault="002C0A9C" w:rsidP="004430DE">
      <w:pPr>
        <w:spacing w:line="276" w:lineRule="auto"/>
        <w:ind w:firstLine="397"/>
        <w:rPr>
          <w:rFonts w:ascii="Calibri" w:hAnsi="Calibri" w:cs="Calibri"/>
          <w:b/>
        </w:rPr>
      </w:pPr>
    </w:p>
    <w:p w:rsidR="002C0A9C" w:rsidRDefault="002C0A9C" w:rsidP="004430DE">
      <w:pPr>
        <w:numPr>
          <w:ilvl w:val="0"/>
          <w:numId w:val="4"/>
        </w:numPr>
        <w:tabs>
          <w:tab w:val="clear" w:pos="1117"/>
          <w:tab w:val="num" w:pos="360"/>
        </w:tabs>
        <w:spacing w:line="276" w:lineRule="auto"/>
        <w:ind w:left="360"/>
        <w:rPr>
          <w:rFonts w:ascii="Calibri" w:hAnsi="Calibri" w:cs="Calibri"/>
        </w:rPr>
      </w:pPr>
      <w:r w:rsidRPr="00E13B66">
        <w:rPr>
          <w:rFonts w:ascii="Calibri" w:hAnsi="Calibri" w:cs="Calibri"/>
        </w:rPr>
        <w:t xml:space="preserve">Het is de bedoeling dat de lijst wordt ingevuld door de persoon aan wie deze vragenlijst is gestuurd. Bij </w:t>
      </w:r>
      <w:r w:rsidRPr="00E13B66">
        <w:rPr>
          <w:rFonts w:ascii="Calibri" w:hAnsi="Calibri" w:cs="Calibri"/>
          <w:u w:val="single"/>
        </w:rPr>
        <w:t xml:space="preserve">kinderen </w:t>
      </w:r>
      <w:r w:rsidRPr="00E13B66">
        <w:rPr>
          <w:rFonts w:ascii="Calibri" w:hAnsi="Calibri" w:cs="Calibri"/>
          <w:b/>
          <w:u w:val="single"/>
        </w:rPr>
        <w:t>onder</w:t>
      </w:r>
      <w:r w:rsidRPr="00E13B66">
        <w:rPr>
          <w:rFonts w:ascii="Calibri" w:hAnsi="Calibri" w:cs="Calibri"/>
          <w:u w:val="single"/>
        </w:rPr>
        <w:t xml:space="preserve"> de 12 jaar</w:t>
      </w:r>
      <w:r w:rsidRPr="00E13B66">
        <w:rPr>
          <w:rFonts w:ascii="Calibri" w:hAnsi="Calibri" w:cs="Calibri"/>
        </w:rPr>
        <w:t xml:space="preserve"> kunnen ouders/verzorgers hun ervaring invullen met de zorg aan hun kind. </w:t>
      </w:r>
      <w:r w:rsidRPr="00E13B66">
        <w:rPr>
          <w:rFonts w:ascii="Calibri" w:hAnsi="Calibri" w:cs="Calibri"/>
          <w:u w:val="single"/>
        </w:rPr>
        <w:t xml:space="preserve">Kinderen </w:t>
      </w:r>
      <w:r w:rsidRPr="00E13B66">
        <w:rPr>
          <w:rFonts w:ascii="Calibri" w:hAnsi="Calibri" w:cs="Calibri"/>
          <w:b/>
          <w:u w:val="single"/>
        </w:rPr>
        <w:t>tussen</w:t>
      </w:r>
      <w:r w:rsidRPr="00E13B66">
        <w:rPr>
          <w:rFonts w:ascii="Calibri" w:hAnsi="Calibri" w:cs="Calibri"/>
          <w:u w:val="single"/>
        </w:rPr>
        <w:t xml:space="preserve"> de 12 en 1</w:t>
      </w:r>
      <w:r w:rsidR="004430DE">
        <w:rPr>
          <w:rFonts w:ascii="Calibri" w:hAnsi="Calibri" w:cs="Calibri"/>
          <w:u w:val="single"/>
        </w:rPr>
        <w:t>8</w:t>
      </w:r>
      <w:r w:rsidRPr="00E13B66">
        <w:rPr>
          <w:rFonts w:ascii="Calibri" w:hAnsi="Calibri" w:cs="Calibri"/>
          <w:u w:val="single"/>
        </w:rPr>
        <w:t xml:space="preserve"> jaar</w:t>
      </w:r>
      <w:r w:rsidRPr="00E13B66">
        <w:rPr>
          <w:rFonts w:ascii="Calibri" w:hAnsi="Calibri" w:cs="Calibri"/>
        </w:rPr>
        <w:t xml:space="preserve"> moeten toestemming hebben van hun ouders/verzorgers voor het invullen van de vragenlijst.</w:t>
      </w:r>
    </w:p>
    <w:p w:rsidR="004430DE" w:rsidRPr="00E13B66" w:rsidRDefault="004430DE" w:rsidP="004430DE">
      <w:pPr>
        <w:spacing w:line="276" w:lineRule="auto"/>
        <w:ind w:left="360"/>
        <w:rPr>
          <w:rFonts w:ascii="Calibri" w:hAnsi="Calibri" w:cs="Calibri"/>
        </w:rPr>
      </w:pPr>
    </w:p>
    <w:p w:rsidR="002C0A9C" w:rsidRPr="00E13B66" w:rsidRDefault="002C0A9C" w:rsidP="004430DE">
      <w:pPr>
        <w:spacing w:line="276" w:lineRule="auto"/>
        <w:ind w:left="360" w:hanging="360"/>
        <w:rPr>
          <w:rFonts w:ascii="Calibri" w:hAnsi="Calibri" w:cs="Calibri"/>
        </w:rPr>
      </w:pPr>
      <w:r w:rsidRPr="00E13B66">
        <w:rPr>
          <w:rFonts w:ascii="Calibri" w:hAnsi="Calibri" w:cs="Calibri"/>
        </w:rPr>
        <w:sym w:font="Webdings" w:char="F063"/>
      </w:r>
      <w:r w:rsidRPr="00E13B66">
        <w:rPr>
          <w:rFonts w:ascii="Calibri" w:hAnsi="Calibri" w:cs="Calibri"/>
        </w:rPr>
        <w:t xml:space="preserve">   Ik geef als ouder/verzorger toestemming aan een kind tussen de 12 en 1</w:t>
      </w:r>
      <w:r w:rsidR="004430DE">
        <w:rPr>
          <w:rFonts w:ascii="Calibri" w:hAnsi="Calibri" w:cs="Calibri"/>
        </w:rPr>
        <w:t>8</w:t>
      </w:r>
      <w:r w:rsidRPr="00E13B66">
        <w:rPr>
          <w:rFonts w:ascii="Calibri" w:hAnsi="Calibri" w:cs="Calibri"/>
        </w:rPr>
        <w:t xml:space="preserve"> jaar om deze vragenlijst zelfstandig te beantwoorden.</w:t>
      </w:r>
    </w:p>
    <w:p w:rsidR="002C0A9C" w:rsidRPr="00E13B66" w:rsidRDefault="002C0A9C" w:rsidP="004430DE">
      <w:pPr>
        <w:spacing w:line="276" w:lineRule="auto"/>
        <w:ind w:left="360"/>
        <w:rPr>
          <w:rFonts w:ascii="Calibri" w:hAnsi="Calibri" w:cs="Calibri"/>
          <w:i/>
        </w:rPr>
      </w:pPr>
      <w:r w:rsidRPr="00E13B66">
        <w:rPr>
          <w:rFonts w:ascii="Calibri" w:hAnsi="Calibri" w:cs="Calibri"/>
        </w:rPr>
        <w:t>Handtekening ouder/verzorger:……………………………………………………………………………..</w:t>
      </w:r>
    </w:p>
    <w:p w:rsidR="002C0A9C" w:rsidRPr="00E13B66" w:rsidRDefault="002C0A9C" w:rsidP="004430DE">
      <w:pPr>
        <w:spacing w:line="276" w:lineRule="auto"/>
        <w:rPr>
          <w:rFonts w:ascii="Calibri" w:hAnsi="Calibri" w:cs="Calibri"/>
        </w:rPr>
      </w:pPr>
    </w:p>
    <w:p w:rsidR="002C0A9C" w:rsidRPr="00E13B66" w:rsidRDefault="002C0A9C" w:rsidP="004430DE">
      <w:pPr>
        <w:numPr>
          <w:ilvl w:val="0"/>
          <w:numId w:val="4"/>
        </w:numPr>
        <w:tabs>
          <w:tab w:val="clear" w:pos="1117"/>
          <w:tab w:val="num" w:pos="360"/>
        </w:tabs>
        <w:spacing w:line="276" w:lineRule="auto"/>
        <w:ind w:left="360"/>
        <w:rPr>
          <w:rFonts w:ascii="Calibri" w:hAnsi="Calibri" w:cs="Calibri"/>
        </w:rPr>
      </w:pPr>
      <w:r w:rsidRPr="00E13B66">
        <w:rPr>
          <w:rFonts w:ascii="Calibri" w:hAnsi="Calibri" w:cs="Calibri"/>
        </w:rPr>
        <w:t xml:space="preserve">Als u in de vraagstelling </w:t>
      </w:r>
      <w:r w:rsidRPr="00E13B66">
        <w:rPr>
          <w:rFonts w:ascii="Calibri" w:hAnsi="Calibri" w:cs="Calibri"/>
          <w:i/>
        </w:rPr>
        <w:t xml:space="preserve">Naam instelling </w:t>
      </w:r>
      <w:r w:rsidRPr="00E13B66">
        <w:rPr>
          <w:rFonts w:ascii="Calibri" w:hAnsi="Calibri" w:cs="Calibri"/>
        </w:rPr>
        <w:t xml:space="preserve">tegenkomt dan wordt de SEH van het </w:t>
      </w:r>
      <w:r w:rsidRPr="00E13B66">
        <w:rPr>
          <w:rFonts w:ascii="Calibri" w:hAnsi="Calibri" w:cs="Calibri"/>
          <w:i/>
        </w:rPr>
        <w:t xml:space="preserve">onderzoeksinstelling </w:t>
      </w:r>
      <w:r w:rsidRPr="00E13B66">
        <w:rPr>
          <w:rFonts w:ascii="Calibri" w:hAnsi="Calibri" w:cs="Calibri"/>
        </w:rPr>
        <w:t>bedoeld.</w:t>
      </w:r>
    </w:p>
    <w:p w:rsidR="002C0A9C" w:rsidRPr="00E13B66" w:rsidRDefault="002C0A9C" w:rsidP="004430DE">
      <w:pPr>
        <w:spacing w:line="276" w:lineRule="auto"/>
        <w:rPr>
          <w:rFonts w:ascii="Calibri" w:hAnsi="Calibri" w:cs="Calibri"/>
        </w:rPr>
      </w:pPr>
    </w:p>
    <w:p w:rsidR="002C0A9C" w:rsidRPr="00E13B66" w:rsidRDefault="002C0A9C" w:rsidP="004430DE">
      <w:pPr>
        <w:numPr>
          <w:ilvl w:val="0"/>
          <w:numId w:val="4"/>
        </w:numPr>
        <w:tabs>
          <w:tab w:val="clear" w:pos="1117"/>
          <w:tab w:val="num" w:pos="360"/>
        </w:tabs>
        <w:spacing w:line="276" w:lineRule="auto"/>
        <w:ind w:left="360"/>
        <w:rPr>
          <w:rFonts w:ascii="Calibri" w:hAnsi="Calibri" w:cs="Calibri"/>
        </w:rPr>
      </w:pPr>
      <w:r w:rsidRPr="00E13B66">
        <w:rPr>
          <w:rFonts w:ascii="Calibri" w:hAnsi="Calibri" w:cs="Calibri"/>
        </w:rPr>
        <w:t>De meeste vragen kunt u beantwoorden door ‘Nee, helemaal niet – een beetje – grotendeels – ja, helemaal’ aan te kruisen. Sommige vragen zijn misschien niet op u van toepassing, omdat ze tijdens het bezoek aan de Spoedeisende Hulpafdeling (SEH) niet zijn voorgevallen. U kunt dan ‘niet van toepassing’ (n.v.t.) aankruisen.</w:t>
      </w:r>
    </w:p>
    <w:p w:rsidR="002C0A9C" w:rsidRPr="00E13B66" w:rsidRDefault="002C0A9C" w:rsidP="004430DE">
      <w:pPr>
        <w:spacing w:line="276" w:lineRule="auto"/>
        <w:rPr>
          <w:rFonts w:ascii="Calibri" w:hAnsi="Calibri" w:cs="Calibri"/>
        </w:rPr>
      </w:pPr>
    </w:p>
    <w:p w:rsidR="002C0A9C" w:rsidRPr="00E13B66" w:rsidRDefault="002C0A9C" w:rsidP="004430DE">
      <w:pPr>
        <w:numPr>
          <w:ilvl w:val="0"/>
          <w:numId w:val="4"/>
        </w:numPr>
        <w:tabs>
          <w:tab w:val="clear" w:pos="1117"/>
          <w:tab w:val="num" w:pos="360"/>
        </w:tabs>
        <w:spacing w:line="276" w:lineRule="auto"/>
        <w:ind w:left="360"/>
        <w:rPr>
          <w:rFonts w:ascii="Calibri" w:hAnsi="Calibri" w:cs="Calibri"/>
        </w:rPr>
      </w:pPr>
      <w:r w:rsidRPr="00E13B66">
        <w:rPr>
          <w:rFonts w:ascii="Calibri" w:hAnsi="Calibri" w:cs="Calibri"/>
        </w:rPr>
        <w:t>Soms kunt u één of meerdere vragen overslaan. Dit wordt dan aangegeven bij de antwoorden (</w:t>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w:t>
      </w:r>
      <w:r w:rsidRPr="00E13B66">
        <w:rPr>
          <w:rFonts w:ascii="Calibri" w:hAnsi="Calibri" w:cs="Calibri"/>
        </w:rPr>
        <w:t>).</w:t>
      </w:r>
    </w:p>
    <w:p w:rsidR="002C0A9C" w:rsidRPr="00E13B66" w:rsidRDefault="002C0A9C" w:rsidP="004430DE">
      <w:pPr>
        <w:tabs>
          <w:tab w:val="left" w:pos="900"/>
          <w:tab w:val="left" w:pos="1800"/>
        </w:tabs>
        <w:spacing w:line="276" w:lineRule="auto"/>
        <w:rPr>
          <w:rFonts w:ascii="Calibri" w:hAnsi="Calibri" w:cs="Calibri"/>
        </w:rPr>
      </w:pPr>
      <w:r w:rsidRPr="00E13B66">
        <w:rPr>
          <w:rFonts w:ascii="Calibri" w:hAnsi="Calibri" w:cs="Calibri"/>
        </w:rPr>
        <w:t xml:space="preserve"> </w:t>
      </w:r>
    </w:p>
    <w:p w:rsidR="002C0A9C" w:rsidRPr="00E13B66" w:rsidRDefault="002C0A9C" w:rsidP="004430DE">
      <w:pPr>
        <w:tabs>
          <w:tab w:val="left" w:pos="900"/>
          <w:tab w:val="left" w:pos="1800"/>
        </w:tabs>
        <w:spacing w:line="276" w:lineRule="auto"/>
        <w:rPr>
          <w:rFonts w:ascii="Calibri" w:hAnsi="Calibri" w:cs="Calibri"/>
          <w:b/>
        </w:rPr>
      </w:pPr>
      <w:r w:rsidRPr="00E13B66">
        <w:rPr>
          <w:rFonts w:ascii="Calibri" w:hAnsi="Calibri" w:cs="Calibri"/>
          <w:b/>
        </w:rPr>
        <w:t>Niet meedoen</w:t>
      </w:r>
    </w:p>
    <w:p w:rsidR="002C0A9C" w:rsidRPr="00E13B66" w:rsidRDefault="002C0A9C" w:rsidP="004430DE">
      <w:pPr>
        <w:tabs>
          <w:tab w:val="left" w:pos="900"/>
          <w:tab w:val="left" w:pos="1800"/>
        </w:tabs>
        <w:spacing w:line="276" w:lineRule="auto"/>
        <w:rPr>
          <w:rFonts w:ascii="Calibri" w:hAnsi="Calibri" w:cs="Calibri"/>
        </w:rPr>
      </w:pPr>
      <w:r w:rsidRPr="00E13B66">
        <w:rPr>
          <w:rFonts w:ascii="Calibri" w:hAnsi="Calibri" w:cs="Calibri"/>
        </w:rPr>
        <w:t>Deelname aan dit onderzoek is geheel vrijwillig. Als u ervoor kiest om niet mee te doen en de vragenlijst niet in te vullen, wilt u dan zo vriendelijk zijn dit hieronder aan te geven en de vragenlijst leeg terug te sturen in de antwoordenvelop (postzegel is niet nodig).</w:t>
      </w:r>
    </w:p>
    <w:p w:rsidR="002C0A9C" w:rsidRPr="00E13B66" w:rsidRDefault="002C0A9C" w:rsidP="004430DE">
      <w:pPr>
        <w:spacing w:line="276" w:lineRule="auto"/>
        <w:rPr>
          <w:rFonts w:ascii="Calibri" w:hAnsi="Calibri" w:cs="Calibri"/>
        </w:rPr>
      </w:pPr>
    </w:p>
    <w:p w:rsidR="002C0A9C" w:rsidRPr="00E13B66" w:rsidRDefault="002C0A9C" w:rsidP="004430DE">
      <w:pPr>
        <w:spacing w:line="276" w:lineRule="auto"/>
        <w:rPr>
          <w:rFonts w:ascii="Calibri" w:hAnsi="Calibri" w:cs="Calibri"/>
        </w:rPr>
      </w:pPr>
      <w:r w:rsidRPr="00E13B66">
        <w:rPr>
          <w:rFonts w:ascii="Calibri" w:hAnsi="Calibri" w:cs="Calibri"/>
        </w:rPr>
        <w:sym w:font="Webdings" w:char="F063"/>
      </w:r>
      <w:r w:rsidRPr="00E13B66">
        <w:rPr>
          <w:rFonts w:ascii="Calibri" w:hAnsi="Calibri" w:cs="Calibri"/>
        </w:rPr>
        <w:t xml:space="preserve"> Ik doe niet mee met het onderzoek, omdat …………………………………………………………………</w:t>
      </w:r>
    </w:p>
    <w:p w:rsidR="002C0A9C" w:rsidRPr="00E13B66" w:rsidRDefault="002C0A9C" w:rsidP="004430DE">
      <w:pPr>
        <w:spacing w:line="276" w:lineRule="auto"/>
        <w:rPr>
          <w:rFonts w:ascii="Calibri" w:hAnsi="Calibri" w:cs="Calibri"/>
        </w:rPr>
      </w:pPr>
      <w:r w:rsidRPr="00E13B66">
        <w:rPr>
          <w:rFonts w:ascii="Calibri" w:hAnsi="Calibri" w:cs="Calibri"/>
        </w:rPr>
        <w:t>……………………………………………………………………………………………………………………….</w:t>
      </w:r>
    </w:p>
    <w:p w:rsidR="002C0A9C" w:rsidRPr="00E13B66" w:rsidRDefault="002C0A9C" w:rsidP="004430DE">
      <w:pPr>
        <w:spacing w:line="276" w:lineRule="auto"/>
        <w:rPr>
          <w:rFonts w:ascii="Calibri" w:hAnsi="Calibri" w:cs="Calibri"/>
          <w:b/>
        </w:rPr>
      </w:pPr>
    </w:p>
    <w:p w:rsidR="002C0A9C" w:rsidRPr="00E13B66" w:rsidRDefault="002C0A9C" w:rsidP="004430DE">
      <w:pPr>
        <w:spacing w:line="276" w:lineRule="auto"/>
        <w:rPr>
          <w:rFonts w:ascii="Calibri" w:hAnsi="Calibri" w:cs="Calibri"/>
          <w:b/>
        </w:rPr>
      </w:pPr>
      <w:r w:rsidRPr="00E13B66">
        <w:rPr>
          <w:rFonts w:ascii="Calibri" w:hAnsi="Calibri" w:cs="Calibri"/>
          <w:b/>
        </w:rPr>
        <w:t>Vragen en/of opmerkingen</w:t>
      </w:r>
    </w:p>
    <w:p w:rsidR="002C0A9C" w:rsidRPr="00E13B66" w:rsidRDefault="002C0A9C" w:rsidP="004430DE">
      <w:pPr>
        <w:spacing w:line="276" w:lineRule="auto"/>
        <w:rPr>
          <w:rFonts w:ascii="Calibri" w:hAnsi="Calibri" w:cs="Calibri"/>
        </w:rPr>
      </w:pPr>
      <w:r w:rsidRPr="00E13B66">
        <w:rPr>
          <w:rFonts w:ascii="Calibri" w:hAnsi="Calibri" w:cs="Calibri"/>
        </w:rPr>
        <w:t>Heeft u vragen dan kunt u bellen met XXXXX, telefoonnummer XXXXX. Of stuur een e-mail naar XXXXX</w:t>
      </w:r>
    </w:p>
    <w:p w:rsidR="002A1591" w:rsidRPr="00E13B66" w:rsidRDefault="002A1591" w:rsidP="002C0A9C">
      <w:pPr>
        <w:spacing w:line="360" w:lineRule="auto"/>
        <w:rPr>
          <w:rFonts w:ascii="Calibri" w:hAnsi="Calibri" w:cs="Calibri"/>
        </w:rPr>
      </w:pPr>
    </w:p>
    <w:p w:rsidR="002A1591" w:rsidRPr="00E13B66" w:rsidRDefault="002A1591" w:rsidP="00AC782D">
      <w:pPr>
        <w:tabs>
          <w:tab w:val="left" w:pos="540"/>
          <w:tab w:val="left" w:pos="900"/>
          <w:tab w:val="left" w:pos="1260"/>
        </w:tabs>
        <w:spacing w:line="280" w:lineRule="exact"/>
        <w:rPr>
          <w:rFonts w:ascii="Calibri" w:hAnsi="Calibri" w:cs="Calibri"/>
        </w:rPr>
      </w:pPr>
    </w:p>
    <w:p w:rsidR="002A1591" w:rsidRPr="00E13B66" w:rsidRDefault="002A1591" w:rsidP="00AC782D">
      <w:pPr>
        <w:tabs>
          <w:tab w:val="left" w:pos="540"/>
          <w:tab w:val="left" w:pos="900"/>
          <w:tab w:val="left" w:pos="1260"/>
        </w:tabs>
        <w:spacing w:line="280" w:lineRule="exact"/>
        <w:rPr>
          <w:rFonts w:ascii="Calibri" w:hAnsi="Calibri" w:cs="Calibri"/>
        </w:rPr>
        <w:sectPr w:rsidR="002A1591" w:rsidRPr="00E13B66" w:rsidSect="00CF3636">
          <w:type w:val="oddPage"/>
          <w:pgSz w:w="11906" w:h="16838"/>
          <w:pgMar w:top="1258" w:right="1417" w:bottom="1417" w:left="1417" w:header="708" w:footer="708" w:gutter="0"/>
          <w:cols w:space="708"/>
          <w:titlePg/>
          <w:docGrid w:linePitch="360"/>
        </w:sectPr>
      </w:pPr>
    </w:p>
    <w:p w:rsidR="00D45533" w:rsidRPr="00E13B66" w:rsidRDefault="00D45533" w:rsidP="00D45533">
      <w:pPr>
        <w:spacing w:line="288" w:lineRule="auto"/>
        <w:rPr>
          <w:rFonts w:ascii="Calibri" w:hAnsi="Calibri" w:cs="Calibri"/>
          <w:b/>
        </w:rPr>
      </w:pPr>
      <w:r w:rsidRPr="00E13B66">
        <w:rPr>
          <w:rFonts w:ascii="Calibri" w:hAnsi="Calibri" w:cs="Calibri"/>
        </w:rPr>
        <w:t xml:space="preserve">Deze vragenlijst gaat over uw </w:t>
      </w:r>
      <w:r w:rsidRPr="00E13B66">
        <w:rPr>
          <w:rFonts w:ascii="Calibri" w:hAnsi="Calibri" w:cs="Calibri"/>
          <w:b/>
        </w:rPr>
        <w:t xml:space="preserve">meest recente </w:t>
      </w:r>
      <w:r w:rsidRPr="00E13B66">
        <w:rPr>
          <w:rFonts w:ascii="Calibri" w:hAnsi="Calibri" w:cs="Calibri"/>
        </w:rPr>
        <w:t xml:space="preserve">bezoek aan de Spoedeisende Hulpafdeling (SEH) van </w:t>
      </w:r>
      <w:r w:rsidRPr="00E13B66">
        <w:rPr>
          <w:rFonts w:ascii="Calibri" w:hAnsi="Calibri" w:cs="Calibri"/>
          <w:i/>
        </w:rPr>
        <w:t>Naam instelling</w:t>
      </w:r>
      <w:r w:rsidRPr="00E13B66">
        <w:rPr>
          <w:rFonts w:ascii="Calibri" w:hAnsi="Calibri" w:cs="Calibri"/>
          <w:b/>
        </w:rPr>
        <w:t>.</w:t>
      </w:r>
    </w:p>
    <w:p w:rsidR="00D45533" w:rsidRPr="00E13B66" w:rsidRDefault="00D45533" w:rsidP="00D45533">
      <w:pPr>
        <w:spacing w:line="288" w:lineRule="auto"/>
        <w:rPr>
          <w:rFonts w:ascii="Calibri" w:hAnsi="Calibri" w:cs="Calibri"/>
        </w:rPr>
      </w:pPr>
    </w:p>
    <w:p w:rsidR="00D45533" w:rsidRPr="00E13B66" w:rsidRDefault="00D45533" w:rsidP="00D45533">
      <w:pPr>
        <w:spacing w:line="288" w:lineRule="auto"/>
        <w:rPr>
          <w:rFonts w:ascii="Calibri" w:hAnsi="Calibri" w:cs="Calibri"/>
        </w:rPr>
      </w:pPr>
      <w:r w:rsidRPr="00E13B66">
        <w:rPr>
          <w:rFonts w:ascii="Calibri" w:hAnsi="Calibri" w:cs="Calibri"/>
          <w:i/>
          <w:u w:val="single"/>
        </w:rPr>
        <w:t>Let op:</w:t>
      </w:r>
      <w:r w:rsidRPr="00E13B66">
        <w:rPr>
          <w:rFonts w:ascii="Calibri" w:hAnsi="Calibri" w:cs="Calibri"/>
        </w:rPr>
        <w:t xml:space="preserve"> Het betreft uw contact op de SEH en NIET op de huisartsenpost (HAP), eerste harthulp of een andere afdeling van het ziekenhuis.</w:t>
      </w:r>
    </w:p>
    <w:p w:rsidR="00D45533" w:rsidRPr="00E13B66" w:rsidRDefault="00D45533" w:rsidP="00D45533">
      <w:pPr>
        <w:spacing w:line="288" w:lineRule="auto"/>
        <w:rPr>
          <w:rFonts w:ascii="Calibri" w:hAnsi="Calibri" w:cs="Calibri"/>
          <w:b/>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21"/>
      </w:tblGrid>
      <w:tr w:rsidR="00D45533" w:rsidRPr="00E13B66" w:rsidTr="00D45533">
        <w:tc>
          <w:tcPr>
            <w:tcW w:w="4321" w:type="dxa"/>
          </w:tcPr>
          <w:p w:rsidR="00D45533" w:rsidRPr="00E13B66" w:rsidRDefault="00D45533" w:rsidP="00D45533">
            <w:pPr>
              <w:spacing w:line="288" w:lineRule="auto"/>
              <w:rPr>
                <w:rFonts w:ascii="Calibri" w:hAnsi="Calibri" w:cs="Calibri"/>
                <w:b/>
              </w:rPr>
            </w:pPr>
            <w:r w:rsidRPr="00E13B66">
              <w:rPr>
                <w:rFonts w:ascii="Calibri" w:hAnsi="Calibri" w:cs="Calibri"/>
                <w:b/>
              </w:rPr>
              <w:t>Algemeen</w:t>
            </w:r>
          </w:p>
        </w:tc>
      </w:tr>
    </w:tbl>
    <w:p w:rsidR="00D45533" w:rsidRPr="00E13B66" w:rsidRDefault="00D45533" w:rsidP="00D45533">
      <w:pPr>
        <w:spacing w:line="288" w:lineRule="auto"/>
        <w:rPr>
          <w:rFonts w:ascii="Calibri" w:hAnsi="Calibri" w:cs="Calibri"/>
          <w:b/>
        </w:rPr>
      </w:pPr>
    </w:p>
    <w:p w:rsidR="00D45533" w:rsidRPr="00E13B66" w:rsidRDefault="00D45533" w:rsidP="00D45533">
      <w:pPr>
        <w:spacing w:line="288" w:lineRule="auto"/>
        <w:ind w:left="705" w:hanging="705"/>
        <w:rPr>
          <w:rFonts w:ascii="Calibri" w:hAnsi="Calibri" w:cs="Calibri"/>
          <w:b/>
        </w:rPr>
      </w:pPr>
      <w:r w:rsidRPr="00E13B66">
        <w:rPr>
          <w:rFonts w:ascii="Calibri" w:hAnsi="Calibri" w:cs="Calibri"/>
          <w:b/>
        </w:rPr>
        <w:t>1.</w:t>
      </w:r>
      <w:r w:rsidRPr="00E13B66">
        <w:rPr>
          <w:rFonts w:ascii="Calibri" w:hAnsi="Calibri" w:cs="Calibri"/>
          <w:b/>
        </w:rPr>
        <w:tab/>
        <w:t>Op welke datum vult u deze vragenlijst in?</w:t>
      </w:r>
    </w:p>
    <w:p w:rsidR="00D45533" w:rsidRPr="00E13B66" w:rsidRDefault="00D45533" w:rsidP="00C64B3B">
      <w:pPr>
        <w:numPr>
          <w:ilvl w:val="0"/>
          <w:numId w:val="5"/>
        </w:numPr>
        <w:spacing w:line="288" w:lineRule="auto"/>
        <w:rPr>
          <w:rFonts w:ascii="Calibri" w:hAnsi="Calibri" w:cs="Calibri"/>
        </w:rPr>
      </w:pPr>
      <w:r w:rsidRPr="00E13B66">
        <w:rPr>
          <w:rFonts w:ascii="Calibri" w:hAnsi="Calibri" w:cs="Calibri"/>
        </w:rPr>
        <w:t>Datum: ……….-……….-..........</w:t>
      </w:r>
    </w:p>
    <w:p w:rsidR="00D45533" w:rsidRPr="00E13B66" w:rsidRDefault="00D45533" w:rsidP="00D45533">
      <w:pPr>
        <w:spacing w:line="288" w:lineRule="auto"/>
        <w:rPr>
          <w:rFonts w:ascii="Calibri" w:hAnsi="Calibri" w:cs="Calibri"/>
        </w:rPr>
      </w:pPr>
    </w:p>
    <w:p w:rsidR="00D45533" w:rsidRPr="00E13B66" w:rsidRDefault="00D45533" w:rsidP="00D45533">
      <w:pPr>
        <w:tabs>
          <w:tab w:val="left" w:pos="1080"/>
        </w:tabs>
        <w:spacing w:line="288" w:lineRule="auto"/>
        <w:ind w:left="720" w:hanging="720"/>
        <w:rPr>
          <w:rFonts w:ascii="Calibri" w:hAnsi="Calibri" w:cs="Calibri"/>
          <w:b/>
        </w:rPr>
      </w:pPr>
      <w:r w:rsidRPr="00E13B66">
        <w:rPr>
          <w:rFonts w:ascii="Calibri" w:hAnsi="Calibri" w:cs="Calibri"/>
          <w:b/>
        </w:rPr>
        <w:t xml:space="preserve">2. </w:t>
      </w:r>
      <w:r w:rsidRPr="00E13B66">
        <w:rPr>
          <w:rFonts w:ascii="Calibri" w:hAnsi="Calibri" w:cs="Calibri"/>
          <w:b/>
        </w:rPr>
        <w:tab/>
        <w:t>Op welke datum heeft u de SEH bezocht? (Het betreft hier uw meest recente bezoek aan de SEH)</w:t>
      </w:r>
    </w:p>
    <w:p w:rsidR="00D45533" w:rsidRPr="00E13B66" w:rsidRDefault="00D45533" w:rsidP="00C64B3B">
      <w:pPr>
        <w:numPr>
          <w:ilvl w:val="0"/>
          <w:numId w:val="5"/>
        </w:numPr>
        <w:spacing w:line="288" w:lineRule="auto"/>
        <w:rPr>
          <w:rFonts w:ascii="Calibri" w:hAnsi="Calibri" w:cs="Calibri"/>
        </w:rPr>
      </w:pPr>
      <w:r w:rsidRPr="00E13B66">
        <w:rPr>
          <w:rFonts w:ascii="Calibri" w:hAnsi="Calibri" w:cs="Calibri"/>
        </w:rPr>
        <w:t>Datum: ……….-……….-..........</w:t>
      </w:r>
    </w:p>
    <w:p w:rsidR="00D45533" w:rsidRPr="00E13B66" w:rsidRDefault="00D45533" w:rsidP="00D45533">
      <w:pPr>
        <w:spacing w:line="288" w:lineRule="auto"/>
        <w:rPr>
          <w:rFonts w:ascii="Calibri" w:hAnsi="Calibri" w:cs="Calibri"/>
        </w:rPr>
      </w:pPr>
    </w:p>
    <w:p w:rsidR="00D45533" w:rsidRPr="00E13B66" w:rsidRDefault="00D45533" w:rsidP="00D45533">
      <w:pPr>
        <w:spacing w:line="288" w:lineRule="auto"/>
        <w:rPr>
          <w:rFonts w:ascii="Calibri" w:hAnsi="Calibri" w:cs="Calibri"/>
          <w:i/>
        </w:rPr>
      </w:pPr>
      <w:r w:rsidRPr="00E13B66">
        <w:rPr>
          <w:rFonts w:ascii="Calibri" w:hAnsi="Calibri" w:cs="Calibri"/>
          <w:u w:val="single"/>
        </w:rPr>
        <w:t>Let op</w:t>
      </w:r>
      <w:r w:rsidRPr="00E13B66">
        <w:rPr>
          <w:rFonts w:ascii="Calibri" w:hAnsi="Calibri" w:cs="Calibri"/>
          <w:i/>
        </w:rPr>
        <w:t>: Als u de afgelopen 3 maanden niet op de SEH van Naam instelling bent geweest willen we u vragen om de vragenlijst niet verder in te vullen en terug te sturen in de antwoordenvelop.</w:t>
      </w:r>
    </w:p>
    <w:p w:rsidR="00D45533" w:rsidRPr="00E13B66" w:rsidRDefault="00D45533" w:rsidP="00D45533">
      <w:pPr>
        <w:spacing w:line="288" w:lineRule="auto"/>
        <w:rPr>
          <w:rFonts w:ascii="Calibri" w:hAnsi="Calibri" w:cs="Calibri"/>
        </w:rPr>
      </w:pPr>
    </w:p>
    <w:p w:rsidR="00D45533" w:rsidRPr="00E13B66" w:rsidRDefault="00D45533" w:rsidP="00D45533">
      <w:pPr>
        <w:spacing w:line="288" w:lineRule="auto"/>
        <w:ind w:left="705" w:hanging="705"/>
        <w:rPr>
          <w:rFonts w:ascii="Calibri" w:hAnsi="Calibri" w:cs="Calibri"/>
          <w:b/>
        </w:rPr>
      </w:pPr>
      <w:r w:rsidRPr="00E13B66">
        <w:rPr>
          <w:rFonts w:ascii="Calibri" w:hAnsi="Calibri" w:cs="Calibri"/>
          <w:b/>
        </w:rPr>
        <w:t xml:space="preserve">3.  </w:t>
      </w:r>
      <w:r w:rsidRPr="00E13B66">
        <w:rPr>
          <w:rFonts w:ascii="Calibri" w:hAnsi="Calibri" w:cs="Calibri"/>
          <w:b/>
        </w:rPr>
        <w:tab/>
        <w:t>Op welk tijdstip heeft u de SEH bezocht?</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Tussen 8:00 – 17:00 uur overdag</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Tussen 17:00 – 0.00 uur ‘s avonds</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Tussen 0:00 – 8:00 uur ‘s nachts</w:t>
      </w:r>
    </w:p>
    <w:p w:rsidR="00D45533" w:rsidRPr="00E13B66" w:rsidRDefault="00D45533" w:rsidP="00D45533">
      <w:pPr>
        <w:spacing w:line="288" w:lineRule="auto"/>
        <w:rPr>
          <w:rFonts w:ascii="Calibri" w:hAnsi="Calibri" w:cs="Calibri"/>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4396"/>
      </w:tblGrid>
      <w:tr w:rsidR="00D45533" w:rsidRPr="00E13B66" w:rsidTr="00D45533">
        <w:tc>
          <w:tcPr>
            <w:tcW w:w="4396" w:type="dxa"/>
          </w:tcPr>
          <w:p w:rsidR="00D45533" w:rsidRPr="00E13B66" w:rsidRDefault="00D45533" w:rsidP="00D45533">
            <w:pPr>
              <w:spacing w:line="288" w:lineRule="auto"/>
              <w:rPr>
                <w:rFonts w:ascii="Calibri" w:hAnsi="Calibri" w:cs="Calibri"/>
                <w:b/>
              </w:rPr>
            </w:pPr>
            <w:r w:rsidRPr="00E13B66">
              <w:rPr>
                <w:rFonts w:ascii="Calibri" w:hAnsi="Calibri" w:cs="Calibri"/>
                <w:b/>
              </w:rPr>
              <w:t>Vóór de aankomst op de SEH</w:t>
            </w:r>
          </w:p>
        </w:tc>
      </w:tr>
      <w:tr w:rsidR="00D45533" w:rsidRPr="00E13B66" w:rsidTr="00D45533">
        <w:tc>
          <w:tcPr>
            <w:tcW w:w="4396" w:type="dxa"/>
          </w:tcPr>
          <w:p w:rsidR="00D45533" w:rsidRPr="00E13B66" w:rsidRDefault="00D45533" w:rsidP="00D45533">
            <w:pPr>
              <w:spacing w:line="288" w:lineRule="auto"/>
              <w:rPr>
                <w:rFonts w:ascii="Calibri" w:hAnsi="Calibri" w:cs="Calibri"/>
                <w:b/>
                <w:i/>
              </w:rPr>
            </w:pPr>
            <w:r w:rsidRPr="00E13B66">
              <w:rPr>
                <w:rFonts w:ascii="Calibri" w:hAnsi="Calibri" w:cs="Calibri"/>
                <w:i/>
              </w:rPr>
              <w:t xml:space="preserve">De onderstaande vragen gaan over het moment </w:t>
            </w:r>
            <w:r w:rsidRPr="00E13B66">
              <w:rPr>
                <w:rFonts w:ascii="Calibri" w:hAnsi="Calibri" w:cs="Calibri"/>
                <w:i/>
                <w:u w:val="single"/>
              </w:rPr>
              <w:t>voordat</w:t>
            </w:r>
            <w:r w:rsidRPr="00E13B66">
              <w:rPr>
                <w:rFonts w:ascii="Calibri" w:hAnsi="Calibri" w:cs="Calibri"/>
                <w:i/>
              </w:rPr>
              <w:t xml:space="preserve"> u bij de SEH van het ziekenhuis aankwam.</w:t>
            </w:r>
          </w:p>
        </w:tc>
      </w:tr>
    </w:tbl>
    <w:p w:rsidR="00D45533" w:rsidRPr="00E13B66" w:rsidRDefault="00D45533" w:rsidP="00D45533">
      <w:pPr>
        <w:spacing w:line="288" w:lineRule="auto"/>
        <w:ind w:left="705" w:hanging="705"/>
        <w:rPr>
          <w:rFonts w:ascii="Calibri" w:hAnsi="Calibri" w:cs="Calibri"/>
          <w:b/>
        </w:rPr>
      </w:pPr>
    </w:p>
    <w:p w:rsidR="00D45533" w:rsidRPr="00E13B66" w:rsidRDefault="00D45533" w:rsidP="00D45533">
      <w:pPr>
        <w:spacing w:line="288" w:lineRule="auto"/>
        <w:ind w:left="705" w:hanging="705"/>
        <w:rPr>
          <w:rFonts w:ascii="Calibri" w:hAnsi="Calibri" w:cs="Calibri"/>
          <w:b/>
        </w:rPr>
      </w:pPr>
      <w:r w:rsidRPr="00E13B66">
        <w:rPr>
          <w:rFonts w:ascii="Calibri" w:hAnsi="Calibri" w:cs="Calibri"/>
          <w:b/>
        </w:rPr>
        <w:t>4.</w:t>
      </w:r>
      <w:r w:rsidRPr="00E13B66">
        <w:rPr>
          <w:rFonts w:ascii="Calibri" w:hAnsi="Calibri" w:cs="Calibri"/>
          <w:b/>
        </w:rPr>
        <w:tab/>
        <w:t>Hoe ernstig was volgens u uw gezondheidsprobleem waarvoor u  de SEH bezocht?</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Niet ernstig</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Eigenlijk wel ernstig</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Ernstig</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Heel erg ernstig</w:t>
      </w:r>
    </w:p>
    <w:p w:rsidR="00D45533" w:rsidRPr="00E13B66" w:rsidRDefault="00D45533" w:rsidP="00D45533">
      <w:pPr>
        <w:tabs>
          <w:tab w:val="left" w:pos="1080"/>
        </w:tabs>
        <w:spacing w:line="288" w:lineRule="auto"/>
        <w:ind w:left="1080" w:hanging="360"/>
        <w:rPr>
          <w:rFonts w:ascii="Calibri" w:hAnsi="Calibri" w:cs="Calibri"/>
          <w:color w:val="FF0000"/>
        </w:rPr>
      </w:pPr>
    </w:p>
    <w:p w:rsidR="00D45533" w:rsidRPr="00E13B66" w:rsidRDefault="00D45533" w:rsidP="00D45533">
      <w:pPr>
        <w:spacing w:line="288" w:lineRule="auto"/>
        <w:ind w:left="705" w:hanging="705"/>
        <w:rPr>
          <w:rFonts w:ascii="Calibri" w:hAnsi="Calibri" w:cs="Calibri"/>
          <w:b/>
        </w:rPr>
      </w:pPr>
      <w:r w:rsidRPr="00E13B66">
        <w:rPr>
          <w:rFonts w:ascii="Calibri" w:hAnsi="Calibri" w:cs="Calibri"/>
          <w:b/>
        </w:rPr>
        <w:t xml:space="preserve">5. </w:t>
      </w:r>
      <w:r w:rsidRPr="00E13B66">
        <w:rPr>
          <w:rFonts w:ascii="Calibri" w:hAnsi="Calibri" w:cs="Calibri"/>
          <w:b/>
        </w:rPr>
        <w:tab/>
        <w:t>Hoe snel moest u volgens uzelf worden geholpen?</w:t>
      </w:r>
    </w:p>
    <w:p w:rsidR="00D45533" w:rsidRPr="00E13B66" w:rsidRDefault="00D45533" w:rsidP="00C64B3B">
      <w:pPr>
        <w:numPr>
          <w:ilvl w:val="0"/>
          <w:numId w:val="12"/>
        </w:numPr>
        <w:tabs>
          <w:tab w:val="left" w:pos="1080"/>
        </w:tabs>
        <w:spacing w:line="288" w:lineRule="auto"/>
        <w:ind w:hanging="207"/>
        <w:rPr>
          <w:rFonts w:ascii="Calibri" w:hAnsi="Calibri" w:cs="Calibri"/>
        </w:rPr>
      </w:pPr>
      <w:r w:rsidRPr="00E13B66">
        <w:rPr>
          <w:rFonts w:ascii="Calibri" w:hAnsi="Calibri" w:cs="Calibri"/>
        </w:rPr>
        <w:t xml:space="preserve"> Geen tijdsdruk (nodig maar had</w:t>
      </w:r>
    </w:p>
    <w:p w:rsidR="00D45533" w:rsidRPr="00E13B66" w:rsidRDefault="00D45533" w:rsidP="00D45533">
      <w:pPr>
        <w:tabs>
          <w:tab w:val="left" w:pos="1080"/>
        </w:tabs>
        <w:spacing w:line="288" w:lineRule="auto"/>
        <w:ind w:left="993" w:hanging="993"/>
        <w:rPr>
          <w:rFonts w:ascii="Calibri" w:hAnsi="Calibri" w:cs="Calibri"/>
        </w:rPr>
      </w:pPr>
      <w:r w:rsidRPr="00E13B66">
        <w:rPr>
          <w:rFonts w:ascii="Calibri" w:hAnsi="Calibri" w:cs="Calibri"/>
        </w:rPr>
        <w:tab/>
        <w:t>geen haast)</w:t>
      </w:r>
    </w:p>
    <w:p w:rsidR="00D45533" w:rsidRPr="00E13B66" w:rsidRDefault="00D45533" w:rsidP="00C64B3B">
      <w:pPr>
        <w:numPr>
          <w:ilvl w:val="0"/>
          <w:numId w:val="12"/>
        </w:numPr>
        <w:tabs>
          <w:tab w:val="clear" w:pos="927"/>
          <w:tab w:val="num" w:pos="993"/>
          <w:tab w:val="left" w:pos="1080"/>
        </w:tabs>
        <w:spacing w:line="288" w:lineRule="auto"/>
        <w:ind w:left="993" w:hanging="273"/>
        <w:rPr>
          <w:rFonts w:ascii="Calibri" w:hAnsi="Calibri" w:cs="Calibri"/>
        </w:rPr>
      </w:pPr>
      <w:r w:rsidRPr="00E13B66">
        <w:rPr>
          <w:rFonts w:ascii="Calibri" w:hAnsi="Calibri" w:cs="Calibri"/>
        </w:rPr>
        <w:t>Dringend (binnen enkele uren hulp  nodig)</w:t>
      </w:r>
    </w:p>
    <w:p w:rsidR="00D45533" w:rsidRPr="00E13B66" w:rsidRDefault="00D45533" w:rsidP="00C64B3B">
      <w:pPr>
        <w:numPr>
          <w:ilvl w:val="0"/>
          <w:numId w:val="12"/>
        </w:numPr>
        <w:tabs>
          <w:tab w:val="left" w:pos="1080"/>
        </w:tabs>
        <w:spacing w:line="288" w:lineRule="auto"/>
        <w:ind w:hanging="207"/>
        <w:rPr>
          <w:rFonts w:ascii="Calibri" w:hAnsi="Calibri" w:cs="Calibri"/>
        </w:rPr>
      </w:pPr>
      <w:r w:rsidRPr="00E13B66">
        <w:rPr>
          <w:rFonts w:ascii="Calibri" w:hAnsi="Calibri" w:cs="Calibri"/>
        </w:rPr>
        <w:t xml:space="preserve"> Spoedeisend (zeker binnen een</w:t>
      </w:r>
    </w:p>
    <w:p w:rsidR="00D45533" w:rsidRPr="00E13B66" w:rsidRDefault="00D45533" w:rsidP="00D45533">
      <w:pPr>
        <w:tabs>
          <w:tab w:val="left" w:pos="1080"/>
        </w:tabs>
        <w:spacing w:line="288" w:lineRule="auto"/>
        <w:ind w:left="993" w:hanging="993"/>
        <w:rPr>
          <w:rFonts w:ascii="Calibri" w:hAnsi="Calibri" w:cs="Calibri"/>
        </w:rPr>
      </w:pPr>
      <w:r w:rsidRPr="00E13B66">
        <w:rPr>
          <w:rFonts w:ascii="Calibri" w:hAnsi="Calibri" w:cs="Calibri"/>
        </w:rPr>
        <w:tab/>
        <w:t>half uur hulp nodig)</w:t>
      </w:r>
    </w:p>
    <w:p w:rsidR="00D45533" w:rsidRPr="00E13B66" w:rsidRDefault="00D45533" w:rsidP="00C64B3B">
      <w:pPr>
        <w:numPr>
          <w:ilvl w:val="0"/>
          <w:numId w:val="13"/>
        </w:numPr>
        <w:tabs>
          <w:tab w:val="left" w:pos="1080"/>
        </w:tabs>
        <w:spacing w:line="288" w:lineRule="auto"/>
        <w:ind w:hanging="207"/>
        <w:rPr>
          <w:rFonts w:ascii="Calibri" w:hAnsi="Calibri" w:cs="Calibri"/>
        </w:rPr>
      </w:pPr>
      <w:r w:rsidRPr="00E13B66">
        <w:rPr>
          <w:rFonts w:ascii="Calibri" w:hAnsi="Calibri" w:cs="Calibri"/>
        </w:rPr>
        <w:t xml:space="preserve"> Levensbedreigend (elke seconde</w:t>
      </w:r>
    </w:p>
    <w:p w:rsidR="00D45533" w:rsidRPr="00E13B66" w:rsidRDefault="00D45533" w:rsidP="00D45533">
      <w:pPr>
        <w:tabs>
          <w:tab w:val="left" w:pos="1080"/>
        </w:tabs>
        <w:spacing w:line="288" w:lineRule="auto"/>
        <w:ind w:left="993" w:hanging="993"/>
        <w:rPr>
          <w:rFonts w:ascii="Calibri" w:hAnsi="Calibri" w:cs="Calibri"/>
        </w:rPr>
      </w:pPr>
      <w:r w:rsidRPr="00E13B66">
        <w:rPr>
          <w:rFonts w:ascii="Calibri" w:hAnsi="Calibri" w:cs="Calibri"/>
        </w:rPr>
        <w:tab/>
        <w:t>telt)</w:t>
      </w:r>
    </w:p>
    <w:p w:rsidR="00D45533" w:rsidRPr="00E13B66" w:rsidRDefault="00D45533" w:rsidP="00D45533">
      <w:pPr>
        <w:tabs>
          <w:tab w:val="left" w:pos="1080"/>
        </w:tabs>
        <w:spacing w:line="288" w:lineRule="auto"/>
        <w:ind w:left="993" w:hanging="993"/>
        <w:rPr>
          <w:rFonts w:ascii="Calibri" w:hAnsi="Calibri" w:cs="Calibri"/>
        </w:rPr>
      </w:pPr>
    </w:p>
    <w:p w:rsidR="00D45533" w:rsidRPr="00E13B66" w:rsidRDefault="00D45533" w:rsidP="00D45533">
      <w:pPr>
        <w:spacing w:line="288" w:lineRule="auto"/>
        <w:ind w:left="705" w:hanging="705"/>
        <w:rPr>
          <w:rFonts w:ascii="Calibri" w:hAnsi="Calibri" w:cs="Calibri"/>
          <w:b/>
        </w:rPr>
      </w:pPr>
      <w:r w:rsidRPr="00E13B66">
        <w:rPr>
          <w:rFonts w:ascii="Calibri" w:hAnsi="Calibri" w:cs="Calibri"/>
          <w:b/>
        </w:rPr>
        <w:t>6.</w:t>
      </w:r>
      <w:r w:rsidRPr="00E13B66">
        <w:rPr>
          <w:rFonts w:ascii="Calibri" w:hAnsi="Calibri" w:cs="Calibri"/>
          <w:b/>
        </w:rPr>
        <w:tab/>
        <w:t>Bent u tijdens uw verblijf op de SEH buiten bewustzijn geweest?</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Nee</w:t>
      </w:r>
    </w:p>
    <w:p w:rsidR="00D45533" w:rsidRPr="00E13B66" w:rsidRDefault="00D45533" w:rsidP="00C64B3B">
      <w:pPr>
        <w:numPr>
          <w:ilvl w:val="0"/>
          <w:numId w:val="11"/>
        </w:numPr>
        <w:tabs>
          <w:tab w:val="left" w:pos="1080"/>
        </w:tabs>
        <w:spacing w:line="288" w:lineRule="auto"/>
        <w:ind w:hanging="207"/>
        <w:rPr>
          <w:rFonts w:ascii="Calibri" w:hAnsi="Calibri" w:cs="Calibri"/>
        </w:rPr>
      </w:pPr>
      <w:r w:rsidRPr="00E13B66">
        <w:rPr>
          <w:rFonts w:ascii="Calibri" w:hAnsi="Calibri" w:cs="Calibri"/>
        </w:rPr>
        <w:t xml:space="preserve"> Ja</w:t>
      </w:r>
    </w:p>
    <w:p w:rsidR="00D45533" w:rsidRPr="00E13B66" w:rsidRDefault="00D45533" w:rsidP="00D45533">
      <w:pPr>
        <w:tabs>
          <w:tab w:val="left" w:pos="1080"/>
        </w:tabs>
        <w:spacing w:line="288" w:lineRule="auto"/>
        <w:ind w:left="720"/>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 xml:space="preserve">7. </w:t>
      </w:r>
      <w:r w:rsidRPr="00E13B66">
        <w:rPr>
          <w:rFonts w:ascii="Calibri" w:hAnsi="Calibri" w:cs="Calibri"/>
          <w:b/>
        </w:rPr>
        <w:tab/>
      </w:r>
      <w:r w:rsidRPr="00E13B66">
        <w:rPr>
          <w:rFonts w:ascii="Calibri" w:hAnsi="Calibri" w:cs="Calibri"/>
          <w:b/>
        </w:rPr>
        <w:tab/>
        <w:t xml:space="preserve">Heeft u voor </w:t>
      </w:r>
      <w:r w:rsidRPr="00E13B66">
        <w:rPr>
          <w:rFonts w:ascii="Calibri" w:hAnsi="Calibri" w:cs="Calibri"/>
          <w:b/>
          <w:u w:val="single"/>
        </w:rPr>
        <w:t xml:space="preserve">hetzelfde </w:t>
      </w:r>
      <w:r w:rsidRPr="00E13B66">
        <w:rPr>
          <w:rFonts w:ascii="Calibri" w:hAnsi="Calibri" w:cs="Calibri"/>
          <w:b/>
        </w:rPr>
        <w:t>gezondheidsprobleem eerder de SEH bezocht?</w:t>
      </w:r>
    </w:p>
    <w:p w:rsidR="00D45533" w:rsidRPr="00E13B66" w:rsidRDefault="00D45533" w:rsidP="00C64B3B">
      <w:pPr>
        <w:numPr>
          <w:ilvl w:val="0"/>
          <w:numId w:val="10"/>
        </w:numPr>
        <w:tabs>
          <w:tab w:val="left" w:pos="360"/>
        </w:tabs>
        <w:spacing w:line="288" w:lineRule="auto"/>
        <w:ind w:hanging="207"/>
        <w:rPr>
          <w:rFonts w:ascii="Calibri" w:hAnsi="Calibri" w:cs="Calibri"/>
          <w:b/>
        </w:rPr>
      </w:pPr>
      <w:r w:rsidRPr="00E13B66">
        <w:rPr>
          <w:rFonts w:ascii="Calibri" w:hAnsi="Calibri" w:cs="Calibri"/>
          <w:iCs/>
        </w:rPr>
        <w:t xml:space="preserve"> Nee </w:t>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9</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Ja</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 xml:space="preserve">8. </w:t>
      </w:r>
      <w:r w:rsidRPr="00E13B66">
        <w:rPr>
          <w:rFonts w:ascii="Calibri" w:hAnsi="Calibri" w:cs="Calibri"/>
          <w:b/>
        </w:rPr>
        <w:tab/>
      </w:r>
      <w:r w:rsidRPr="00E13B66">
        <w:rPr>
          <w:rFonts w:ascii="Calibri" w:hAnsi="Calibri" w:cs="Calibri"/>
          <w:b/>
        </w:rPr>
        <w:tab/>
        <w:t>Waren de gegevens van uw vorige bezoek aan de SEH beschikbaar?</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Nee</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Ja</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lastRenderedPageBreak/>
        <w:t xml:space="preserve">9. </w:t>
      </w:r>
      <w:r w:rsidRPr="00E13B66">
        <w:rPr>
          <w:rFonts w:ascii="Calibri" w:hAnsi="Calibri" w:cs="Calibri"/>
          <w:b/>
        </w:rPr>
        <w:tab/>
      </w:r>
      <w:r w:rsidRPr="00E13B66">
        <w:rPr>
          <w:rFonts w:ascii="Calibri" w:hAnsi="Calibri" w:cs="Calibri"/>
          <w:b/>
        </w:rPr>
        <w:tab/>
        <w:t>Door wie bent u verwezen naar de SEH?</w:t>
      </w:r>
    </w:p>
    <w:p w:rsidR="00D45533" w:rsidRPr="00E13B66" w:rsidRDefault="00D45533" w:rsidP="00C64B3B">
      <w:pPr>
        <w:numPr>
          <w:ilvl w:val="0"/>
          <w:numId w:val="14"/>
        </w:numPr>
        <w:tabs>
          <w:tab w:val="clear" w:pos="927"/>
          <w:tab w:val="left" w:pos="360"/>
          <w:tab w:val="num" w:pos="1080"/>
        </w:tabs>
        <w:spacing w:line="288" w:lineRule="auto"/>
        <w:ind w:left="1080"/>
        <w:rPr>
          <w:rFonts w:ascii="Calibri" w:hAnsi="Calibri" w:cs="Calibri"/>
          <w:b/>
        </w:rPr>
      </w:pPr>
      <w:r w:rsidRPr="00E13B66">
        <w:rPr>
          <w:rFonts w:ascii="Calibri" w:hAnsi="Calibri" w:cs="Calibri"/>
        </w:rPr>
        <w:t xml:space="preserve">Eigen huisarts </w:t>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11</w:t>
      </w:r>
    </w:p>
    <w:p w:rsidR="00D45533" w:rsidRPr="00E13B66" w:rsidRDefault="00D45533" w:rsidP="00C64B3B">
      <w:pPr>
        <w:numPr>
          <w:ilvl w:val="0"/>
          <w:numId w:val="14"/>
        </w:numPr>
        <w:tabs>
          <w:tab w:val="clear" w:pos="927"/>
          <w:tab w:val="left" w:pos="360"/>
          <w:tab w:val="num" w:pos="1080"/>
        </w:tabs>
        <w:spacing w:line="288" w:lineRule="auto"/>
        <w:ind w:left="1080"/>
        <w:rPr>
          <w:rFonts w:ascii="Calibri" w:hAnsi="Calibri" w:cs="Calibri"/>
        </w:rPr>
      </w:pPr>
      <w:r w:rsidRPr="00E13B66">
        <w:rPr>
          <w:rFonts w:ascii="Calibri" w:hAnsi="Calibri" w:cs="Calibri"/>
        </w:rPr>
        <w:t xml:space="preserve">De huisartsenpost </w:t>
      </w:r>
    </w:p>
    <w:p w:rsidR="00D45533" w:rsidRPr="00E13B66" w:rsidRDefault="00D45533" w:rsidP="00D45533">
      <w:pPr>
        <w:tabs>
          <w:tab w:val="left" w:pos="360"/>
        </w:tabs>
        <w:spacing w:line="288" w:lineRule="auto"/>
        <w:ind w:left="1080" w:hanging="927"/>
        <w:rPr>
          <w:rFonts w:ascii="Calibri" w:hAnsi="Calibri" w:cs="Calibri"/>
        </w:rPr>
      </w:pPr>
      <w:r w:rsidRPr="00E13B66">
        <w:rPr>
          <w:rFonts w:ascii="Calibri" w:hAnsi="Calibri" w:cs="Calibri"/>
        </w:rPr>
        <w:tab/>
      </w:r>
      <w:r w:rsidRPr="00E13B66">
        <w:rPr>
          <w:rFonts w:ascii="Calibri" w:hAnsi="Calibri" w:cs="Calibri"/>
        </w:rPr>
        <w:tab/>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11</w:t>
      </w:r>
    </w:p>
    <w:p w:rsidR="00D45533" w:rsidRPr="00E13B66" w:rsidRDefault="00D45533" w:rsidP="00C64B3B">
      <w:pPr>
        <w:numPr>
          <w:ilvl w:val="0"/>
          <w:numId w:val="14"/>
        </w:numPr>
        <w:tabs>
          <w:tab w:val="clear" w:pos="927"/>
          <w:tab w:val="left" w:pos="360"/>
          <w:tab w:val="num" w:pos="1080"/>
        </w:tabs>
        <w:spacing w:line="288" w:lineRule="auto"/>
        <w:ind w:left="1080"/>
        <w:rPr>
          <w:rFonts w:ascii="Calibri" w:hAnsi="Calibri" w:cs="Calibri"/>
          <w:b/>
        </w:rPr>
      </w:pPr>
      <w:r w:rsidRPr="00E13B66">
        <w:rPr>
          <w:rFonts w:ascii="Calibri" w:hAnsi="Calibri" w:cs="Calibri"/>
        </w:rPr>
        <w:t xml:space="preserve">Ik ben met een ambulance naar de SEH gebracht </w:t>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11</w:t>
      </w:r>
    </w:p>
    <w:p w:rsidR="00D45533" w:rsidRPr="00E13B66" w:rsidRDefault="00D45533" w:rsidP="00C64B3B">
      <w:pPr>
        <w:numPr>
          <w:ilvl w:val="0"/>
          <w:numId w:val="14"/>
        </w:numPr>
        <w:tabs>
          <w:tab w:val="clear" w:pos="927"/>
          <w:tab w:val="left" w:pos="360"/>
          <w:tab w:val="num" w:pos="1080"/>
        </w:tabs>
        <w:spacing w:line="288" w:lineRule="auto"/>
        <w:ind w:left="1080"/>
        <w:rPr>
          <w:rFonts w:ascii="Calibri" w:hAnsi="Calibri" w:cs="Calibri"/>
        </w:rPr>
      </w:pPr>
      <w:r w:rsidRPr="00E13B66">
        <w:rPr>
          <w:rFonts w:ascii="Calibri" w:hAnsi="Calibri" w:cs="Calibri"/>
        </w:rPr>
        <w:t xml:space="preserve">Een specialist heeft mij verteld dat ik naar de SEH moest gaan </w:t>
      </w:r>
    </w:p>
    <w:p w:rsidR="00D45533" w:rsidRPr="00E13B66" w:rsidRDefault="00D45533" w:rsidP="00D45533">
      <w:pPr>
        <w:tabs>
          <w:tab w:val="left" w:pos="360"/>
        </w:tabs>
        <w:spacing w:line="288" w:lineRule="auto"/>
        <w:ind w:left="1080" w:hanging="927"/>
        <w:rPr>
          <w:rFonts w:ascii="Calibri" w:hAnsi="Calibri" w:cs="Calibri"/>
        </w:rPr>
      </w:pPr>
      <w:r w:rsidRPr="00E13B66">
        <w:rPr>
          <w:rFonts w:ascii="Calibri" w:hAnsi="Calibri" w:cs="Calibri"/>
        </w:rPr>
        <w:tab/>
      </w:r>
      <w:r w:rsidRPr="00E13B66">
        <w:rPr>
          <w:rFonts w:ascii="Calibri" w:hAnsi="Calibri" w:cs="Calibri"/>
        </w:rPr>
        <w:tab/>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11</w:t>
      </w:r>
    </w:p>
    <w:p w:rsidR="00D45533" w:rsidRPr="00E13B66" w:rsidRDefault="00D45533" w:rsidP="00C64B3B">
      <w:pPr>
        <w:numPr>
          <w:ilvl w:val="0"/>
          <w:numId w:val="14"/>
        </w:numPr>
        <w:tabs>
          <w:tab w:val="clear" w:pos="927"/>
          <w:tab w:val="left" w:pos="360"/>
          <w:tab w:val="num" w:pos="1080"/>
        </w:tabs>
        <w:spacing w:line="288" w:lineRule="auto"/>
        <w:ind w:left="1080"/>
        <w:rPr>
          <w:rFonts w:ascii="Calibri" w:hAnsi="Calibri" w:cs="Calibri"/>
        </w:rPr>
      </w:pPr>
      <w:r w:rsidRPr="00E13B66">
        <w:rPr>
          <w:rFonts w:ascii="Calibri" w:hAnsi="Calibri" w:cs="Calibri"/>
        </w:rPr>
        <w:t xml:space="preserve">Iemand anders (bv een vriend, familielid, collega) besloot dat ik naar de SEH moest gaan </w:t>
      </w:r>
    </w:p>
    <w:p w:rsidR="00D45533" w:rsidRPr="00E13B66" w:rsidRDefault="00D45533" w:rsidP="00D45533">
      <w:pPr>
        <w:tabs>
          <w:tab w:val="left" w:pos="360"/>
        </w:tabs>
        <w:spacing w:line="288" w:lineRule="auto"/>
        <w:ind w:left="1080"/>
        <w:rPr>
          <w:rFonts w:ascii="Calibri" w:hAnsi="Calibri" w:cs="Calibri"/>
        </w:rPr>
      </w:pP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11</w:t>
      </w:r>
    </w:p>
    <w:p w:rsidR="00D45533" w:rsidRPr="00E13B66" w:rsidRDefault="00D45533" w:rsidP="00C64B3B">
      <w:pPr>
        <w:numPr>
          <w:ilvl w:val="0"/>
          <w:numId w:val="14"/>
        </w:numPr>
        <w:tabs>
          <w:tab w:val="clear" w:pos="927"/>
          <w:tab w:val="left" w:pos="360"/>
          <w:tab w:val="num" w:pos="1080"/>
        </w:tabs>
        <w:spacing w:line="288" w:lineRule="auto"/>
        <w:ind w:left="1080"/>
        <w:rPr>
          <w:rFonts w:ascii="Calibri" w:hAnsi="Calibri" w:cs="Calibri"/>
        </w:rPr>
      </w:pPr>
      <w:r w:rsidRPr="00E13B66">
        <w:rPr>
          <w:rFonts w:ascii="Calibri" w:hAnsi="Calibri" w:cs="Calibri"/>
        </w:rPr>
        <w:t>Ik besloot zelf dat ik naar de SEH moest gaan</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 xml:space="preserve">10.    </w:t>
      </w:r>
      <w:r w:rsidRPr="00E13B66">
        <w:rPr>
          <w:rFonts w:ascii="Calibri" w:hAnsi="Calibri" w:cs="Calibri"/>
          <w:b/>
        </w:rPr>
        <w:tab/>
        <w:t xml:space="preserve">Wat was de </w:t>
      </w:r>
      <w:r w:rsidRPr="00E13B66">
        <w:rPr>
          <w:rFonts w:ascii="Calibri" w:hAnsi="Calibri" w:cs="Calibri"/>
          <w:b/>
          <w:u w:val="single"/>
        </w:rPr>
        <w:t>belangrijkste</w:t>
      </w:r>
      <w:r w:rsidRPr="00E13B66">
        <w:rPr>
          <w:rFonts w:ascii="Calibri" w:hAnsi="Calibri" w:cs="Calibri"/>
          <w:b/>
        </w:rPr>
        <w:t xml:space="preserve"> reden voor u om direct naar de SEH te gaan?</w:t>
      </w:r>
    </w:p>
    <w:p w:rsidR="00D45533" w:rsidRPr="00E13B66" w:rsidRDefault="00D45533" w:rsidP="00C64B3B">
      <w:pPr>
        <w:numPr>
          <w:ilvl w:val="0"/>
          <w:numId w:val="8"/>
        </w:numPr>
        <w:spacing w:line="288" w:lineRule="auto"/>
        <w:rPr>
          <w:rFonts w:ascii="Calibri" w:hAnsi="Calibri" w:cs="Calibri"/>
        </w:rPr>
      </w:pPr>
      <w:r w:rsidRPr="00E13B66">
        <w:rPr>
          <w:rFonts w:ascii="Calibri" w:hAnsi="Calibri" w:cs="Calibri"/>
        </w:rPr>
        <w:t>De ernst van mijn gezondheidsprobleem</w:t>
      </w:r>
    </w:p>
    <w:p w:rsidR="00D45533" w:rsidRPr="00E13B66" w:rsidRDefault="00D45533" w:rsidP="00C64B3B">
      <w:pPr>
        <w:numPr>
          <w:ilvl w:val="0"/>
          <w:numId w:val="8"/>
        </w:numPr>
        <w:spacing w:line="288" w:lineRule="auto"/>
        <w:rPr>
          <w:rFonts w:ascii="Calibri" w:hAnsi="Calibri" w:cs="Calibri"/>
        </w:rPr>
      </w:pPr>
      <w:r w:rsidRPr="00E13B66">
        <w:rPr>
          <w:rFonts w:ascii="Calibri" w:hAnsi="Calibri" w:cs="Calibri"/>
        </w:rPr>
        <w:t xml:space="preserve">Mijn </w:t>
      </w:r>
      <w:r w:rsidRPr="00E13B66">
        <w:rPr>
          <w:rFonts w:ascii="Calibri" w:hAnsi="Calibri" w:cs="Calibri"/>
          <w:u w:val="single"/>
        </w:rPr>
        <w:t>huisarts</w:t>
      </w:r>
      <w:r w:rsidRPr="00E13B66">
        <w:rPr>
          <w:rFonts w:ascii="Calibri" w:hAnsi="Calibri" w:cs="Calibri"/>
        </w:rPr>
        <w:t xml:space="preserve"> was niet beschikbaar/telefonisch bereikbaar</w:t>
      </w:r>
    </w:p>
    <w:p w:rsidR="00D45533" w:rsidRPr="00E13B66" w:rsidRDefault="00D45533" w:rsidP="00C64B3B">
      <w:pPr>
        <w:numPr>
          <w:ilvl w:val="0"/>
          <w:numId w:val="8"/>
        </w:numPr>
        <w:spacing w:line="288" w:lineRule="auto"/>
        <w:rPr>
          <w:rFonts w:ascii="Calibri" w:hAnsi="Calibri" w:cs="Calibri"/>
        </w:rPr>
      </w:pPr>
      <w:r w:rsidRPr="00E13B66">
        <w:rPr>
          <w:rFonts w:ascii="Calibri" w:hAnsi="Calibri" w:cs="Calibri"/>
        </w:rPr>
        <w:t xml:space="preserve">De </w:t>
      </w:r>
      <w:r w:rsidRPr="00E13B66">
        <w:rPr>
          <w:rFonts w:ascii="Calibri" w:hAnsi="Calibri" w:cs="Calibri"/>
          <w:u w:val="single"/>
        </w:rPr>
        <w:t>huisartsenpost</w:t>
      </w:r>
      <w:r w:rsidRPr="00E13B66">
        <w:rPr>
          <w:rFonts w:ascii="Calibri" w:hAnsi="Calibri" w:cs="Calibri"/>
        </w:rPr>
        <w:t xml:space="preserve"> was telefonisch niet bereikbaar </w:t>
      </w:r>
    </w:p>
    <w:p w:rsidR="00D45533" w:rsidRPr="00E13B66" w:rsidRDefault="00D45533" w:rsidP="00C64B3B">
      <w:pPr>
        <w:numPr>
          <w:ilvl w:val="0"/>
          <w:numId w:val="8"/>
        </w:numPr>
        <w:spacing w:line="288" w:lineRule="auto"/>
        <w:rPr>
          <w:rFonts w:ascii="Calibri" w:hAnsi="Calibri" w:cs="Calibri"/>
        </w:rPr>
      </w:pPr>
      <w:r w:rsidRPr="00E13B66">
        <w:rPr>
          <w:rFonts w:ascii="Calibri" w:hAnsi="Calibri" w:cs="Calibri"/>
        </w:rPr>
        <w:t>Ik wist niet waar ik anders naartoe moest gaan</w:t>
      </w:r>
    </w:p>
    <w:p w:rsidR="00D45533" w:rsidRPr="00E13B66" w:rsidRDefault="00D45533" w:rsidP="00D45533">
      <w:pPr>
        <w:tabs>
          <w:tab w:val="left" w:pos="1080"/>
        </w:tabs>
        <w:spacing w:line="288" w:lineRule="auto"/>
        <w:ind w:left="708"/>
        <w:rPr>
          <w:rFonts w:ascii="Calibri" w:hAnsi="Calibri" w:cs="Calibri"/>
        </w:rPr>
      </w:pPr>
      <w:r w:rsidRPr="00E13B66">
        <w:rPr>
          <w:rFonts w:ascii="Calibri" w:hAnsi="Calibri" w:cs="Calibri"/>
        </w:rPr>
        <w:sym w:font="Webdings" w:char="F063"/>
      </w:r>
      <w:r w:rsidRPr="00E13B66">
        <w:rPr>
          <w:rFonts w:ascii="Calibri" w:hAnsi="Calibri" w:cs="Calibri"/>
        </w:rPr>
        <w:tab/>
        <w:t>Anders, namelijk……………………</w:t>
      </w:r>
    </w:p>
    <w:p w:rsidR="00D45533" w:rsidRPr="00E13B66" w:rsidRDefault="00D45533" w:rsidP="00D45533">
      <w:pPr>
        <w:tabs>
          <w:tab w:val="left" w:pos="1080"/>
        </w:tabs>
        <w:spacing w:line="288" w:lineRule="auto"/>
        <w:ind w:left="708"/>
        <w:rPr>
          <w:rFonts w:ascii="Calibri" w:hAnsi="Calibri" w:cs="Calibri"/>
        </w:rPr>
      </w:pPr>
      <w:r w:rsidRPr="00E13B66">
        <w:rPr>
          <w:rFonts w:ascii="Calibri" w:hAnsi="Calibri" w:cs="Calibri"/>
        </w:rPr>
        <w:tab/>
        <w:t>……………………………………….</w:t>
      </w:r>
    </w:p>
    <w:p w:rsidR="00D45533" w:rsidRDefault="00D45533"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Pr="00E13B66" w:rsidRDefault="0036727E" w:rsidP="00D45533">
      <w:pPr>
        <w:spacing w:line="288" w:lineRule="auto"/>
        <w:rPr>
          <w:rFonts w:ascii="Calibri" w:hAnsi="Calibri" w:cs="Calibri"/>
          <w:b/>
        </w:rPr>
      </w:pPr>
    </w:p>
    <w:tbl>
      <w:tblPr>
        <w:tblpPr w:leftFromText="141" w:rightFromText="141" w:vertAnchor="text" w:horzAnchor="margin" w:tblpXSpec="right" w:tblpY="2"/>
        <w:tblW w:w="4428" w:type="dxa"/>
        <w:tblBorders>
          <w:top w:val="single" w:sz="4" w:space="0" w:color="000000"/>
          <w:insideH w:val="single" w:sz="4" w:space="0" w:color="000000"/>
          <w:insideV w:val="single" w:sz="4" w:space="0" w:color="000000"/>
        </w:tblBorders>
        <w:tblLook w:val="04A0" w:firstRow="1" w:lastRow="0" w:firstColumn="1" w:lastColumn="0" w:noHBand="0" w:noVBand="1"/>
      </w:tblPr>
      <w:tblGrid>
        <w:gridCol w:w="4428"/>
      </w:tblGrid>
      <w:tr w:rsidR="00D45533" w:rsidRPr="00E13B66" w:rsidTr="00D45533">
        <w:trPr>
          <w:trHeight w:val="261"/>
        </w:trPr>
        <w:tc>
          <w:tcPr>
            <w:tcW w:w="4428" w:type="dxa"/>
          </w:tcPr>
          <w:p w:rsidR="00D45533" w:rsidRPr="00E13B66" w:rsidRDefault="00D45533" w:rsidP="00D45533">
            <w:pPr>
              <w:spacing w:line="276" w:lineRule="auto"/>
              <w:rPr>
                <w:rFonts w:ascii="Calibri" w:hAnsi="Calibri" w:cs="Calibri"/>
                <w:b/>
                <w:iCs/>
              </w:rPr>
            </w:pPr>
            <w:r w:rsidRPr="00E13B66">
              <w:rPr>
                <w:rFonts w:ascii="Calibri" w:hAnsi="Calibri" w:cs="Calibri"/>
                <w:iCs/>
              </w:rPr>
              <w:br w:type="page"/>
            </w:r>
            <w:r w:rsidRPr="00E13B66">
              <w:rPr>
                <w:rFonts w:ascii="Calibri" w:hAnsi="Calibri" w:cs="Calibri"/>
                <w:b/>
                <w:iCs/>
              </w:rPr>
              <w:t>Zorgverleners op de SEH</w:t>
            </w:r>
          </w:p>
        </w:tc>
      </w:tr>
      <w:tr w:rsidR="00D45533" w:rsidRPr="00E13B66" w:rsidTr="00D45533">
        <w:trPr>
          <w:trHeight w:val="812"/>
        </w:trPr>
        <w:tc>
          <w:tcPr>
            <w:tcW w:w="4428" w:type="dxa"/>
          </w:tcPr>
          <w:p w:rsidR="00D45533" w:rsidRPr="00E13B66" w:rsidRDefault="00D45533" w:rsidP="00D45533">
            <w:pPr>
              <w:spacing w:line="276" w:lineRule="auto"/>
              <w:rPr>
                <w:rFonts w:ascii="Calibri" w:hAnsi="Calibri" w:cs="Calibri"/>
                <w:i/>
                <w:iCs/>
              </w:rPr>
            </w:pPr>
            <w:r w:rsidRPr="00E13B66">
              <w:rPr>
                <w:rFonts w:ascii="Calibri" w:hAnsi="Calibri" w:cs="Calibri"/>
                <w:i/>
                <w:iCs/>
              </w:rPr>
              <w:t>Met zorgverleners op de SEH worden de verpleegkundigen, artsen, arts-assistenten en/of co-assistenten bedoeld.</w:t>
            </w:r>
          </w:p>
        </w:tc>
      </w:tr>
    </w:tbl>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11.</w:t>
      </w:r>
      <w:r w:rsidRPr="00E13B66">
        <w:rPr>
          <w:rFonts w:ascii="Calibri" w:hAnsi="Calibri" w:cs="Calibri"/>
          <w:b/>
        </w:rPr>
        <w:tab/>
      </w:r>
      <w:r w:rsidRPr="00E13B66">
        <w:rPr>
          <w:rFonts w:ascii="Calibri" w:hAnsi="Calibri" w:cs="Calibri"/>
          <w:b/>
        </w:rPr>
        <w:tab/>
        <w:t>Hoe bent u naar de SEH van het ziekenhuis gegaan?</w:t>
      </w:r>
    </w:p>
    <w:p w:rsidR="00D45533" w:rsidRPr="00E13B66" w:rsidRDefault="00D45533" w:rsidP="00C64B3B">
      <w:pPr>
        <w:numPr>
          <w:ilvl w:val="0"/>
          <w:numId w:val="15"/>
        </w:numPr>
        <w:tabs>
          <w:tab w:val="left" w:pos="1080"/>
        </w:tabs>
        <w:spacing w:line="288" w:lineRule="auto"/>
        <w:ind w:hanging="207"/>
        <w:rPr>
          <w:rFonts w:ascii="Calibri" w:hAnsi="Calibri" w:cs="Calibri"/>
          <w:i/>
        </w:rPr>
      </w:pPr>
      <w:r w:rsidRPr="00E13B66">
        <w:rPr>
          <w:rFonts w:ascii="Calibri" w:hAnsi="Calibri" w:cs="Calibri"/>
        </w:rPr>
        <w:t xml:space="preserve"> Met de auto </w:t>
      </w:r>
    </w:p>
    <w:p w:rsidR="00D45533" w:rsidRPr="00E13B66" w:rsidRDefault="00D45533" w:rsidP="00C64B3B">
      <w:pPr>
        <w:numPr>
          <w:ilvl w:val="0"/>
          <w:numId w:val="15"/>
        </w:numPr>
        <w:tabs>
          <w:tab w:val="left" w:pos="1080"/>
        </w:tabs>
        <w:spacing w:line="288" w:lineRule="auto"/>
        <w:ind w:hanging="207"/>
        <w:rPr>
          <w:rFonts w:ascii="Calibri" w:hAnsi="Calibri" w:cs="Calibri"/>
          <w:i/>
        </w:rPr>
      </w:pPr>
      <w:r w:rsidRPr="00E13B66">
        <w:rPr>
          <w:rFonts w:ascii="Calibri" w:hAnsi="Calibri" w:cs="Calibri"/>
          <w:i/>
        </w:rPr>
        <w:t xml:space="preserve"> </w:t>
      </w:r>
      <w:r w:rsidRPr="00E13B66">
        <w:rPr>
          <w:rFonts w:ascii="Calibri" w:hAnsi="Calibri" w:cs="Calibri"/>
        </w:rPr>
        <w:t>Met een taxi, lopend of op de fiets</w:t>
      </w:r>
    </w:p>
    <w:p w:rsidR="00D45533" w:rsidRPr="00E13B66" w:rsidRDefault="00D45533" w:rsidP="00C64B3B">
      <w:pPr>
        <w:numPr>
          <w:ilvl w:val="0"/>
          <w:numId w:val="15"/>
        </w:numPr>
        <w:tabs>
          <w:tab w:val="left" w:pos="1080"/>
        </w:tabs>
        <w:spacing w:line="288" w:lineRule="auto"/>
        <w:ind w:hanging="207"/>
        <w:rPr>
          <w:rFonts w:ascii="Calibri" w:hAnsi="Calibri" w:cs="Calibri"/>
          <w:i/>
        </w:rPr>
      </w:pPr>
      <w:r w:rsidRPr="00E13B66">
        <w:rPr>
          <w:rFonts w:ascii="Calibri" w:hAnsi="Calibri" w:cs="Calibri"/>
          <w:i/>
        </w:rPr>
        <w:t xml:space="preserve"> </w:t>
      </w:r>
      <w:r w:rsidRPr="00E13B66">
        <w:rPr>
          <w:rFonts w:ascii="Calibri" w:hAnsi="Calibri" w:cs="Calibri"/>
        </w:rPr>
        <w:t xml:space="preserve">Met het openbaar vervoer </w:t>
      </w:r>
    </w:p>
    <w:p w:rsidR="00D45533" w:rsidRPr="00E13B66" w:rsidRDefault="00D45533" w:rsidP="00D45533">
      <w:pPr>
        <w:tabs>
          <w:tab w:val="left" w:pos="1080"/>
        </w:tabs>
        <w:spacing w:line="288" w:lineRule="auto"/>
        <w:ind w:left="1080"/>
        <w:rPr>
          <w:rFonts w:ascii="Calibri" w:hAnsi="Calibri" w:cs="Calibri"/>
          <w:i/>
        </w:rPr>
      </w:pP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13</w:t>
      </w:r>
    </w:p>
    <w:p w:rsidR="00D45533" w:rsidRPr="00E13B66" w:rsidRDefault="00D45533" w:rsidP="00C64B3B">
      <w:pPr>
        <w:numPr>
          <w:ilvl w:val="0"/>
          <w:numId w:val="15"/>
        </w:numPr>
        <w:tabs>
          <w:tab w:val="left" w:pos="1080"/>
        </w:tabs>
        <w:spacing w:line="288" w:lineRule="auto"/>
        <w:ind w:hanging="207"/>
        <w:rPr>
          <w:rFonts w:ascii="Calibri" w:hAnsi="Calibri" w:cs="Calibri"/>
        </w:rPr>
      </w:pPr>
      <w:r w:rsidRPr="00E13B66">
        <w:rPr>
          <w:rFonts w:ascii="Calibri" w:hAnsi="Calibri" w:cs="Calibri"/>
        </w:rPr>
        <w:t xml:space="preserve"> In een ambulance </w:t>
      </w:r>
    </w:p>
    <w:p w:rsidR="00D45533" w:rsidRPr="00E13B66" w:rsidRDefault="00D45533" w:rsidP="00D45533">
      <w:pPr>
        <w:tabs>
          <w:tab w:val="left" w:pos="1080"/>
        </w:tabs>
        <w:spacing w:line="288" w:lineRule="auto"/>
        <w:ind w:left="720"/>
        <w:rPr>
          <w:rFonts w:ascii="Calibri" w:hAnsi="Calibri" w:cs="Calibri"/>
          <w:i/>
        </w:rPr>
      </w:pPr>
      <w:r w:rsidRPr="00E13B66">
        <w:rPr>
          <w:rFonts w:ascii="Calibri" w:hAnsi="Calibri" w:cs="Calibri"/>
        </w:rPr>
        <w:t xml:space="preserve"> </w:t>
      </w:r>
      <w:r w:rsidRPr="00E13B66">
        <w:rPr>
          <w:rFonts w:ascii="Calibri" w:hAnsi="Calibri" w:cs="Calibri"/>
        </w:rPr>
        <w:tab/>
      </w:r>
      <w:r w:rsidRPr="00E13B66">
        <w:rPr>
          <w:rFonts w:ascii="Calibri" w:hAnsi="Calibri" w:cs="Calibri"/>
        </w:rPr>
        <w:sym w:font="Wingdings" w:char="F0E0"/>
      </w:r>
      <w:r w:rsidRPr="00E13B66">
        <w:rPr>
          <w:rFonts w:ascii="Calibri" w:hAnsi="Calibri" w:cs="Calibri"/>
        </w:rPr>
        <w:t xml:space="preserve"> ga </w:t>
      </w:r>
      <w:r w:rsidRPr="00E13B66">
        <w:rPr>
          <w:rFonts w:ascii="Calibri" w:hAnsi="Calibri" w:cs="Calibri"/>
          <w:i/>
        </w:rPr>
        <w:t>naar vraag 26</w:t>
      </w:r>
    </w:p>
    <w:p w:rsidR="00D45533" w:rsidRPr="00E13B66" w:rsidRDefault="00D45533" w:rsidP="00D45533">
      <w:pPr>
        <w:tabs>
          <w:tab w:val="left" w:pos="720"/>
        </w:tabs>
        <w:spacing w:line="288" w:lineRule="auto"/>
        <w:ind w:left="1080" w:hanging="360"/>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12.</w:t>
      </w:r>
      <w:r w:rsidRPr="00E13B66">
        <w:rPr>
          <w:rFonts w:ascii="Calibri" w:hAnsi="Calibri" w:cs="Calibri"/>
          <w:b/>
        </w:rPr>
        <w:tab/>
      </w:r>
      <w:r w:rsidRPr="00E13B66">
        <w:rPr>
          <w:rFonts w:ascii="Calibri" w:hAnsi="Calibri" w:cs="Calibri"/>
          <w:b/>
        </w:rPr>
        <w:tab/>
        <w:t>Was de bewegwijzering naar de SEH van het ziekenhuis een probleem?</w:t>
      </w:r>
    </w:p>
    <w:p w:rsidR="00D45533" w:rsidRPr="00E13B66" w:rsidRDefault="00D45533" w:rsidP="00C64B3B">
      <w:pPr>
        <w:numPr>
          <w:ilvl w:val="0"/>
          <w:numId w:val="16"/>
        </w:numPr>
        <w:tabs>
          <w:tab w:val="left" w:pos="360"/>
          <w:tab w:val="left" w:pos="1080"/>
        </w:tabs>
        <w:spacing w:line="288" w:lineRule="auto"/>
        <w:ind w:hanging="207"/>
        <w:rPr>
          <w:rFonts w:ascii="Calibri" w:hAnsi="Calibri" w:cs="Calibri"/>
        </w:rPr>
      </w:pPr>
      <w:r w:rsidRPr="00E13B66">
        <w:rPr>
          <w:rFonts w:ascii="Calibri" w:hAnsi="Calibri" w:cs="Calibri"/>
        </w:rPr>
        <w:t xml:space="preserve"> Groot probleem</w:t>
      </w:r>
    </w:p>
    <w:p w:rsidR="00D45533" w:rsidRPr="00E13B66" w:rsidRDefault="00D45533" w:rsidP="00C64B3B">
      <w:pPr>
        <w:numPr>
          <w:ilvl w:val="0"/>
          <w:numId w:val="16"/>
        </w:numPr>
        <w:tabs>
          <w:tab w:val="left" w:pos="360"/>
          <w:tab w:val="left" w:pos="1080"/>
        </w:tabs>
        <w:spacing w:line="288" w:lineRule="auto"/>
        <w:ind w:hanging="207"/>
        <w:rPr>
          <w:rFonts w:ascii="Calibri" w:hAnsi="Calibri" w:cs="Calibri"/>
        </w:rPr>
      </w:pPr>
      <w:r w:rsidRPr="00E13B66">
        <w:rPr>
          <w:rFonts w:ascii="Calibri" w:hAnsi="Calibri" w:cs="Calibri"/>
        </w:rPr>
        <w:t xml:space="preserve"> Klein probleem</w:t>
      </w:r>
    </w:p>
    <w:p w:rsidR="00D45533" w:rsidRPr="00E13B66" w:rsidRDefault="00D45533" w:rsidP="00C64B3B">
      <w:pPr>
        <w:numPr>
          <w:ilvl w:val="0"/>
          <w:numId w:val="16"/>
        </w:numPr>
        <w:tabs>
          <w:tab w:val="clear" w:pos="927"/>
          <w:tab w:val="left" w:pos="360"/>
          <w:tab w:val="num" w:pos="993"/>
          <w:tab w:val="left" w:pos="1080"/>
        </w:tabs>
        <w:spacing w:line="288" w:lineRule="auto"/>
        <w:ind w:hanging="207"/>
        <w:rPr>
          <w:rFonts w:ascii="Calibri" w:hAnsi="Calibri" w:cs="Calibri"/>
        </w:rPr>
      </w:pPr>
      <w:r w:rsidRPr="00E13B66">
        <w:rPr>
          <w:rFonts w:ascii="Calibri" w:hAnsi="Calibri" w:cs="Calibri"/>
        </w:rPr>
        <w:t>Geen probleem</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13.</w:t>
      </w:r>
      <w:r w:rsidRPr="00E13B66">
        <w:rPr>
          <w:rFonts w:ascii="Calibri" w:hAnsi="Calibri" w:cs="Calibri"/>
          <w:b/>
        </w:rPr>
        <w:tab/>
      </w:r>
      <w:r w:rsidRPr="00E13B66">
        <w:rPr>
          <w:rFonts w:ascii="Calibri" w:hAnsi="Calibri" w:cs="Calibri"/>
          <w:b/>
        </w:rPr>
        <w:tab/>
        <w:t>Was het een probleem om een parkeerplaats dichtbij de SEH te vinden?</w:t>
      </w:r>
    </w:p>
    <w:p w:rsidR="00D45533" w:rsidRPr="00E13B66" w:rsidRDefault="00D45533" w:rsidP="00C64B3B">
      <w:pPr>
        <w:numPr>
          <w:ilvl w:val="0"/>
          <w:numId w:val="16"/>
        </w:numPr>
        <w:tabs>
          <w:tab w:val="left" w:pos="360"/>
          <w:tab w:val="left" w:pos="1080"/>
        </w:tabs>
        <w:spacing w:line="288" w:lineRule="auto"/>
        <w:ind w:hanging="207"/>
        <w:rPr>
          <w:rFonts w:ascii="Calibri" w:hAnsi="Calibri" w:cs="Calibri"/>
        </w:rPr>
      </w:pPr>
      <w:r w:rsidRPr="00E13B66">
        <w:rPr>
          <w:rFonts w:ascii="Calibri" w:hAnsi="Calibri" w:cs="Calibri"/>
        </w:rPr>
        <w:t xml:space="preserve"> Groot probleem</w:t>
      </w:r>
    </w:p>
    <w:p w:rsidR="00D45533" w:rsidRPr="00E13B66" w:rsidRDefault="00D45533" w:rsidP="00C64B3B">
      <w:pPr>
        <w:numPr>
          <w:ilvl w:val="0"/>
          <w:numId w:val="16"/>
        </w:numPr>
        <w:tabs>
          <w:tab w:val="left" w:pos="360"/>
          <w:tab w:val="left" w:pos="1080"/>
        </w:tabs>
        <w:spacing w:line="288" w:lineRule="auto"/>
        <w:ind w:hanging="207"/>
        <w:rPr>
          <w:rFonts w:ascii="Calibri" w:hAnsi="Calibri" w:cs="Calibri"/>
        </w:rPr>
      </w:pPr>
      <w:r w:rsidRPr="00E13B66">
        <w:rPr>
          <w:rFonts w:ascii="Calibri" w:hAnsi="Calibri" w:cs="Calibri"/>
        </w:rPr>
        <w:t xml:space="preserve"> Klein probleem</w:t>
      </w:r>
    </w:p>
    <w:p w:rsidR="00D45533" w:rsidRPr="00E13B66" w:rsidRDefault="00D45533" w:rsidP="00C64B3B">
      <w:pPr>
        <w:numPr>
          <w:ilvl w:val="0"/>
          <w:numId w:val="16"/>
        </w:numPr>
        <w:tabs>
          <w:tab w:val="clear" w:pos="927"/>
          <w:tab w:val="left" w:pos="360"/>
          <w:tab w:val="num" w:pos="993"/>
          <w:tab w:val="left" w:pos="1080"/>
        </w:tabs>
        <w:spacing w:line="288" w:lineRule="auto"/>
        <w:ind w:hanging="207"/>
        <w:rPr>
          <w:rFonts w:ascii="Calibri" w:hAnsi="Calibri" w:cs="Calibri"/>
        </w:rPr>
      </w:pPr>
      <w:r w:rsidRPr="00E13B66">
        <w:rPr>
          <w:rFonts w:ascii="Calibri" w:hAnsi="Calibri" w:cs="Calibri"/>
        </w:rPr>
        <w:t>Geen probleem</w:t>
      </w:r>
    </w:p>
    <w:p w:rsidR="00D45533" w:rsidRPr="00E13B66" w:rsidRDefault="00D45533" w:rsidP="00C64B3B">
      <w:pPr>
        <w:numPr>
          <w:ilvl w:val="0"/>
          <w:numId w:val="16"/>
        </w:numPr>
        <w:tabs>
          <w:tab w:val="clear" w:pos="927"/>
          <w:tab w:val="left" w:pos="360"/>
          <w:tab w:val="num" w:pos="993"/>
          <w:tab w:val="left" w:pos="1080"/>
        </w:tabs>
        <w:spacing w:line="288" w:lineRule="auto"/>
        <w:ind w:hanging="207"/>
        <w:rPr>
          <w:rFonts w:ascii="Calibri" w:hAnsi="Calibri" w:cs="Calibri"/>
        </w:rPr>
      </w:pPr>
      <w:r w:rsidRPr="00E13B66">
        <w:rPr>
          <w:rFonts w:ascii="Calibri" w:hAnsi="Calibri" w:cs="Calibri"/>
        </w:rPr>
        <w:t>N.v.t. (openbaar vervoer, taxi, lopend of op de fiets)</w:t>
      </w:r>
    </w:p>
    <w:p w:rsidR="00D45533" w:rsidRPr="00E13B66" w:rsidRDefault="00D45533" w:rsidP="00D45533">
      <w:pPr>
        <w:tabs>
          <w:tab w:val="left" w:pos="360"/>
          <w:tab w:val="left" w:pos="1080"/>
        </w:tabs>
        <w:spacing w:line="288" w:lineRule="auto"/>
        <w:rPr>
          <w:rFonts w:ascii="Calibri" w:hAnsi="Calibri" w:cs="Calibri"/>
        </w:rPr>
      </w:pPr>
      <w:r w:rsidRPr="00E13B66">
        <w:rPr>
          <w:rFonts w:ascii="Calibri" w:hAnsi="Calibri" w:cs="Calibri"/>
        </w:rPr>
        <w:tab/>
      </w:r>
    </w:p>
    <w:p w:rsidR="00D45533" w:rsidRPr="00E13B66" w:rsidRDefault="00D45533" w:rsidP="00D45533">
      <w:pPr>
        <w:tabs>
          <w:tab w:val="left" w:pos="360"/>
        </w:tabs>
        <w:spacing w:line="288" w:lineRule="auto"/>
        <w:ind w:left="705" w:hanging="705"/>
        <w:rPr>
          <w:rFonts w:ascii="Calibri" w:hAnsi="Calibri" w:cs="Calibri"/>
        </w:rPr>
      </w:pPr>
      <w:r w:rsidRPr="00E13B66">
        <w:rPr>
          <w:rFonts w:ascii="Calibri" w:hAnsi="Calibri" w:cs="Calibri"/>
          <w:b/>
        </w:rPr>
        <w:t>14.</w:t>
      </w:r>
      <w:r w:rsidRPr="00E13B66">
        <w:rPr>
          <w:rFonts w:ascii="Calibri" w:hAnsi="Calibri" w:cs="Calibri"/>
          <w:b/>
        </w:rPr>
        <w:tab/>
      </w:r>
      <w:r w:rsidRPr="00E13B66">
        <w:rPr>
          <w:rFonts w:ascii="Calibri" w:hAnsi="Calibri" w:cs="Calibri"/>
          <w:b/>
        </w:rPr>
        <w:tab/>
        <w:t xml:space="preserve">Was het een probleem om de SEH in het ziekenhuis te vinden? </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Groot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Klein probleem</w:t>
      </w:r>
    </w:p>
    <w:p w:rsidR="00D45533" w:rsidRPr="00E13B66" w:rsidRDefault="00D45533" w:rsidP="00C64B3B">
      <w:pPr>
        <w:numPr>
          <w:ilvl w:val="0"/>
          <w:numId w:val="16"/>
        </w:numPr>
        <w:tabs>
          <w:tab w:val="clear" w:pos="927"/>
          <w:tab w:val="left" w:pos="360"/>
          <w:tab w:val="num" w:pos="993"/>
          <w:tab w:val="left" w:pos="1080"/>
        </w:tabs>
        <w:spacing w:line="288" w:lineRule="auto"/>
        <w:ind w:hanging="207"/>
        <w:rPr>
          <w:rFonts w:ascii="Calibri" w:hAnsi="Calibri" w:cs="Calibri"/>
        </w:rPr>
      </w:pPr>
      <w:r w:rsidRPr="00E13B66">
        <w:rPr>
          <w:rFonts w:ascii="Calibri" w:hAnsi="Calibri" w:cs="Calibri"/>
        </w:rPr>
        <w:t xml:space="preserve"> Geen probleem</w:t>
      </w:r>
      <w:r w:rsidRPr="00E13B66">
        <w:rPr>
          <w:rFonts w:ascii="Calibri" w:hAnsi="Calibri" w:cs="Calibri"/>
        </w:rPr>
        <w:tab/>
      </w:r>
    </w:p>
    <w:p w:rsidR="00D45533" w:rsidRDefault="00D45533" w:rsidP="00D45533">
      <w:pPr>
        <w:tabs>
          <w:tab w:val="left" w:pos="360"/>
          <w:tab w:val="left" w:pos="1080"/>
        </w:tabs>
        <w:spacing w:line="288" w:lineRule="auto"/>
        <w:rPr>
          <w:rFonts w:ascii="Calibri" w:hAnsi="Calibri" w:cs="Calibri"/>
        </w:rPr>
      </w:pPr>
      <w:r w:rsidRPr="00E13B66">
        <w:rPr>
          <w:rFonts w:ascii="Calibri" w:hAnsi="Calibri" w:cs="Calibri"/>
        </w:rPr>
        <w:tab/>
      </w:r>
    </w:p>
    <w:p w:rsidR="0036727E" w:rsidRDefault="0036727E" w:rsidP="00D45533">
      <w:pPr>
        <w:tabs>
          <w:tab w:val="left" w:pos="360"/>
          <w:tab w:val="left" w:pos="1080"/>
        </w:tabs>
        <w:spacing w:line="288" w:lineRule="auto"/>
        <w:rPr>
          <w:rFonts w:ascii="Calibri" w:hAnsi="Calibri" w:cs="Calibri"/>
        </w:rPr>
      </w:pPr>
    </w:p>
    <w:p w:rsidR="0036727E" w:rsidRPr="00E13B66" w:rsidRDefault="0036727E" w:rsidP="00D45533">
      <w:pPr>
        <w:tabs>
          <w:tab w:val="left" w:pos="360"/>
          <w:tab w:val="left" w:pos="1080"/>
        </w:tabs>
        <w:spacing w:line="288" w:lineRule="auto"/>
        <w:rPr>
          <w:rFonts w:ascii="Calibri" w:hAnsi="Calibri" w:cs="Calibri"/>
        </w:rPr>
      </w:pPr>
    </w:p>
    <w:p w:rsidR="00D45533" w:rsidRPr="00E13B66" w:rsidRDefault="00D45533" w:rsidP="00D45533">
      <w:pPr>
        <w:tabs>
          <w:tab w:val="left" w:pos="1080"/>
        </w:tabs>
        <w:spacing w:line="288" w:lineRule="auto"/>
        <w:ind w:left="720"/>
        <w:rPr>
          <w:rFonts w:ascii="Calibri" w:hAnsi="Calibri" w:cs="Calibri"/>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97"/>
      </w:tblGrid>
      <w:tr w:rsidR="00D45533" w:rsidRPr="00E13B66" w:rsidTr="00D45533">
        <w:tc>
          <w:tcPr>
            <w:tcW w:w="9212" w:type="dxa"/>
          </w:tcPr>
          <w:p w:rsidR="00D45533" w:rsidRPr="00E13B66" w:rsidRDefault="00D45533" w:rsidP="00D45533">
            <w:pPr>
              <w:spacing w:line="288" w:lineRule="auto"/>
              <w:rPr>
                <w:rFonts w:ascii="Calibri" w:hAnsi="Calibri" w:cs="Calibri"/>
              </w:rPr>
            </w:pPr>
            <w:r w:rsidRPr="00E13B66">
              <w:rPr>
                <w:rFonts w:ascii="Calibri" w:hAnsi="Calibri" w:cs="Calibri"/>
                <w:b/>
              </w:rPr>
              <w:lastRenderedPageBreak/>
              <w:t>Balie SEH</w:t>
            </w:r>
          </w:p>
        </w:tc>
      </w:tr>
    </w:tbl>
    <w:p w:rsidR="00D45533" w:rsidRPr="00E13B66" w:rsidRDefault="00D45533" w:rsidP="00D45533">
      <w:pPr>
        <w:spacing w:line="288" w:lineRule="auto"/>
        <w:rPr>
          <w:rFonts w:ascii="Calibri" w:hAnsi="Calibri" w:cs="Calibri"/>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15. </w:t>
      </w:r>
      <w:r w:rsidRPr="00E13B66">
        <w:rPr>
          <w:rFonts w:ascii="Calibri" w:hAnsi="Calibri" w:cs="Calibri"/>
          <w:b/>
          <w:iCs/>
        </w:rPr>
        <w:tab/>
        <w:t>Schreef een (balie)medewerker op de SEH u in?</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Nee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18</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Ja</w:t>
      </w:r>
    </w:p>
    <w:p w:rsidR="00D45533" w:rsidRPr="00E13B66" w:rsidRDefault="00D45533" w:rsidP="00D45533">
      <w:pPr>
        <w:rPr>
          <w:rFonts w:ascii="Calibri" w:hAnsi="Calibri" w:cs="Calibri"/>
          <w:iCs/>
        </w:rPr>
      </w:pPr>
    </w:p>
    <w:p w:rsidR="00D45533" w:rsidRPr="00E13B66" w:rsidRDefault="00D45533" w:rsidP="00D45533">
      <w:pPr>
        <w:spacing w:line="288" w:lineRule="auto"/>
        <w:ind w:left="705" w:hanging="705"/>
        <w:rPr>
          <w:rFonts w:ascii="Calibri" w:hAnsi="Calibri" w:cs="Calibri"/>
          <w:b/>
        </w:rPr>
      </w:pPr>
      <w:r w:rsidRPr="00E13B66">
        <w:rPr>
          <w:rFonts w:ascii="Calibri" w:hAnsi="Calibri" w:cs="Calibri"/>
          <w:b/>
        </w:rPr>
        <w:t xml:space="preserve">16. </w:t>
      </w:r>
      <w:r w:rsidRPr="00E13B66">
        <w:rPr>
          <w:rFonts w:ascii="Calibri" w:hAnsi="Calibri" w:cs="Calibri"/>
          <w:b/>
        </w:rPr>
        <w:tab/>
        <w:t>Had u genoeg privacy aan de balie toen u vertelde over uw gezondheidsprobleem?</w:t>
      </w:r>
    </w:p>
    <w:p w:rsidR="00D45533" w:rsidRPr="00E13B66" w:rsidRDefault="00D45533" w:rsidP="00C64B3B">
      <w:pPr>
        <w:numPr>
          <w:ilvl w:val="0"/>
          <w:numId w:val="19"/>
        </w:numPr>
        <w:tabs>
          <w:tab w:val="clear" w:pos="927"/>
          <w:tab w:val="num" w:pos="960"/>
        </w:tabs>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rPr>
          <w:rFonts w:ascii="Calibri" w:hAnsi="Calibri" w:cs="Calibri"/>
          <w:iCs/>
        </w:rPr>
      </w:pPr>
    </w:p>
    <w:p w:rsidR="00D45533" w:rsidRPr="00E13B66" w:rsidRDefault="00D45533" w:rsidP="00D45533">
      <w:pPr>
        <w:rPr>
          <w:rFonts w:ascii="Calibri" w:hAnsi="Calibri" w:cs="Calibri"/>
          <w:b/>
          <w:iCs/>
        </w:rPr>
      </w:pPr>
      <w:r w:rsidRPr="00E13B66">
        <w:rPr>
          <w:rFonts w:ascii="Calibri" w:hAnsi="Calibri" w:cs="Calibri"/>
          <w:b/>
          <w:iCs/>
        </w:rPr>
        <w:t xml:space="preserve">17.  </w:t>
      </w:r>
      <w:r w:rsidRPr="00E13B66">
        <w:rPr>
          <w:rFonts w:ascii="Calibri" w:hAnsi="Calibri" w:cs="Calibri"/>
          <w:b/>
          <w:iCs/>
        </w:rPr>
        <w:tab/>
        <w:t>Nam de baliemedewerker u serieus?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tabs>
          <w:tab w:val="left" w:pos="360"/>
          <w:tab w:val="left" w:pos="1080"/>
        </w:tabs>
        <w:spacing w:line="288" w:lineRule="auto"/>
        <w:ind w:left="720" w:hanging="720"/>
        <w:rPr>
          <w:rFonts w:ascii="Calibri" w:hAnsi="Calibri" w:cs="Calibri"/>
          <w:b/>
        </w:rPr>
      </w:pPr>
    </w:p>
    <w:p w:rsidR="00D45533" w:rsidRPr="00E13B66" w:rsidRDefault="00D45533" w:rsidP="00D45533">
      <w:pPr>
        <w:tabs>
          <w:tab w:val="left" w:pos="360"/>
          <w:tab w:val="left" w:pos="1080"/>
        </w:tabs>
        <w:spacing w:line="288" w:lineRule="auto"/>
        <w:ind w:left="720" w:hanging="720"/>
        <w:rPr>
          <w:rFonts w:ascii="Calibri" w:hAnsi="Calibri" w:cs="Calibri"/>
          <w:b/>
        </w:rPr>
      </w:pPr>
      <w:r w:rsidRPr="00E13B66">
        <w:rPr>
          <w:rFonts w:ascii="Calibri" w:hAnsi="Calibri" w:cs="Calibri"/>
          <w:b/>
        </w:rPr>
        <w:t>18.</w:t>
      </w:r>
      <w:r w:rsidRPr="00E13B66">
        <w:rPr>
          <w:rFonts w:ascii="Calibri" w:hAnsi="Calibri" w:cs="Calibri"/>
          <w:b/>
        </w:rPr>
        <w:tab/>
      </w:r>
      <w:r w:rsidRPr="00E13B66">
        <w:rPr>
          <w:rFonts w:ascii="Calibri" w:hAnsi="Calibri" w:cs="Calibri"/>
          <w:b/>
        </w:rPr>
        <w:tab/>
        <w:t>Gaf de baliemedewerker u informatie over wat u kon verwachten tijdens uw bezoek aan de SEH?</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tabs>
          <w:tab w:val="left" w:pos="360"/>
        </w:tabs>
        <w:spacing w:line="288" w:lineRule="auto"/>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19.</w:t>
      </w:r>
      <w:r w:rsidRPr="00E13B66">
        <w:rPr>
          <w:rFonts w:ascii="Calibri" w:hAnsi="Calibri" w:cs="Calibri"/>
          <w:b/>
        </w:rPr>
        <w:tab/>
      </w:r>
      <w:r w:rsidRPr="00E13B66">
        <w:rPr>
          <w:rFonts w:ascii="Calibri" w:hAnsi="Calibri" w:cs="Calibri"/>
          <w:b/>
        </w:rPr>
        <w:tab/>
        <w:t xml:space="preserve">Hoelang moest u wachten voordat u voor de eerste keer met een zorgverlener heeft </w:t>
      </w:r>
      <w:r w:rsidRPr="00E13B66">
        <w:rPr>
          <w:rFonts w:ascii="Calibri" w:hAnsi="Calibri" w:cs="Calibri"/>
          <w:b/>
          <w:u w:val="single"/>
        </w:rPr>
        <w:t>gesproken</w:t>
      </w:r>
      <w:r w:rsidRPr="00E13B66">
        <w:rPr>
          <w:rFonts w:ascii="Calibri" w:hAnsi="Calibri" w:cs="Calibri"/>
          <w:b/>
        </w:rPr>
        <w:t>?</w:t>
      </w:r>
    </w:p>
    <w:p w:rsidR="00D45533" w:rsidRPr="00E13B66" w:rsidRDefault="00D45533" w:rsidP="00C64B3B">
      <w:pPr>
        <w:numPr>
          <w:ilvl w:val="0"/>
          <w:numId w:val="20"/>
        </w:numPr>
        <w:tabs>
          <w:tab w:val="left" w:pos="1080"/>
        </w:tabs>
        <w:spacing w:line="288" w:lineRule="auto"/>
        <w:ind w:hanging="207"/>
        <w:rPr>
          <w:rFonts w:ascii="Calibri" w:hAnsi="Calibri" w:cs="Calibri"/>
        </w:rPr>
      </w:pPr>
      <w:r w:rsidRPr="00E13B66">
        <w:rPr>
          <w:rFonts w:ascii="Calibri" w:hAnsi="Calibri" w:cs="Calibri"/>
        </w:rPr>
        <w:t xml:space="preserve"> 0 – 10 minuten</w:t>
      </w:r>
    </w:p>
    <w:p w:rsidR="00D45533" w:rsidRPr="00E13B66" w:rsidRDefault="00D45533" w:rsidP="00C64B3B">
      <w:pPr>
        <w:numPr>
          <w:ilvl w:val="0"/>
          <w:numId w:val="20"/>
        </w:numPr>
        <w:tabs>
          <w:tab w:val="left" w:pos="1080"/>
        </w:tabs>
        <w:spacing w:line="288" w:lineRule="auto"/>
        <w:ind w:hanging="207"/>
        <w:rPr>
          <w:rFonts w:ascii="Calibri" w:hAnsi="Calibri" w:cs="Calibri"/>
        </w:rPr>
      </w:pPr>
      <w:r w:rsidRPr="00E13B66">
        <w:rPr>
          <w:rFonts w:ascii="Calibri" w:hAnsi="Calibri" w:cs="Calibri"/>
        </w:rPr>
        <w:t xml:space="preserve"> 11 – 30 minuten</w:t>
      </w:r>
    </w:p>
    <w:p w:rsidR="00D45533" w:rsidRPr="00E13B66" w:rsidRDefault="00D45533" w:rsidP="00C64B3B">
      <w:pPr>
        <w:numPr>
          <w:ilvl w:val="0"/>
          <w:numId w:val="20"/>
        </w:numPr>
        <w:tabs>
          <w:tab w:val="left" w:pos="1080"/>
        </w:tabs>
        <w:spacing w:line="288" w:lineRule="auto"/>
        <w:ind w:hanging="207"/>
        <w:rPr>
          <w:rFonts w:ascii="Calibri" w:hAnsi="Calibri" w:cs="Calibri"/>
        </w:rPr>
      </w:pPr>
      <w:r w:rsidRPr="00E13B66">
        <w:rPr>
          <w:rFonts w:ascii="Calibri" w:hAnsi="Calibri" w:cs="Calibri"/>
        </w:rPr>
        <w:t xml:space="preserve"> 31 – 60 minuten</w:t>
      </w:r>
    </w:p>
    <w:p w:rsidR="00D45533" w:rsidRPr="00E13B66" w:rsidRDefault="00D45533" w:rsidP="00C64B3B">
      <w:pPr>
        <w:numPr>
          <w:ilvl w:val="0"/>
          <w:numId w:val="20"/>
        </w:numPr>
        <w:tabs>
          <w:tab w:val="left" w:pos="1080"/>
        </w:tabs>
        <w:spacing w:line="288" w:lineRule="auto"/>
        <w:ind w:hanging="207"/>
        <w:rPr>
          <w:rFonts w:ascii="Calibri" w:hAnsi="Calibri" w:cs="Calibri"/>
        </w:rPr>
      </w:pPr>
      <w:r w:rsidRPr="00E13B66">
        <w:rPr>
          <w:rFonts w:ascii="Calibri" w:hAnsi="Calibri" w:cs="Calibri"/>
        </w:rPr>
        <w:t xml:space="preserve"> 1 – 2 uur</w:t>
      </w:r>
    </w:p>
    <w:p w:rsidR="00D45533" w:rsidRPr="00E13B66" w:rsidRDefault="00D45533" w:rsidP="00C64B3B">
      <w:pPr>
        <w:numPr>
          <w:ilvl w:val="0"/>
          <w:numId w:val="20"/>
        </w:numPr>
        <w:tabs>
          <w:tab w:val="left" w:pos="1080"/>
        </w:tabs>
        <w:spacing w:line="288" w:lineRule="auto"/>
        <w:ind w:hanging="207"/>
        <w:rPr>
          <w:rFonts w:ascii="Calibri" w:hAnsi="Calibri" w:cs="Calibri"/>
        </w:rPr>
      </w:pPr>
      <w:r w:rsidRPr="00E13B66">
        <w:rPr>
          <w:rFonts w:ascii="Calibri" w:hAnsi="Calibri" w:cs="Calibri"/>
        </w:rPr>
        <w:t xml:space="preserve"> 2 – 4 uur</w:t>
      </w:r>
    </w:p>
    <w:p w:rsidR="00D45533" w:rsidRPr="00E13B66" w:rsidRDefault="00D45533" w:rsidP="00C64B3B">
      <w:pPr>
        <w:numPr>
          <w:ilvl w:val="0"/>
          <w:numId w:val="20"/>
        </w:numPr>
        <w:tabs>
          <w:tab w:val="left" w:pos="1080"/>
        </w:tabs>
        <w:spacing w:line="288" w:lineRule="auto"/>
        <w:ind w:hanging="207"/>
        <w:rPr>
          <w:rFonts w:ascii="Calibri" w:hAnsi="Calibri" w:cs="Calibri"/>
        </w:rPr>
      </w:pPr>
      <w:r w:rsidRPr="00E13B66">
        <w:rPr>
          <w:rFonts w:ascii="Calibri" w:hAnsi="Calibri" w:cs="Calibri"/>
        </w:rPr>
        <w:t xml:space="preserve"> Ik weet het niet (meer) </w:t>
      </w:r>
    </w:p>
    <w:p w:rsidR="00D45533" w:rsidRDefault="00D45533" w:rsidP="00D45533">
      <w:pPr>
        <w:tabs>
          <w:tab w:val="left" w:pos="1080"/>
        </w:tabs>
        <w:spacing w:line="288" w:lineRule="auto"/>
        <w:rPr>
          <w:rFonts w:ascii="Calibri" w:hAnsi="Calibri" w:cs="Calibri"/>
        </w:rPr>
      </w:pPr>
    </w:p>
    <w:p w:rsidR="0036727E" w:rsidRPr="00E13B66" w:rsidRDefault="0036727E" w:rsidP="00D45533">
      <w:pPr>
        <w:tabs>
          <w:tab w:val="left" w:pos="1080"/>
        </w:tabs>
        <w:spacing w:line="288" w:lineRule="auto"/>
        <w:rPr>
          <w:rFonts w:ascii="Calibri" w:hAnsi="Calibri" w:cs="Calibri"/>
        </w:rPr>
      </w:pPr>
    </w:p>
    <w:p w:rsidR="00D45533" w:rsidRPr="00E13B66" w:rsidRDefault="00D45533" w:rsidP="00D45533">
      <w:pPr>
        <w:tabs>
          <w:tab w:val="left" w:pos="1080"/>
        </w:tabs>
        <w:spacing w:line="288" w:lineRule="auto"/>
        <w:ind w:left="720" w:hanging="720"/>
        <w:rPr>
          <w:rFonts w:ascii="Calibri" w:hAnsi="Calibri" w:cs="Calibri"/>
          <w:b/>
        </w:rPr>
      </w:pPr>
      <w:r w:rsidRPr="00E13B66">
        <w:rPr>
          <w:rFonts w:ascii="Calibri" w:hAnsi="Calibri" w:cs="Calibri"/>
          <w:b/>
        </w:rPr>
        <w:t xml:space="preserve">20. </w:t>
      </w:r>
      <w:r w:rsidRPr="00E13B66">
        <w:rPr>
          <w:rFonts w:ascii="Calibri" w:hAnsi="Calibri" w:cs="Calibri"/>
          <w:b/>
        </w:rPr>
        <w:tab/>
        <w:t xml:space="preserve">Is uw gezondheidsprobleem eerst kort beoordeeld door een verpleegkundige en moest u daarna opnieuw wachten in de wachtkamer? </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Nee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24</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Ja</w:t>
      </w:r>
    </w:p>
    <w:p w:rsidR="00D45533" w:rsidRPr="00E13B66" w:rsidRDefault="00D45533" w:rsidP="00D45533">
      <w:pPr>
        <w:tabs>
          <w:tab w:val="left" w:pos="1080"/>
        </w:tabs>
        <w:spacing w:line="288" w:lineRule="auto"/>
        <w:rPr>
          <w:rFonts w:ascii="Calibri" w:hAnsi="Calibri" w:cs="Calibri"/>
        </w:rPr>
      </w:pPr>
    </w:p>
    <w:p w:rsidR="00D45533" w:rsidRPr="00E13B66" w:rsidRDefault="00D45533" w:rsidP="00D45533">
      <w:pPr>
        <w:tabs>
          <w:tab w:val="left" w:pos="1080"/>
        </w:tabs>
        <w:spacing w:line="288" w:lineRule="auto"/>
        <w:ind w:left="708" w:hanging="708"/>
        <w:rPr>
          <w:rFonts w:ascii="Calibri" w:hAnsi="Calibri" w:cs="Calibri"/>
          <w:b/>
        </w:rPr>
      </w:pPr>
      <w:r w:rsidRPr="00E13B66">
        <w:rPr>
          <w:rFonts w:ascii="Calibri" w:hAnsi="Calibri" w:cs="Calibri"/>
          <w:b/>
        </w:rPr>
        <w:t xml:space="preserve">21. </w:t>
      </w:r>
      <w:r w:rsidRPr="00E13B66">
        <w:rPr>
          <w:rFonts w:ascii="Calibri" w:hAnsi="Calibri" w:cs="Calibri"/>
          <w:b/>
        </w:rPr>
        <w:tab/>
        <w:t xml:space="preserve">Vertelde deze verpleegkundige u hoe snel u geholpen moest worden aan uw gezondheidsprobleem? </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tabs>
          <w:tab w:val="left" w:pos="1080"/>
        </w:tabs>
        <w:spacing w:line="288" w:lineRule="auto"/>
        <w:ind w:left="705" w:hanging="705"/>
        <w:rPr>
          <w:rFonts w:ascii="Calibri" w:hAnsi="Calibri" w:cs="Calibri"/>
          <w:iCs/>
        </w:rPr>
      </w:pPr>
    </w:p>
    <w:p w:rsidR="00D45533" w:rsidRPr="00E13B66" w:rsidRDefault="00D45533" w:rsidP="00D45533">
      <w:pPr>
        <w:tabs>
          <w:tab w:val="left" w:pos="1080"/>
        </w:tabs>
        <w:spacing w:line="288" w:lineRule="auto"/>
        <w:ind w:left="705" w:hanging="705"/>
        <w:rPr>
          <w:rFonts w:ascii="Calibri" w:hAnsi="Calibri" w:cs="Calibri"/>
          <w:b/>
        </w:rPr>
      </w:pPr>
      <w:r w:rsidRPr="00E13B66">
        <w:rPr>
          <w:rFonts w:ascii="Calibri" w:hAnsi="Calibri" w:cs="Calibri"/>
          <w:b/>
        </w:rPr>
        <w:t xml:space="preserve">22. </w:t>
      </w:r>
      <w:r w:rsidRPr="00E13B66">
        <w:rPr>
          <w:rFonts w:ascii="Calibri" w:hAnsi="Calibri" w:cs="Calibri"/>
          <w:b/>
        </w:rPr>
        <w:tab/>
        <w:t xml:space="preserve">Vertelde de verpleegkundige u in welke </w:t>
      </w:r>
      <w:r w:rsidRPr="00E13B66">
        <w:rPr>
          <w:rFonts w:ascii="Calibri" w:hAnsi="Calibri" w:cs="Calibri"/>
          <w:b/>
          <w:u w:val="single"/>
        </w:rPr>
        <w:t>volgorde</w:t>
      </w:r>
      <w:r w:rsidRPr="00E13B66">
        <w:rPr>
          <w:rFonts w:ascii="Calibri" w:hAnsi="Calibri" w:cs="Calibri"/>
          <w:b/>
        </w:rPr>
        <w:t xml:space="preserve"> u en de andere patiënten in de wachtruimte geholpen zouden worden?</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tabs>
          <w:tab w:val="left" w:pos="1080"/>
        </w:tabs>
        <w:spacing w:line="288" w:lineRule="auto"/>
        <w:rPr>
          <w:rFonts w:ascii="Calibri" w:hAnsi="Calibri" w:cs="Calibri"/>
          <w:b/>
        </w:rPr>
      </w:pPr>
    </w:p>
    <w:p w:rsidR="00D45533" w:rsidRPr="00E13B66" w:rsidRDefault="00D45533" w:rsidP="00D45533">
      <w:pPr>
        <w:tabs>
          <w:tab w:val="left" w:pos="1080"/>
        </w:tabs>
        <w:spacing w:line="288" w:lineRule="auto"/>
        <w:ind w:left="708" w:hanging="708"/>
        <w:rPr>
          <w:rFonts w:ascii="Calibri" w:hAnsi="Calibri" w:cs="Calibri"/>
          <w:b/>
        </w:rPr>
      </w:pPr>
      <w:r w:rsidRPr="00E13B66">
        <w:rPr>
          <w:rFonts w:ascii="Calibri" w:hAnsi="Calibri" w:cs="Calibri"/>
          <w:b/>
        </w:rPr>
        <w:t>23.</w:t>
      </w:r>
      <w:r w:rsidRPr="00E13B66">
        <w:rPr>
          <w:rFonts w:ascii="Calibri" w:hAnsi="Calibri" w:cs="Calibri"/>
          <w:b/>
        </w:rPr>
        <w:tab/>
        <w:t xml:space="preserve">Hoelang moest u deze </w:t>
      </w:r>
      <w:r w:rsidRPr="00E13B66">
        <w:rPr>
          <w:rFonts w:ascii="Calibri" w:hAnsi="Calibri" w:cs="Calibri"/>
          <w:b/>
          <w:u w:val="single"/>
        </w:rPr>
        <w:t>tweede</w:t>
      </w:r>
      <w:r w:rsidRPr="00E13B66">
        <w:rPr>
          <w:rFonts w:ascii="Calibri" w:hAnsi="Calibri" w:cs="Calibri"/>
          <w:b/>
        </w:rPr>
        <w:t xml:space="preserve"> keer wachten in de wachtruimte voordat uw behandeling begon?</w:t>
      </w:r>
    </w:p>
    <w:p w:rsidR="00D45533" w:rsidRPr="00E13B66" w:rsidRDefault="00D45533" w:rsidP="00C64B3B">
      <w:pPr>
        <w:numPr>
          <w:ilvl w:val="0"/>
          <w:numId w:val="21"/>
        </w:numPr>
        <w:tabs>
          <w:tab w:val="left" w:pos="1080"/>
        </w:tabs>
        <w:spacing w:line="288" w:lineRule="auto"/>
        <w:ind w:hanging="207"/>
        <w:rPr>
          <w:rFonts w:ascii="Calibri" w:hAnsi="Calibri" w:cs="Calibri"/>
        </w:rPr>
      </w:pPr>
      <w:r w:rsidRPr="00E13B66">
        <w:rPr>
          <w:rFonts w:ascii="Calibri" w:hAnsi="Calibri" w:cs="Calibri"/>
        </w:rPr>
        <w:t xml:space="preserve"> Ik werd direct geholpen</w:t>
      </w:r>
    </w:p>
    <w:p w:rsidR="00D45533" w:rsidRPr="00E13B66" w:rsidRDefault="00D45533" w:rsidP="00C64B3B">
      <w:pPr>
        <w:numPr>
          <w:ilvl w:val="0"/>
          <w:numId w:val="21"/>
        </w:numPr>
        <w:tabs>
          <w:tab w:val="left" w:pos="1080"/>
        </w:tabs>
        <w:spacing w:line="288" w:lineRule="auto"/>
        <w:ind w:hanging="207"/>
        <w:rPr>
          <w:rFonts w:ascii="Calibri" w:hAnsi="Calibri" w:cs="Calibri"/>
        </w:rPr>
      </w:pPr>
      <w:r w:rsidRPr="00E13B66">
        <w:rPr>
          <w:rFonts w:ascii="Calibri" w:hAnsi="Calibri" w:cs="Calibri"/>
        </w:rPr>
        <w:t xml:space="preserve"> 5 – 10 minuten</w:t>
      </w:r>
    </w:p>
    <w:p w:rsidR="00D45533" w:rsidRPr="00E13B66" w:rsidRDefault="00D45533" w:rsidP="00C64B3B">
      <w:pPr>
        <w:numPr>
          <w:ilvl w:val="0"/>
          <w:numId w:val="21"/>
        </w:numPr>
        <w:tabs>
          <w:tab w:val="left" w:pos="1080"/>
        </w:tabs>
        <w:spacing w:line="288" w:lineRule="auto"/>
        <w:ind w:hanging="207"/>
        <w:rPr>
          <w:rFonts w:ascii="Calibri" w:hAnsi="Calibri" w:cs="Calibri"/>
        </w:rPr>
      </w:pPr>
      <w:r w:rsidRPr="00E13B66">
        <w:rPr>
          <w:rFonts w:ascii="Calibri" w:hAnsi="Calibri" w:cs="Calibri"/>
        </w:rPr>
        <w:t xml:space="preserve"> 11 – 30 minuten</w:t>
      </w:r>
    </w:p>
    <w:p w:rsidR="00D45533" w:rsidRPr="00E13B66" w:rsidRDefault="00D45533" w:rsidP="00C64B3B">
      <w:pPr>
        <w:numPr>
          <w:ilvl w:val="0"/>
          <w:numId w:val="21"/>
        </w:numPr>
        <w:tabs>
          <w:tab w:val="left" w:pos="1080"/>
        </w:tabs>
        <w:spacing w:line="288" w:lineRule="auto"/>
        <w:ind w:hanging="207"/>
        <w:rPr>
          <w:rFonts w:ascii="Calibri" w:hAnsi="Calibri" w:cs="Calibri"/>
        </w:rPr>
      </w:pPr>
      <w:r w:rsidRPr="00E13B66">
        <w:rPr>
          <w:rFonts w:ascii="Calibri" w:hAnsi="Calibri" w:cs="Calibri"/>
        </w:rPr>
        <w:t xml:space="preserve"> 31 – 60 minuten</w:t>
      </w:r>
    </w:p>
    <w:p w:rsidR="00D45533" w:rsidRPr="00E13B66" w:rsidRDefault="00D45533" w:rsidP="00C64B3B">
      <w:pPr>
        <w:numPr>
          <w:ilvl w:val="0"/>
          <w:numId w:val="21"/>
        </w:numPr>
        <w:tabs>
          <w:tab w:val="left" w:pos="1080"/>
        </w:tabs>
        <w:spacing w:line="288" w:lineRule="auto"/>
        <w:ind w:hanging="207"/>
        <w:rPr>
          <w:rFonts w:ascii="Calibri" w:hAnsi="Calibri" w:cs="Calibri"/>
        </w:rPr>
      </w:pPr>
      <w:r w:rsidRPr="00E13B66">
        <w:rPr>
          <w:rFonts w:ascii="Calibri" w:hAnsi="Calibri" w:cs="Calibri"/>
        </w:rPr>
        <w:t xml:space="preserve"> 1 – 2 uur</w:t>
      </w:r>
    </w:p>
    <w:p w:rsidR="00D45533" w:rsidRPr="00E13B66" w:rsidRDefault="00D45533" w:rsidP="00C64B3B">
      <w:pPr>
        <w:numPr>
          <w:ilvl w:val="0"/>
          <w:numId w:val="21"/>
        </w:numPr>
        <w:tabs>
          <w:tab w:val="left" w:pos="1080"/>
        </w:tabs>
        <w:spacing w:line="288" w:lineRule="auto"/>
        <w:ind w:hanging="207"/>
        <w:rPr>
          <w:rFonts w:ascii="Calibri" w:hAnsi="Calibri" w:cs="Calibri"/>
        </w:rPr>
      </w:pPr>
      <w:r w:rsidRPr="00E13B66">
        <w:rPr>
          <w:rFonts w:ascii="Calibri" w:hAnsi="Calibri" w:cs="Calibri"/>
        </w:rPr>
        <w:t xml:space="preserve"> 2 – 4 uur</w:t>
      </w:r>
    </w:p>
    <w:p w:rsidR="00D45533" w:rsidRPr="00E13B66" w:rsidRDefault="00D45533" w:rsidP="00C64B3B">
      <w:pPr>
        <w:numPr>
          <w:ilvl w:val="0"/>
          <w:numId w:val="21"/>
        </w:numPr>
        <w:tabs>
          <w:tab w:val="left" w:pos="1080"/>
        </w:tabs>
        <w:spacing w:line="288" w:lineRule="auto"/>
        <w:ind w:hanging="207"/>
        <w:rPr>
          <w:rFonts w:ascii="Calibri" w:hAnsi="Calibri" w:cs="Calibri"/>
          <w:b/>
        </w:rPr>
      </w:pPr>
      <w:r w:rsidRPr="00E13B66">
        <w:rPr>
          <w:rFonts w:ascii="Calibri" w:hAnsi="Calibri" w:cs="Calibri"/>
        </w:rPr>
        <w:t xml:space="preserve"> Langer dan 4 uur</w:t>
      </w:r>
    </w:p>
    <w:p w:rsidR="00D45533" w:rsidRPr="00E13B66" w:rsidRDefault="00D45533" w:rsidP="00C64B3B">
      <w:pPr>
        <w:numPr>
          <w:ilvl w:val="0"/>
          <w:numId w:val="21"/>
        </w:numPr>
        <w:tabs>
          <w:tab w:val="left" w:pos="1080"/>
        </w:tabs>
        <w:spacing w:line="288" w:lineRule="auto"/>
        <w:ind w:hanging="207"/>
        <w:rPr>
          <w:rFonts w:ascii="Calibri" w:hAnsi="Calibri" w:cs="Calibri"/>
          <w:b/>
        </w:rPr>
      </w:pPr>
      <w:r w:rsidRPr="00E13B66">
        <w:rPr>
          <w:rFonts w:ascii="Calibri" w:hAnsi="Calibri" w:cs="Calibri"/>
        </w:rPr>
        <w:t xml:space="preserve"> Weet ik niet (meer)</w:t>
      </w:r>
    </w:p>
    <w:p w:rsidR="00D45533" w:rsidRDefault="00D45533" w:rsidP="00D45533">
      <w:pPr>
        <w:tabs>
          <w:tab w:val="left" w:pos="1080"/>
        </w:tabs>
        <w:spacing w:line="288" w:lineRule="auto"/>
        <w:ind w:left="708" w:hanging="708"/>
        <w:rPr>
          <w:rFonts w:ascii="Calibri" w:hAnsi="Calibri" w:cs="Calibri"/>
          <w:b/>
        </w:rPr>
      </w:pPr>
    </w:p>
    <w:p w:rsidR="0036727E" w:rsidRPr="00E13B66" w:rsidRDefault="0036727E" w:rsidP="00D45533">
      <w:pPr>
        <w:tabs>
          <w:tab w:val="left" w:pos="1080"/>
        </w:tabs>
        <w:spacing w:line="288" w:lineRule="auto"/>
        <w:ind w:left="708" w:hanging="708"/>
        <w:rPr>
          <w:rFonts w:ascii="Calibri" w:hAnsi="Calibri" w:cs="Calibri"/>
          <w:b/>
        </w:rPr>
      </w:pPr>
    </w:p>
    <w:p w:rsidR="00D45533" w:rsidRPr="00E13B66" w:rsidRDefault="00D45533" w:rsidP="00D45533">
      <w:pPr>
        <w:tabs>
          <w:tab w:val="left" w:pos="1080"/>
        </w:tabs>
        <w:spacing w:line="288" w:lineRule="auto"/>
        <w:ind w:left="708" w:hanging="708"/>
        <w:rPr>
          <w:rFonts w:ascii="Calibri" w:hAnsi="Calibri" w:cs="Calibri"/>
          <w:b/>
        </w:rPr>
      </w:pPr>
      <w:r w:rsidRPr="00E13B66">
        <w:rPr>
          <w:rFonts w:ascii="Calibri" w:hAnsi="Calibri" w:cs="Calibri"/>
          <w:b/>
        </w:rPr>
        <w:lastRenderedPageBreak/>
        <w:t xml:space="preserve">24. </w:t>
      </w:r>
      <w:r w:rsidRPr="00E13B66">
        <w:rPr>
          <w:rFonts w:ascii="Calibri" w:hAnsi="Calibri" w:cs="Calibri"/>
          <w:b/>
        </w:rPr>
        <w:tab/>
        <w:t>Was de totale wachttijd totdat uw behandeling in de behandelkamer startte een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Groot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Klein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Geen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N.v.t. (ik heb niet gewacht in de wachtruimte)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27</w:t>
      </w:r>
    </w:p>
    <w:p w:rsidR="00D45533" w:rsidRPr="00E13B66" w:rsidRDefault="00D45533" w:rsidP="00D45533">
      <w:pPr>
        <w:tabs>
          <w:tab w:val="left" w:pos="1080"/>
        </w:tabs>
        <w:spacing w:line="288" w:lineRule="auto"/>
        <w:ind w:left="720"/>
        <w:rPr>
          <w:rFonts w:ascii="Calibri" w:hAnsi="Calibri" w:cs="Calibri"/>
          <w:b/>
        </w:rPr>
      </w:pPr>
    </w:p>
    <w:p w:rsidR="00D45533" w:rsidRPr="00E13B66" w:rsidRDefault="00D45533" w:rsidP="00D45533">
      <w:pPr>
        <w:tabs>
          <w:tab w:val="left" w:pos="1080"/>
        </w:tabs>
        <w:spacing w:line="288" w:lineRule="auto"/>
        <w:ind w:left="720" w:hanging="720"/>
        <w:rPr>
          <w:rFonts w:ascii="Calibri" w:hAnsi="Calibri" w:cs="Calibri"/>
          <w:b/>
        </w:rPr>
      </w:pPr>
      <w:r w:rsidRPr="00E13B66">
        <w:rPr>
          <w:rFonts w:ascii="Calibri" w:hAnsi="Calibri" w:cs="Calibri"/>
          <w:b/>
        </w:rPr>
        <w:t xml:space="preserve">25. </w:t>
      </w:r>
      <w:r w:rsidRPr="00E13B66">
        <w:rPr>
          <w:rFonts w:ascii="Calibri" w:hAnsi="Calibri" w:cs="Calibri"/>
          <w:b/>
        </w:rPr>
        <w:tab/>
        <w:t xml:space="preserve">Moest u langer wachten omdat ernstigere patiënten eerder behandeld werden? </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Nee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27</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Ja</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Weet ik niet (meer)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27</w:t>
      </w:r>
    </w:p>
    <w:p w:rsidR="00D45533" w:rsidRPr="00E13B66" w:rsidRDefault="00D45533" w:rsidP="00D45533">
      <w:pPr>
        <w:tabs>
          <w:tab w:val="left" w:pos="1080"/>
        </w:tabs>
        <w:spacing w:line="288" w:lineRule="auto"/>
        <w:rPr>
          <w:rFonts w:ascii="Calibri" w:hAnsi="Calibri" w:cs="Calibri"/>
        </w:rPr>
      </w:pPr>
    </w:p>
    <w:p w:rsidR="00D45533" w:rsidRPr="00E13B66" w:rsidRDefault="00D45533" w:rsidP="00D45533">
      <w:pPr>
        <w:tabs>
          <w:tab w:val="left" w:pos="1080"/>
        </w:tabs>
        <w:spacing w:line="288" w:lineRule="auto"/>
        <w:ind w:left="708" w:hanging="708"/>
        <w:rPr>
          <w:rFonts w:ascii="Calibri" w:hAnsi="Calibri" w:cs="Calibri"/>
          <w:b/>
        </w:rPr>
      </w:pPr>
      <w:r w:rsidRPr="00E13B66">
        <w:rPr>
          <w:rFonts w:ascii="Calibri" w:hAnsi="Calibri" w:cs="Calibri"/>
          <w:b/>
        </w:rPr>
        <w:t xml:space="preserve">26. </w:t>
      </w:r>
      <w:r w:rsidRPr="00E13B66">
        <w:rPr>
          <w:rFonts w:ascii="Calibri" w:hAnsi="Calibri" w:cs="Calibri"/>
          <w:b/>
        </w:rPr>
        <w:tab/>
        <w:t>Was het een probleem dat u langer moest wachten, omdat ernstigere patiënten eerder behandeld werden?</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Groot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Klein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Geen probleem</w:t>
      </w:r>
      <w:r w:rsidRPr="00E13B66">
        <w:rPr>
          <w:rFonts w:ascii="Calibri" w:hAnsi="Calibri" w:cs="Calibri"/>
        </w:rPr>
        <w:tab/>
      </w:r>
    </w:p>
    <w:p w:rsidR="00D45533" w:rsidRDefault="00D45533"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Default="0036727E" w:rsidP="00D45533">
      <w:pPr>
        <w:ind w:left="705" w:hanging="705"/>
        <w:rPr>
          <w:rFonts w:ascii="Calibri" w:hAnsi="Calibri" w:cs="Calibri"/>
          <w:b/>
        </w:rPr>
      </w:pPr>
    </w:p>
    <w:p w:rsidR="0036727E" w:rsidRPr="00E13B66" w:rsidRDefault="0036727E" w:rsidP="00D45533">
      <w:pPr>
        <w:ind w:left="705" w:hanging="705"/>
        <w:rPr>
          <w:rFonts w:ascii="Calibri" w:hAnsi="Calibri" w:cs="Calibri"/>
          <w:b/>
        </w:rPr>
      </w:pPr>
    </w:p>
    <w:p w:rsidR="00D45533" w:rsidRPr="00E13B66" w:rsidRDefault="00D45533" w:rsidP="00D45533">
      <w:pPr>
        <w:ind w:left="705" w:hanging="705"/>
        <w:rPr>
          <w:rFonts w:ascii="Calibri" w:hAnsi="Calibri" w:cs="Calibri"/>
          <w:b/>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4396"/>
      </w:tblGrid>
      <w:tr w:rsidR="00D45533" w:rsidRPr="00E13B66" w:rsidTr="00D45533">
        <w:tc>
          <w:tcPr>
            <w:tcW w:w="4396" w:type="dxa"/>
          </w:tcPr>
          <w:p w:rsidR="00D45533" w:rsidRPr="00E13B66" w:rsidRDefault="00D45533" w:rsidP="00D45533">
            <w:pPr>
              <w:spacing w:line="288" w:lineRule="auto"/>
              <w:rPr>
                <w:rFonts w:ascii="Calibri" w:hAnsi="Calibri" w:cs="Calibri"/>
                <w:b/>
              </w:rPr>
            </w:pPr>
            <w:r w:rsidRPr="00E13B66">
              <w:rPr>
                <w:rFonts w:ascii="Calibri" w:hAnsi="Calibri" w:cs="Calibri"/>
                <w:b/>
              </w:rPr>
              <w:t>Pijn</w:t>
            </w:r>
          </w:p>
        </w:tc>
      </w:tr>
      <w:tr w:rsidR="00D45533" w:rsidRPr="00E13B66" w:rsidTr="00D45533">
        <w:tc>
          <w:tcPr>
            <w:tcW w:w="4396" w:type="dxa"/>
          </w:tcPr>
          <w:p w:rsidR="00D45533" w:rsidRPr="00E13B66" w:rsidRDefault="00D45533" w:rsidP="00D45533">
            <w:pPr>
              <w:spacing w:line="288" w:lineRule="auto"/>
              <w:rPr>
                <w:rFonts w:ascii="Calibri" w:hAnsi="Calibri" w:cs="Calibri"/>
                <w:i/>
              </w:rPr>
            </w:pPr>
            <w:r w:rsidRPr="00E13B66">
              <w:rPr>
                <w:rFonts w:ascii="Calibri" w:hAnsi="Calibri" w:cs="Calibri"/>
                <w:i/>
              </w:rPr>
              <w:t xml:space="preserve">De onderstaande vragen gaan over de pijn die u voelde voordat uw behandeling startte. </w:t>
            </w:r>
          </w:p>
        </w:tc>
      </w:tr>
    </w:tbl>
    <w:p w:rsidR="00D45533" w:rsidRPr="00E13B66" w:rsidRDefault="00D45533" w:rsidP="00D45533">
      <w:pPr>
        <w:tabs>
          <w:tab w:val="left" w:pos="360"/>
        </w:tabs>
        <w:spacing w:line="288" w:lineRule="auto"/>
        <w:rPr>
          <w:rFonts w:ascii="Calibri" w:hAnsi="Calibri" w:cs="Calibri"/>
          <w:b/>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27.  </w:t>
      </w:r>
      <w:r w:rsidRPr="00E13B66">
        <w:rPr>
          <w:rFonts w:ascii="Calibri" w:hAnsi="Calibri" w:cs="Calibri"/>
          <w:b/>
          <w:iCs/>
        </w:rPr>
        <w:tab/>
        <w:t xml:space="preserve">Kunt u aangeven op een schaal van 0 – 10 hoeveel pijn u had bij binnenkomst op de SEH? </w:t>
      </w:r>
    </w:p>
    <w:p w:rsidR="00D45533" w:rsidRPr="00E13B66" w:rsidRDefault="00D45533" w:rsidP="00D45533">
      <w:pPr>
        <w:ind w:left="705"/>
        <w:rPr>
          <w:rFonts w:ascii="Calibri" w:hAnsi="Calibri" w:cs="Calibri"/>
          <w:b/>
          <w:iCs/>
        </w:rPr>
      </w:pPr>
      <w:r w:rsidRPr="00E13B66">
        <w:rPr>
          <w:rFonts w:ascii="Calibri" w:hAnsi="Calibri" w:cs="Calibri"/>
          <w:b/>
          <w:iCs/>
        </w:rPr>
        <w:t xml:space="preserve">Een 0 betekent geen pijn. </w:t>
      </w:r>
    </w:p>
    <w:p w:rsidR="00D45533" w:rsidRPr="00E13B66" w:rsidRDefault="00D45533" w:rsidP="00D45533">
      <w:pPr>
        <w:ind w:left="705"/>
        <w:rPr>
          <w:rFonts w:ascii="Calibri" w:hAnsi="Calibri" w:cs="Calibri"/>
          <w:b/>
          <w:iCs/>
        </w:rPr>
      </w:pPr>
      <w:r w:rsidRPr="00E13B66">
        <w:rPr>
          <w:rFonts w:ascii="Calibri" w:hAnsi="Calibri" w:cs="Calibri"/>
          <w:b/>
          <w:iCs/>
        </w:rPr>
        <w:t>Een 10 betekent de ergst denkbare pijn.</w:t>
      </w:r>
    </w:p>
    <w:p w:rsidR="00D45533" w:rsidRPr="00E13B66" w:rsidRDefault="00D45533" w:rsidP="00C64B3B">
      <w:pPr>
        <w:numPr>
          <w:ilvl w:val="0"/>
          <w:numId w:val="22"/>
        </w:numPr>
        <w:ind w:hanging="207"/>
        <w:rPr>
          <w:rFonts w:ascii="Calibri" w:hAnsi="Calibri" w:cs="Calibri"/>
        </w:rPr>
      </w:pPr>
      <w:r w:rsidRPr="00E13B66">
        <w:rPr>
          <w:rFonts w:ascii="Calibri" w:hAnsi="Calibri" w:cs="Calibri"/>
          <w:iCs/>
        </w:rPr>
        <w:t xml:space="preserve"> 0 </w:t>
      </w:r>
      <w:r w:rsidRPr="00E13B66">
        <w:rPr>
          <w:rFonts w:ascii="Calibri" w:hAnsi="Calibri" w:cs="Calibri"/>
          <w:iCs/>
        </w:rPr>
        <w:tab/>
        <w:t>geen pijn</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1</w:t>
      </w:r>
      <w:r w:rsidRPr="00E13B66">
        <w:rPr>
          <w:rFonts w:ascii="Calibri" w:hAnsi="Calibri" w:cs="Calibri"/>
          <w:iCs/>
        </w:rPr>
        <w:tab/>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2</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3</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4</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5</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6</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7</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8</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9</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 xml:space="preserve">10 </w:t>
      </w:r>
      <w:r w:rsidRPr="00E13B66">
        <w:rPr>
          <w:rFonts w:ascii="Calibri" w:hAnsi="Calibri" w:cs="Calibri"/>
          <w:iCs/>
        </w:rPr>
        <w:tab/>
        <w:t xml:space="preserve">de ergst denkbare pijn </w:t>
      </w:r>
    </w:p>
    <w:p w:rsidR="00D45533" w:rsidRPr="00E13B66" w:rsidRDefault="00D45533" w:rsidP="00D45533">
      <w:pPr>
        <w:tabs>
          <w:tab w:val="left" w:pos="1080"/>
        </w:tabs>
        <w:spacing w:line="288" w:lineRule="auto"/>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28.</w:t>
      </w:r>
      <w:r w:rsidRPr="00E13B66">
        <w:rPr>
          <w:rFonts w:ascii="Calibri" w:hAnsi="Calibri" w:cs="Calibri"/>
          <w:b/>
        </w:rPr>
        <w:tab/>
      </w:r>
      <w:r w:rsidRPr="00E13B66">
        <w:rPr>
          <w:rFonts w:ascii="Calibri" w:hAnsi="Calibri" w:cs="Calibri"/>
          <w:b/>
        </w:rPr>
        <w:tab/>
        <w:t>Kreeg u van de zorgverleners op de SEH medicatie om de pijn te verzachten?</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rPr>
        <w:t xml:space="preserve"> </w:t>
      </w:r>
      <w:r w:rsidRPr="00E13B66">
        <w:rPr>
          <w:rFonts w:ascii="Calibri" w:hAnsi="Calibri" w:cs="Calibri"/>
          <w:iCs/>
        </w:rPr>
        <w:t>Nee, ik had al medicatie gekregen voordat ik op de SEH kwam</w:t>
      </w:r>
    </w:p>
    <w:p w:rsidR="00D45533" w:rsidRPr="00E13B66" w:rsidRDefault="00D45533" w:rsidP="00D45533">
      <w:pPr>
        <w:ind w:left="372" w:firstLine="555"/>
        <w:rPr>
          <w:rFonts w:ascii="Calibri" w:hAnsi="Calibri" w:cs="Calibri"/>
          <w:iCs/>
        </w:rPr>
      </w:pP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30</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Nee, maar ik vond het niet nodig </w:t>
      </w:r>
    </w:p>
    <w:p w:rsidR="00D45533" w:rsidRPr="00E13B66" w:rsidRDefault="00D45533" w:rsidP="00D45533">
      <w:pPr>
        <w:ind w:left="372" w:firstLine="555"/>
        <w:rPr>
          <w:rFonts w:ascii="Calibri" w:hAnsi="Calibri" w:cs="Calibri"/>
          <w:iCs/>
        </w:rPr>
      </w:pP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30</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Nee, de zorgverleners op de SEH vonden het niet nodig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30</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Nee, maar ik had het wel gewild </w:t>
      </w:r>
    </w:p>
    <w:p w:rsidR="00D45533" w:rsidRPr="00E13B66" w:rsidRDefault="00D45533" w:rsidP="00D45533">
      <w:pPr>
        <w:ind w:left="372" w:firstLine="555"/>
        <w:rPr>
          <w:rFonts w:ascii="Calibri" w:hAnsi="Calibri" w:cs="Calibri"/>
          <w:iCs/>
        </w:rPr>
      </w:pP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30</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Ja</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Anders, namelijk……………………</w:t>
      </w:r>
    </w:p>
    <w:p w:rsidR="00D45533" w:rsidRPr="00E13B66" w:rsidRDefault="00D45533" w:rsidP="00D45533">
      <w:pPr>
        <w:ind w:left="927"/>
        <w:rPr>
          <w:rFonts w:ascii="Calibri" w:hAnsi="Calibri" w:cs="Calibri"/>
          <w:iCs/>
        </w:rPr>
      </w:pPr>
      <w:r w:rsidRPr="00E13B66">
        <w:rPr>
          <w:rFonts w:ascii="Calibri" w:hAnsi="Calibri" w:cs="Calibri"/>
          <w:iCs/>
        </w:rPr>
        <w:t>………………………………………...</w:t>
      </w:r>
    </w:p>
    <w:p w:rsidR="00D45533" w:rsidRPr="00E13B66" w:rsidRDefault="00D45533" w:rsidP="00D45533">
      <w:pPr>
        <w:tabs>
          <w:tab w:val="left" w:pos="360"/>
          <w:tab w:val="left" w:pos="720"/>
          <w:tab w:val="left" w:pos="1080"/>
        </w:tabs>
        <w:spacing w:line="288" w:lineRule="auto"/>
        <w:rPr>
          <w:rFonts w:ascii="Calibri" w:hAnsi="Calibri" w:cs="Calibri"/>
          <w:b/>
        </w:rPr>
      </w:pPr>
    </w:p>
    <w:p w:rsidR="00D45533" w:rsidRPr="00E13B66" w:rsidRDefault="00D45533" w:rsidP="00D45533">
      <w:pPr>
        <w:ind w:left="705" w:hanging="705"/>
        <w:rPr>
          <w:rFonts w:ascii="Calibri" w:hAnsi="Calibri" w:cs="Calibri"/>
          <w:b/>
          <w:iCs/>
        </w:rPr>
      </w:pPr>
      <w:r w:rsidRPr="00E13B66">
        <w:rPr>
          <w:rFonts w:ascii="Calibri" w:hAnsi="Calibri" w:cs="Calibri"/>
          <w:b/>
          <w:iCs/>
        </w:rPr>
        <w:lastRenderedPageBreak/>
        <w:t xml:space="preserve">29.  </w:t>
      </w:r>
      <w:r w:rsidRPr="00E13B66">
        <w:rPr>
          <w:rFonts w:ascii="Calibri" w:hAnsi="Calibri" w:cs="Calibri"/>
          <w:b/>
          <w:iCs/>
        </w:rPr>
        <w:tab/>
        <w:t xml:space="preserve">Kunt u aangeven op een schaal van 0 – 10 hoeveel pijn u had nadat u medicatie had gekregen? </w:t>
      </w:r>
    </w:p>
    <w:p w:rsidR="00D45533" w:rsidRPr="00E13B66" w:rsidRDefault="00D45533" w:rsidP="00D45533">
      <w:pPr>
        <w:ind w:left="705"/>
        <w:rPr>
          <w:rFonts w:ascii="Calibri" w:hAnsi="Calibri" w:cs="Calibri"/>
          <w:b/>
          <w:iCs/>
        </w:rPr>
      </w:pPr>
      <w:r w:rsidRPr="00E13B66">
        <w:rPr>
          <w:rFonts w:ascii="Calibri" w:hAnsi="Calibri" w:cs="Calibri"/>
          <w:b/>
          <w:iCs/>
        </w:rPr>
        <w:t xml:space="preserve">Een 0 betekent geen pijn. </w:t>
      </w:r>
    </w:p>
    <w:p w:rsidR="00D45533" w:rsidRPr="00E13B66" w:rsidRDefault="00D45533" w:rsidP="00D45533">
      <w:pPr>
        <w:ind w:left="705"/>
        <w:rPr>
          <w:rFonts w:ascii="Calibri" w:hAnsi="Calibri" w:cs="Calibri"/>
          <w:b/>
          <w:iCs/>
        </w:rPr>
      </w:pPr>
      <w:r w:rsidRPr="00E13B66">
        <w:rPr>
          <w:rFonts w:ascii="Calibri" w:hAnsi="Calibri" w:cs="Calibri"/>
          <w:b/>
          <w:iCs/>
        </w:rPr>
        <w:t>Een 10 betekent de ergst denkbare pijn.</w:t>
      </w:r>
    </w:p>
    <w:p w:rsidR="00D45533" w:rsidRPr="00E13B66" w:rsidRDefault="00D45533" w:rsidP="00C64B3B">
      <w:pPr>
        <w:numPr>
          <w:ilvl w:val="0"/>
          <w:numId w:val="22"/>
        </w:numPr>
        <w:ind w:hanging="207"/>
        <w:rPr>
          <w:rFonts w:ascii="Calibri" w:hAnsi="Calibri" w:cs="Calibri"/>
        </w:rPr>
      </w:pPr>
      <w:r w:rsidRPr="00E13B66">
        <w:rPr>
          <w:rFonts w:ascii="Calibri" w:hAnsi="Calibri" w:cs="Calibri"/>
          <w:iCs/>
        </w:rPr>
        <w:t xml:space="preserve"> 0 </w:t>
      </w:r>
      <w:r w:rsidRPr="00E13B66">
        <w:rPr>
          <w:rFonts w:ascii="Calibri" w:hAnsi="Calibri" w:cs="Calibri"/>
          <w:iCs/>
        </w:rPr>
        <w:tab/>
        <w:t>geen pijn</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1</w:t>
      </w:r>
      <w:r w:rsidRPr="00E13B66">
        <w:rPr>
          <w:rFonts w:ascii="Calibri" w:hAnsi="Calibri" w:cs="Calibri"/>
          <w:iCs/>
        </w:rPr>
        <w:tab/>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2</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3</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4</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5</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6</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7</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8</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9</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 xml:space="preserve">10 </w:t>
      </w:r>
      <w:r w:rsidRPr="00E13B66">
        <w:rPr>
          <w:rFonts w:ascii="Calibri" w:hAnsi="Calibri" w:cs="Calibri"/>
          <w:iCs/>
        </w:rPr>
        <w:tab/>
        <w:t xml:space="preserve">de ergst denkbare pijn </w:t>
      </w:r>
    </w:p>
    <w:p w:rsidR="00D45533" w:rsidRDefault="00D45533" w:rsidP="00D45533">
      <w:pPr>
        <w:tabs>
          <w:tab w:val="left" w:pos="1080"/>
        </w:tabs>
        <w:spacing w:line="288" w:lineRule="auto"/>
        <w:ind w:left="708" w:hanging="708"/>
        <w:rPr>
          <w:rFonts w:ascii="Calibri" w:hAnsi="Calibri" w:cs="Calibri"/>
          <w:b/>
        </w:rPr>
      </w:pPr>
    </w:p>
    <w:p w:rsidR="0036727E" w:rsidRPr="00E13B66" w:rsidRDefault="0036727E" w:rsidP="00D45533">
      <w:pPr>
        <w:tabs>
          <w:tab w:val="left" w:pos="1080"/>
        </w:tabs>
        <w:spacing w:line="288" w:lineRule="auto"/>
        <w:ind w:left="708" w:hanging="708"/>
        <w:rPr>
          <w:rFonts w:ascii="Calibri" w:hAnsi="Calibri" w:cs="Calibri"/>
          <w:b/>
        </w:rPr>
      </w:pPr>
    </w:p>
    <w:tbl>
      <w:tblPr>
        <w:tblpPr w:leftFromText="141" w:rightFromText="141" w:vertAnchor="text" w:horzAnchor="margin" w:tblpY="2"/>
        <w:tblW w:w="4428" w:type="dxa"/>
        <w:tblBorders>
          <w:top w:val="single" w:sz="4" w:space="0" w:color="000000"/>
          <w:insideH w:val="single" w:sz="4" w:space="0" w:color="000000"/>
          <w:insideV w:val="single" w:sz="4" w:space="0" w:color="000000"/>
        </w:tblBorders>
        <w:tblLook w:val="04A0" w:firstRow="1" w:lastRow="0" w:firstColumn="1" w:lastColumn="0" w:noHBand="0" w:noVBand="1"/>
      </w:tblPr>
      <w:tblGrid>
        <w:gridCol w:w="4428"/>
      </w:tblGrid>
      <w:tr w:rsidR="00D45533" w:rsidRPr="00E13B66" w:rsidTr="00D45533">
        <w:trPr>
          <w:trHeight w:val="261"/>
        </w:trPr>
        <w:tc>
          <w:tcPr>
            <w:tcW w:w="4428" w:type="dxa"/>
          </w:tcPr>
          <w:p w:rsidR="00D45533" w:rsidRPr="00E13B66" w:rsidRDefault="00D45533" w:rsidP="00D45533">
            <w:pPr>
              <w:spacing w:line="276" w:lineRule="auto"/>
              <w:rPr>
                <w:rFonts w:ascii="Calibri" w:hAnsi="Calibri" w:cs="Calibri"/>
                <w:b/>
                <w:iCs/>
              </w:rPr>
            </w:pPr>
            <w:r w:rsidRPr="00E13B66">
              <w:rPr>
                <w:rFonts w:ascii="Calibri" w:hAnsi="Calibri" w:cs="Calibri"/>
                <w:iCs/>
              </w:rPr>
              <w:br w:type="page"/>
            </w:r>
            <w:r w:rsidRPr="00E13B66">
              <w:rPr>
                <w:rFonts w:ascii="Calibri" w:hAnsi="Calibri" w:cs="Calibri"/>
                <w:b/>
                <w:iCs/>
              </w:rPr>
              <w:t>Onderzoeken en behandeling</w:t>
            </w:r>
          </w:p>
        </w:tc>
      </w:tr>
      <w:tr w:rsidR="00D45533" w:rsidRPr="00E13B66" w:rsidTr="00D45533">
        <w:trPr>
          <w:trHeight w:val="812"/>
        </w:trPr>
        <w:tc>
          <w:tcPr>
            <w:tcW w:w="4428" w:type="dxa"/>
          </w:tcPr>
          <w:p w:rsidR="00D45533" w:rsidRPr="00E13B66" w:rsidRDefault="00D45533" w:rsidP="00D45533">
            <w:pPr>
              <w:spacing w:line="276" w:lineRule="auto"/>
              <w:rPr>
                <w:rFonts w:ascii="Calibri" w:hAnsi="Calibri" w:cs="Calibri"/>
                <w:i/>
                <w:iCs/>
              </w:rPr>
            </w:pPr>
            <w:r w:rsidRPr="00E13B66">
              <w:rPr>
                <w:rFonts w:ascii="Calibri" w:hAnsi="Calibri" w:cs="Calibri"/>
                <w:i/>
                <w:iCs/>
              </w:rPr>
              <w:t xml:space="preserve">De volgende vragen gaan over de onderzoeken en de behandeling op de SEH, </w:t>
            </w:r>
            <w:r w:rsidRPr="00E13B66">
              <w:rPr>
                <w:rFonts w:ascii="Calibri" w:hAnsi="Calibri" w:cs="Calibri"/>
                <w:i/>
                <w:iCs/>
                <w:u w:val="single"/>
              </w:rPr>
              <w:t>niet</w:t>
            </w:r>
            <w:r w:rsidRPr="00E13B66">
              <w:rPr>
                <w:rFonts w:ascii="Calibri" w:hAnsi="Calibri" w:cs="Calibri"/>
                <w:i/>
                <w:iCs/>
              </w:rPr>
              <w:t xml:space="preserve"> over de onderzoeken en de behandeling door ambulancepersoneel, huisarts of anderen. Met zorgverleners op de SEH worden </w:t>
            </w:r>
            <w:r w:rsidRPr="00E13B66">
              <w:rPr>
                <w:rFonts w:ascii="Calibri" w:hAnsi="Calibri" w:cs="Calibri"/>
                <w:i/>
                <w:iCs/>
                <w:u w:val="single"/>
              </w:rPr>
              <w:t>alleen</w:t>
            </w:r>
            <w:r w:rsidRPr="00E13B66">
              <w:rPr>
                <w:rFonts w:ascii="Calibri" w:hAnsi="Calibri" w:cs="Calibri"/>
                <w:i/>
                <w:iCs/>
              </w:rPr>
              <w:t xml:space="preserve"> de verpleegkundigen, artsen, arts-assistenten en/of co-assistenten bedoeld.</w:t>
            </w:r>
          </w:p>
        </w:tc>
      </w:tr>
    </w:tbl>
    <w:p w:rsidR="00D45533" w:rsidRPr="00E13B66" w:rsidRDefault="00D45533" w:rsidP="00D45533">
      <w:pPr>
        <w:spacing w:line="288" w:lineRule="auto"/>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 xml:space="preserve">30. </w:t>
      </w:r>
      <w:r w:rsidRPr="00E13B66">
        <w:rPr>
          <w:rFonts w:ascii="Calibri" w:hAnsi="Calibri" w:cs="Calibri"/>
          <w:b/>
        </w:rPr>
        <w:tab/>
      </w:r>
      <w:r w:rsidRPr="00E13B66">
        <w:rPr>
          <w:rFonts w:ascii="Calibri" w:hAnsi="Calibri" w:cs="Calibri"/>
          <w:b/>
        </w:rPr>
        <w:tab/>
        <w:t>Had u genoeg privacy toen u onderzocht werd in de behandelkamer?</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Default="00D45533" w:rsidP="00D45533">
      <w:pPr>
        <w:tabs>
          <w:tab w:val="left" w:pos="360"/>
        </w:tabs>
        <w:spacing w:line="288" w:lineRule="auto"/>
        <w:ind w:left="705" w:hanging="705"/>
        <w:rPr>
          <w:rFonts w:ascii="Calibri" w:hAnsi="Calibri" w:cs="Calibri"/>
          <w:b/>
        </w:rPr>
      </w:pPr>
    </w:p>
    <w:p w:rsidR="0036727E" w:rsidRDefault="0036727E" w:rsidP="00D45533">
      <w:pPr>
        <w:tabs>
          <w:tab w:val="left" w:pos="360"/>
        </w:tabs>
        <w:spacing w:line="288" w:lineRule="auto"/>
        <w:ind w:left="705" w:hanging="705"/>
        <w:rPr>
          <w:rFonts w:ascii="Calibri" w:hAnsi="Calibri" w:cs="Calibri"/>
          <w:b/>
        </w:rPr>
      </w:pPr>
    </w:p>
    <w:p w:rsidR="0036727E" w:rsidRDefault="0036727E" w:rsidP="00D45533">
      <w:pPr>
        <w:tabs>
          <w:tab w:val="left" w:pos="360"/>
        </w:tabs>
        <w:spacing w:line="288" w:lineRule="auto"/>
        <w:ind w:left="705" w:hanging="705"/>
        <w:rPr>
          <w:rFonts w:ascii="Calibri" w:hAnsi="Calibri" w:cs="Calibri"/>
          <w:b/>
        </w:rPr>
      </w:pPr>
    </w:p>
    <w:p w:rsidR="0036727E" w:rsidRDefault="0036727E" w:rsidP="00D45533">
      <w:pPr>
        <w:tabs>
          <w:tab w:val="left" w:pos="360"/>
        </w:tabs>
        <w:spacing w:line="288" w:lineRule="auto"/>
        <w:ind w:left="705" w:hanging="705"/>
        <w:rPr>
          <w:rFonts w:ascii="Calibri" w:hAnsi="Calibri" w:cs="Calibri"/>
          <w:b/>
        </w:rPr>
      </w:pPr>
    </w:p>
    <w:p w:rsidR="0036727E" w:rsidRPr="00E13B66" w:rsidRDefault="0036727E" w:rsidP="00D45533">
      <w:pPr>
        <w:tabs>
          <w:tab w:val="left" w:pos="360"/>
        </w:tabs>
        <w:spacing w:line="288" w:lineRule="auto"/>
        <w:ind w:left="705" w:hanging="705"/>
        <w:rPr>
          <w:rFonts w:ascii="Calibri" w:hAnsi="Calibri" w:cs="Calibri"/>
          <w:b/>
        </w:rPr>
      </w:pPr>
    </w:p>
    <w:p w:rsidR="00D45533" w:rsidRPr="00E13B66" w:rsidRDefault="00D45533" w:rsidP="00D45533">
      <w:pPr>
        <w:spacing w:line="288" w:lineRule="auto"/>
        <w:ind w:left="705" w:hanging="705"/>
        <w:rPr>
          <w:rFonts w:ascii="Calibri" w:hAnsi="Calibri" w:cs="Calibri"/>
          <w:b/>
        </w:rPr>
      </w:pPr>
      <w:r w:rsidRPr="00E13B66">
        <w:rPr>
          <w:rFonts w:ascii="Calibri" w:hAnsi="Calibri" w:cs="Calibri"/>
          <w:b/>
        </w:rPr>
        <w:t xml:space="preserve">31. </w:t>
      </w:r>
      <w:r w:rsidRPr="00E13B66">
        <w:rPr>
          <w:rFonts w:ascii="Calibri" w:hAnsi="Calibri" w:cs="Calibri"/>
          <w:b/>
        </w:rPr>
        <w:tab/>
        <w:t>Als u hulp nodig had, kreeg u de hulp dan zo snel als u wilde?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w:t>
      </w:r>
      <w:r w:rsidRPr="00E13B66">
        <w:rPr>
          <w:rFonts w:ascii="Calibri" w:hAnsi="Calibri" w:cs="Calibri"/>
        </w:rPr>
        <w:t xml:space="preserve">N.v.t. (ik had geen hulp nodig) </w:t>
      </w:r>
    </w:p>
    <w:p w:rsidR="00D45533" w:rsidRPr="00E13B66" w:rsidRDefault="00D45533" w:rsidP="00D45533">
      <w:pPr>
        <w:ind w:left="165" w:firstLine="795"/>
        <w:rPr>
          <w:rFonts w:ascii="Calibri" w:hAnsi="Calibri" w:cs="Calibri"/>
          <w:iCs/>
        </w:rPr>
      </w:pP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33</w:t>
      </w:r>
    </w:p>
    <w:p w:rsidR="00D45533" w:rsidRPr="00E13B66" w:rsidRDefault="00D45533" w:rsidP="00D45533">
      <w:pPr>
        <w:tabs>
          <w:tab w:val="left" w:pos="360"/>
        </w:tabs>
        <w:spacing w:line="288" w:lineRule="auto"/>
        <w:ind w:left="705" w:hanging="705"/>
        <w:rPr>
          <w:rFonts w:ascii="Calibri" w:hAnsi="Calibri" w:cs="Calibri"/>
          <w:b/>
          <w:bCs/>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bCs/>
        </w:rPr>
        <w:t xml:space="preserve">32. </w:t>
      </w:r>
      <w:r w:rsidRPr="00E13B66">
        <w:rPr>
          <w:rFonts w:ascii="Calibri" w:hAnsi="Calibri" w:cs="Calibri"/>
          <w:b/>
          <w:bCs/>
        </w:rPr>
        <w:tab/>
      </w:r>
      <w:r w:rsidRPr="00E13B66">
        <w:rPr>
          <w:rFonts w:ascii="Calibri" w:hAnsi="Calibri" w:cs="Calibri"/>
          <w:b/>
          <w:bCs/>
        </w:rPr>
        <w:tab/>
        <w:t>Kreeg u de hulp die u nodig had?</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 xml:space="preserve">33. </w:t>
      </w:r>
      <w:r w:rsidRPr="00E13B66">
        <w:rPr>
          <w:rFonts w:ascii="Calibri" w:hAnsi="Calibri" w:cs="Calibri"/>
          <w:b/>
        </w:rPr>
        <w:tab/>
      </w:r>
      <w:r w:rsidRPr="00E13B66">
        <w:rPr>
          <w:rFonts w:ascii="Calibri" w:hAnsi="Calibri" w:cs="Calibri"/>
          <w:b/>
        </w:rPr>
        <w:tab/>
        <w:t>Gaf de zorgverlener u in de behandelkamer informatie over de volgende stappen in uw behandeling?</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N.v.t. (er waren geen volgende stappen in mijn behandeltraject)</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34.</w:t>
      </w:r>
      <w:r w:rsidRPr="00E13B66">
        <w:rPr>
          <w:rFonts w:ascii="Calibri" w:hAnsi="Calibri" w:cs="Calibri"/>
          <w:b/>
        </w:rPr>
        <w:tab/>
      </w:r>
      <w:r w:rsidRPr="00E13B66">
        <w:rPr>
          <w:rFonts w:ascii="Calibri" w:hAnsi="Calibri" w:cs="Calibri"/>
          <w:b/>
        </w:rPr>
        <w:tab/>
        <w:t>Zijn er tijdens uw bezoek aan de SEH onderzoeken gedaan, zoals röntgenfoto’s, ECG (hartfilmpje), echo of bloedonderzoek?</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Nee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36</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Ja</w:t>
      </w:r>
    </w:p>
    <w:p w:rsidR="00D45533" w:rsidRPr="00E13B66" w:rsidRDefault="00D45533" w:rsidP="00D45533">
      <w:pPr>
        <w:tabs>
          <w:tab w:val="left" w:pos="1080"/>
        </w:tabs>
        <w:spacing w:line="288" w:lineRule="auto"/>
        <w:ind w:left="708"/>
        <w:rPr>
          <w:rFonts w:ascii="Calibri" w:hAnsi="Calibri" w:cs="Calibri"/>
        </w:rPr>
      </w:pPr>
    </w:p>
    <w:p w:rsidR="00D45533" w:rsidRPr="00E13B66" w:rsidRDefault="00D45533" w:rsidP="00D45533">
      <w:pPr>
        <w:tabs>
          <w:tab w:val="left" w:pos="1080"/>
        </w:tabs>
        <w:spacing w:line="288" w:lineRule="auto"/>
        <w:ind w:left="708"/>
        <w:rPr>
          <w:rFonts w:ascii="Calibri" w:hAnsi="Calibri" w:cs="Calibri"/>
        </w:rPr>
      </w:pPr>
      <w:r w:rsidRPr="00E13B66">
        <w:rPr>
          <w:rFonts w:ascii="Calibri" w:hAnsi="Calibri" w:cs="Calibri"/>
        </w:rPr>
        <w:tab/>
      </w: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35.</w:t>
      </w:r>
      <w:r w:rsidRPr="00E13B66">
        <w:rPr>
          <w:rFonts w:ascii="Calibri" w:hAnsi="Calibri" w:cs="Calibri"/>
          <w:b/>
        </w:rPr>
        <w:tab/>
      </w:r>
      <w:r w:rsidRPr="00E13B66">
        <w:rPr>
          <w:rFonts w:ascii="Calibri" w:hAnsi="Calibri" w:cs="Calibri"/>
          <w:b/>
        </w:rPr>
        <w:tab/>
        <w:t xml:space="preserve">Legde een zorgverlener u de </w:t>
      </w:r>
      <w:r w:rsidRPr="00E13B66">
        <w:rPr>
          <w:rFonts w:ascii="Calibri" w:hAnsi="Calibri" w:cs="Calibri"/>
          <w:b/>
          <w:u w:val="single"/>
        </w:rPr>
        <w:t>uitslagen van de onderzoeken</w:t>
      </w:r>
      <w:r w:rsidRPr="00E13B66">
        <w:rPr>
          <w:rFonts w:ascii="Calibri" w:hAnsi="Calibri" w:cs="Calibri"/>
          <w:b/>
        </w:rPr>
        <w:t xml:space="preserve"> op een begrijpelijke manier uit?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tabs>
          <w:tab w:val="left" w:pos="1080"/>
        </w:tabs>
        <w:spacing w:line="288" w:lineRule="auto"/>
        <w:ind w:left="708"/>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lastRenderedPageBreak/>
        <w:t>36.</w:t>
      </w:r>
      <w:r w:rsidRPr="00E13B66">
        <w:rPr>
          <w:rFonts w:ascii="Calibri" w:hAnsi="Calibri" w:cs="Calibri"/>
          <w:b/>
        </w:rPr>
        <w:tab/>
      </w:r>
      <w:r w:rsidRPr="00E13B66">
        <w:rPr>
          <w:rFonts w:ascii="Calibri" w:hAnsi="Calibri" w:cs="Calibri"/>
          <w:b/>
        </w:rPr>
        <w:tab/>
      </w:r>
      <w:r w:rsidRPr="00E13B66">
        <w:rPr>
          <w:rFonts w:ascii="Calibri" w:hAnsi="Calibri" w:cs="Calibri"/>
          <w:b/>
          <w:iCs/>
        </w:rPr>
        <w:t>Kon u meebeslissen over uw behandeling?</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N.v.t. (ik ben niet behandeld)</w:t>
      </w:r>
    </w:p>
    <w:p w:rsidR="00D45533" w:rsidRPr="00E13B66" w:rsidRDefault="00D45533" w:rsidP="00D45533">
      <w:pPr>
        <w:rPr>
          <w:rFonts w:ascii="Calibri" w:hAnsi="Calibri" w:cs="Calibri"/>
          <w:iCs/>
        </w:rPr>
      </w:pPr>
    </w:p>
    <w:p w:rsidR="00D45533" w:rsidRPr="00E13B66" w:rsidRDefault="00D45533" w:rsidP="00D45533">
      <w:pPr>
        <w:tabs>
          <w:tab w:val="left" w:pos="1080"/>
        </w:tabs>
        <w:spacing w:line="288" w:lineRule="auto"/>
        <w:ind w:left="708" w:hanging="708"/>
        <w:rPr>
          <w:rFonts w:ascii="Calibri" w:hAnsi="Calibri" w:cs="Calibri"/>
          <w:b/>
        </w:rPr>
      </w:pPr>
      <w:r w:rsidRPr="00E13B66">
        <w:rPr>
          <w:rFonts w:ascii="Calibri" w:hAnsi="Calibri" w:cs="Calibri"/>
          <w:b/>
        </w:rPr>
        <w:t xml:space="preserve">37. </w:t>
      </w:r>
      <w:r w:rsidRPr="00E13B66">
        <w:rPr>
          <w:rFonts w:ascii="Calibri" w:hAnsi="Calibri" w:cs="Calibri"/>
          <w:b/>
        </w:rPr>
        <w:tab/>
        <w:t>Is aan u toestemming gevraagd voor uw behandeling?</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Nee</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Ja</w:t>
      </w:r>
    </w:p>
    <w:p w:rsidR="00D45533" w:rsidRPr="00E13B66" w:rsidRDefault="00D45533" w:rsidP="00C64B3B">
      <w:pPr>
        <w:numPr>
          <w:ilvl w:val="0"/>
          <w:numId w:val="10"/>
        </w:numPr>
        <w:ind w:hanging="207"/>
        <w:rPr>
          <w:rFonts w:ascii="Calibri" w:hAnsi="Calibri" w:cs="Calibri"/>
          <w:iCs/>
        </w:rPr>
      </w:pPr>
      <w:r w:rsidRPr="00E13B66">
        <w:rPr>
          <w:rFonts w:ascii="Calibri" w:hAnsi="Calibri" w:cs="Calibri"/>
          <w:iCs/>
        </w:rPr>
        <w:t xml:space="preserve"> N.v.t. (ik ben niet behandeld)</w:t>
      </w:r>
    </w:p>
    <w:p w:rsidR="00D45533" w:rsidRPr="00E13B66" w:rsidRDefault="00D45533" w:rsidP="00D45533">
      <w:pPr>
        <w:spacing w:line="288" w:lineRule="auto"/>
        <w:rPr>
          <w:rFonts w:ascii="Calibri" w:hAnsi="Calibri" w:cs="Calibri"/>
          <w:highlight w:val="lightGray"/>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38.  </w:t>
      </w:r>
      <w:r w:rsidRPr="00E13B66">
        <w:rPr>
          <w:rFonts w:ascii="Calibri" w:hAnsi="Calibri" w:cs="Calibri"/>
          <w:b/>
          <w:iCs/>
        </w:rPr>
        <w:tab/>
        <w:t xml:space="preserve">Luisterden de </w:t>
      </w:r>
      <w:r w:rsidRPr="00E13B66">
        <w:rPr>
          <w:rFonts w:ascii="Calibri" w:hAnsi="Calibri" w:cs="Calibri"/>
          <w:b/>
        </w:rPr>
        <w:t xml:space="preserve">zorgverleners </w:t>
      </w:r>
      <w:r w:rsidRPr="00E13B66">
        <w:rPr>
          <w:rFonts w:ascii="Calibri" w:hAnsi="Calibri" w:cs="Calibri"/>
          <w:b/>
          <w:iCs/>
        </w:rPr>
        <w:t>aandachtig naar u?</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rPr>
          <w:rFonts w:ascii="Calibri" w:hAnsi="Calibri" w:cs="Calibri"/>
          <w:iCs/>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39.  </w:t>
      </w:r>
      <w:r w:rsidRPr="00E13B66">
        <w:rPr>
          <w:rFonts w:ascii="Calibri" w:hAnsi="Calibri" w:cs="Calibri"/>
          <w:b/>
          <w:iCs/>
        </w:rPr>
        <w:tab/>
        <w:t xml:space="preserve">Hadden de </w:t>
      </w:r>
      <w:r w:rsidRPr="00E13B66">
        <w:rPr>
          <w:rFonts w:ascii="Calibri" w:hAnsi="Calibri" w:cs="Calibri"/>
          <w:b/>
        </w:rPr>
        <w:t xml:space="preserve">zorgverleners </w:t>
      </w:r>
      <w:r w:rsidRPr="00E13B66">
        <w:rPr>
          <w:rFonts w:ascii="Calibri" w:hAnsi="Calibri" w:cs="Calibri"/>
          <w:b/>
          <w:iCs/>
        </w:rPr>
        <w:t>genoeg tijd voor u?</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rPr>
          <w:rFonts w:ascii="Calibri" w:hAnsi="Calibri" w:cs="Calibri"/>
          <w:iCs/>
        </w:rPr>
      </w:pPr>
    </w:p>
    <w:p w:rsidR="00D45533" w:rsidRPr="00E13B66" w:rsidRDefault="00D45533" w:rsidP="00D45533">
      <w:pPr>
        <w:rPr>
          <w:rFonts w:ascii="Calibri" w:hAnsi="Calibri" w:cs="Calibri"/>
          <w:b/>
          <w:iCs/>
        </w:rPr>
      </w:pPr>
      <w:r w:rsidRPr="00E13B66">
        <w:rPr>
          <w:rFonts w:ascii="Calibri" w:hAnsi="Calibri" w:cs="Calibri"/>
          <w:b/>
          <w:iCs/>
        </w:rPr>
        <w:t xml:space="preserve">40.  </w:t>
      </w:r>
      <w:r w:rsidRPr="00E13B66">
        <w:rPr>
          <w:rFonts w:ascii="Calibri" w:hAnsi="Calibri" w:cs="Calibri"/>
          <w:b/>
          <w:iCs/>
        </w:rPr>
        <w:tab/>
        <w:t xml:space="preserve">Namen de </w:t>
      </w:r>
      <w:r w:rsidRPr="00E13B66">
        <w:rPr>
          <w:rFonts w:ascii="Calibri" w:hAnsi="Calibri" w:cs="Calibri"/>
          <w:b/>
        </w:rPr>
        <w:t xml:space="preserve">zorgverleners </w:t>
      </w:r>
      <w:r w:rsidRPr="00E13B66">
        <w:rPr>
          <w:rFonts w:ascii="Calibri" w:hAnsi="Calibri" w:cs="Calibri"/>
          <w:b/>
          <w:iCs/>
        </w:rPr>
        <w:t>u serieus?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41.  </w:t>
      </w:r>
      <w:r w:rsidRPr="00E13B66">
        <w:rPr>
          <w:rFonts w:ascii="Calibri" w:hAnsi="Calibri" w:cs="Calibri"/>
          <w:b/>
          <w:iCs/>
        </w:rPr>
        <w:tab/>
        <w:t xml:space="preserve">Legden de </w:t>
      </w:r>
      <w:r w:rsidRPr="00E13B66">
        <w:rPr>
          <w:rFonts w:ascii="Calibri" w:hAnsi="Calibri" w:cs="Calibri"/>
          <w:b/>
        </w:rPr>
        <w:t xml:space="preserve">zorgverleners u </w:t>
      </w:r>
      <w:r w:rsidRPr="00E13B66">
        <w:rPr>
          <w:rFonts w:ascii="Calibri" w:hAnsi="Calibri" w:cs="Calibri"/>
          <w:b/>
          <w:iCs/>
        </w:rPr>
        <w:t>uw gezondheidsprobleem op een begrijpelijke manier uit?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rPr>
          <w:rFonts w:ascii="Calibri" w:hAnsi="Calibri" w:cs="Calibri"/>
          <w:iCs/>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42.  </w:t>
      </w:r>
      <w:r w:rsidRPr="00E13B66">
        <w:rPr>
          <w:rFonts w:ascii="Calibri" w:hAnsi="Calibri" w:cs="Calibri"/>
          <w:b/>
          <w:iCs/>
        </w:rPr>
        <w:tab/>
        <w:t xml:space="preserve">Gaven de </w:t>
      </w:r>
      <w:r w:rsidRPr="00E13B66">
        <w:rPr>
          <w:rFonts w:ascii="Calibri" w:hAnsi="Calibri" w:cs="Calibri"/>
          <w:b/>
        </w:rPr>
        <w:t xml:space="preserve">zorgverleners </w:t>
      </w:r>
      <w:r w:rsidRPr="00E13B66">
        <w:rPr>
          <w:rFonts w:ascii="Calibri" w:hAnsi="Calibri" w:cs="Calibri"/>
          <w:b/>
          <w:iCs/>
        </w:rPr>
        <w:t xml:space="preserve">u tegenstrijdige informatie? </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rPr>
          <w:rFonts w:ascii="Calibri" w:hAnsi="Calibri" w:cs="Calibri"/>
          <w:iCs/>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 xml:space="preserve">43. </w:t>
      </w:r>
      <w:r w:rsidRPr="00E13B66">
        <w:rPr>
          <w:rFonts w:ascii="Calibri" w:hAnsi="Calibri" w:cs="Calibri"/>
          <w:b/>
        </w:rPr>
        <w:tab/>
      </w:r>
      <w:r w:rsidRPr="00E13B66">
        <w:rPr>
          <w:rFonts w:ascii="Calibri" w:hAnsi="Calibri" w:cs="Calibri"/>
          <w:b/>
        </w:rPr>
        <w:tab/>
        <w:t xml:space="preserve">Werkten de zorgverleners op de SEH met elkaar samen? </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Weet ik niet (meer)</w:t>
      </w:r>
    </w:p>
    <w:p w:rsidR="00D45533" w:rsidRPr="00E13B66" w:rsidRDefault="00D45533" w:rsidP="00D45533">
      <w:pPr>
        <w:tabs>
          <w:tab w:val="left" w:pos="360"/>
        </w:tabs>
        <w:spacing w:line="288" w:lineRule="auto"/>
        <w:rPr>
          <w:rFonts w:ascii="Calibri" w:hAnsi="Calibri" w:cs="Calibri"/>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44.  </w:t>
      </w:r>
      <w:r w:rsidRPr="00E13B66">
        <w:rPr>
          <w:rFonts w:ascii="Calibri" w:hAnsi="Calibri" w:cs="Calibri"/>
          <w:b/>
          <w:iCs/>
        </w:rPr>
        <w:tab/>
        <w:t>Had u vertrouwen in de deskundigheid van de zorgverleners op de SEH?</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tabs>
          <w:tab w:val="left" w:pos="1080"/>
        </w:tabs>
        <w:spacing w:line="288" w:lineRule="auto"/>
        <w:ind w:left="708"/>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45.</w:t>
      </w:r>
      <w:r w:rsidRPr="00E13B66">
        <w:rPr>
          <w:rFonts w:ascii="Calibri" w:hAnsi="Calibri" w:cs="Calibri"/>
          <w:b/>
        </w:rPr>
        <w:tab/>
      </w:r>
      <w:r w:rsidRPr="00E13B66">
        <w:rPr>
          <w:rFonts w:ascii="Calibri" w:hAnsi="Calibri" w:cs="Calibri"/>
          <w:b/>
        </w:rPr>
        <w:tab/>
        <w:t>Hoe vaak heeft u op de SEH hetzelfde verhaal moeten vertellen over uw gezondheidsprobleem?</w:t>
      </w:r>
    </w:p>
    <w:p w:rsidR="00D45533" w:rsidRPr="00E13B66" w:rsidRDefault="00D45533" w:rsidP="00C64B3B">
      <w:pPr>
        <w:numPr>
          <w:ilvl w:val="0"/>
          <w:numId w:val="34"/>
        </w:numPr>
        <w:rPr>
          <w:rFonts w:ascii="Calibri" w:hAnsi="Calibri" w:cs="Calibri"/>
          <w:iCs/>
        </w:rPr>
      </w:pPr>
      <w:r w:rsidRPr="00E13B66">
        <w:rPr>
          <w:rFonts w:ascii="Calibri" w:hAnsi="Calibri" w:cs="Calibri"/>
          <w:iCs/>
        </w:rPr>
        <w:t>0 keer</w:t>
      </w:r>
    </w:p>
    <w:p w:rsidR="00D45533" w:rsidRPr="00E13B66" w:rsidRDefault="00D45533" w:rsidP="00C64B3B">
      <w:pPr>
        <w:numPr>
          <w:ilvl w:val="0"/>
          <w:numId w:val="34"/>
        </w:numPr>
        <w:rPr>
          <w:rFonts w:ascii="Calibri" w:hAnsi="Calibri" w:cs="Calibri"/>
          <w:iCs/>
        </w:rPr>
      </w:pPr>
      <w:r w:rsidRPr="00E13B66">
        <w:rPr>
          <w:rFonts w:ascii="Calibri" w:hAnsi="Calibri" w:cs="Calibri"/>
          <w:iCs/>
        </w:rPr>
        <w:t>1 – 3 keer</w:t>
      </w:r>
    </w:p>
    <w:p w:rsidR="00D45533" w:rsidRPr="00E13B66" w:rsidRDefault="00D45533" w:rsidP="00C64B3B">
      <w:pPr>
        <w:numPr>
          <w:ilvl w:val="0"/>
          <w:numId w:val="33"/>
        </w:numPr>
        <w:rPr>
          <w:rFonts w:ascii="Calibri" w:hAnsi="Calibri" w:cs="Calibri"/>
          <w:iCs/>
        </w:rPr>
      </w:pPr>
      <w:r w:rsidRPr="00E13B66">
        <w:rPr>
          <w:rFonts w:ascii="Calibri" w:hAnsi="Calibri" w:cs="Calibri"/>
          <w:iCs/>
        </w:rPr>
        <w:t>Meer dan 3 keer</w:t>
      </w:r>
    </w:p>
    <w:p w:rsidR="00D45533" w:rsidRPr="00E13B66" w:rsidRDefault="00D45533" w:rsidP="00D45533">
      <w:pPr>
        <w:tabs>
          <w:tab w:val="left" w:pos="1080"/>
        </w:tabs>
        <w:spacing w:line="288" w:lineRule="auto"/>
        <w:ind w:left="708"/>
        <w:rPr>
          <w:rFonts w:ascii="Calibri" w:hAnsi="Calibri" w:cs="Calibri"/>
        </w:rPr>
      </w:pPr>
    </w:p>
    <w:p w:rsidR="00D45533" w:rsidRDefault="00D45533"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Default="0036727E" w:rsidP="00D45533">
      <w:pPr>
        <w:tabs>
          <w:tab w:val="left" w:pos="1080"/>
        </w:tabs>
        <w:spacing w:line="288" w:lineRule="auto"/>
        <w:ind w:left="708"/>
        <w:rPr>
          <w:rFonts w:ascii="Calibri" w:hAnsi="Calibri" w:cs="Calibri"/>
        </w:rPr>
      </w:pPr>
    </w:p>
    <w:p w:rsidR="0036727E" w:rsidRPr="00E13B66" w:rsidRDefault="0036727E" w:rsidP="00D45533">
      <w:pPr>
        <w:tabs>
          <w:tab w:val="left" w:pos="1080"/>
        </w:tabs>
        <w:spacing w:line="288" w:lineRule="auto"/>
        <w:ind w:left="708"/>
        <w:rPr>
          <w:rFonts w:ascii="Calibri" w:hAnsi="Calibri" w:cs="Calibri"/>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96"/>
      </w:tblGrid>
      <w:tr w:rsidR="00D45533" w:rsidRPr="00E13B66" w:rsidTr="00D45533">
        <w:tc>
          <w:tcPr>
            <w:tcW w:w="4396" w:type="dxa"/>
          </w:tcPr>
          <w:p w:rsidR="00D45533" w:rsidRPr="00E13B66" w:rsidRDefault="00D45533" w:rsidP="00D45533">
            <w:pPr>
              <w:spacing w:line="288" w:lineRule="auto"/>
              <w:rPr>
                <w:rFonts w:ascii="Calibri" w:hAnsi="Calibri" w:cs="Calibri"/>
                <w:b/>
              </w:rPr>
            </w:pPr>
            <w:r w:rsidRPr="00E13B66">
              <w:rPr>
                <w:rFonts w:ascii="Calibri" w:hAnsi="Calibri" w:cs="Calibri"/>
                <w:b/>
              </w:rPr>
              <w:lastRenderedPageBreak/>
              <w:t>Vertrek van de SEH</w:t>
            </w:r>
          </w:p>
        </w:tc>
      </w:tr>
    </w:tbl>
    <w:p w:rsidR="00D45533" w:rsidRPr="00E13B66" w:rsidRDefault="00D45533" w:rsidP="00D45533">
      <w:pPr>
        <w:spacing w:line="288" w:lineRule="auto"/>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46.</w:t>
      </w:r>
      <w:r w:rsidRPr="00E13B66">
        <w:rPr>
          <w:rFonts w:ascii="Calibri" w:hAnsi="Calibri" w:cs="Calibri"/>
          <w:b/>
        </w:rPr>
        <w:tab/>
      </w:r>
      <w:r w:rsidRPr="00E13B66">
        <w:rPr>
          <w:rFonts w:ascii="Calibri" w:hAnsi="Calibri" w:cs="Calibri"/>
          <w:b/>
        </w:rPr>
        <w:tab/>
        <w:t>Wat gebeurde er aan het eind van uw bezoek aan de SEH?</w:t>
      </w:r>
    </w:p>
    <w:p w:rsidR="00D45533" w:rsidRPr="00E13B66" w:rsidRDefault="00D45533" w:rsidP="00C64B3B">
      <w:pPr>
        <w:numPr>
          <w:ilvl w:val="0"/>
          <w:numId w:val="23"/>
        </w:numPr>
        <w:tabs>
          <w:tab w:val="clear" w:pos="927"/>
          <w:tab w:val="num" w:pos="993"/>
          <w:tab w:val="left" w:pos="1080"/>
        </w:tabs>
        <w:spacing w:line="288" w:lineRule="auto"/>
        <w:ind w:left="993" w:hanging="273"/>
        <w:rPr>
          <w:rFonts w:ascii="Calibri" w:hAnsi="Calibri" w:cs="Calibri"/>
          <w:i/>
        </w:rPr>
      </w:pPr>
      <w:r w:rsidRPr="00E13B66">
        <w:rPr>
          <w:rFonts w:ascii="Calibri" w:hAnsi="Calibri" w:cs="Calibri"/>
        </w:rPr>
        <w:t xml:space="preserve">Ik werd opgenomen in </w:t>
      </w:r>
      <w:r w:rsidRPr="00E13B66">
        <w:rPr>
          <w:rFonts w:ascii="Calibri" w:hAnsi="Calibri" w:cs="Calibri"/>
          <w:i/>
        </w:rPr>
        <w:t>Naam instelling</w:t>
      </w:r>
      <w:r w:rsidRPr="00E13B66">
        <w:rPr>
          <w:rFonts w:ascii="Calibri" w:hAnsi="Calibri" w:cs="Calibri"/>
        </w:rPr>
        <w:t xml:space="preserve"> </w:t>
      </w:r>
    </w:p>
    <w:p w:rsidR="00D45533" w:rsidRPr="00E13B66" w:rsidRDefault="00D45533" w:rsidP="00D45533">
      <w:pPr>
        <w:tabs>
          <w:tab w:val="left" w:pos="1080"/>
        </w:tabs>
        <w:spacing w:line="288" w:lineRule="auto"/>
        <w:ind w:left="153"/>
        <w:rPr>
          <w:rFonts w:ascii="Calibri" w:hAnsi="Calibri" w:cs="Calibri"/>
          <w:i/>
        </w:rPr>
      </w:pPr>
      <w:r w:rsidRPr="00E13B66">
        <w:rPr>
          <w:rFonts w:ascii="Calibri" w:hAnsi="Calibri" w:cs="Calibri"/>
        </w:rPr>
        <w:tab/>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57</w:t>
      </w:r>
    </w:p>
    <w:p w:rsidR="00D45533" w:rsidRPr="00E13B66" w:rsidRDefault="00D45533" w:rsidP="00C64B3B">
      <w:pPr>
        <w:numPr>
          <w:ilvl w:val="0"/>
          <w:numId w:val="23"/>
        </w:numPr>
        <w:tabs>
          <w:tab w:val="clear" w:pos="927"/>
          <w:tab w:val="num" w:pos="993"/>
          <w:tab w:val="left" w:pos="1080"/>
        </w:tabs>
        <w:spacing w:line="288" w:lineRule="auto"/>
        <w:ind w:left="993" w:hanging="273"/>
        <w:rPr>
          <w:rFonts w:ascii="Calibri" w:hAnsi="Calibri" w:cs="Calibri"/>
          <w:i/>
        </w:rPr>
      </w:pPr>
      <w:r w:rsidRPr="00E13B66">
        <w:rPr>
          <w:rFonts w:ascii="Calibri" w:hAnsi="Calibri" w:cs="Calibri"/>
        </w:rPr>
        <w:t xml:space="preserve">Ik werd overgeplaatst naar een ander ziekenhuis of verpleegtehuis </w:t>
      </w:r>
    </w:p>
    <w:p w:rsidR="00D45533" w:rsidRPr="00E13B66" w:rsidRDefault="00D45533" w:rsidP="00D45533">
      <w:pPr>
        <w:tabs>
          <w:tab w:val="left" w:pos="1080"/>
        </w:tabs>
        <w:spacing w:line="288" w:lineRule="auto"/>
        <w:ind w:left="153"/>
        <w:rPr>
          <w:rFonts w:ascii="Calibri" w:hAnsi="Calibri" w:cs="Calibri"/>
          <w:i/>
        </w:rPr>
      </w:pPr>
      <w:r w:rsidRPr="00E13B66">
        <w:rPr>
          <w:rFonts w:ascii="Calibri" w:hAnsi="Calibri" w:cs="Calibri"/>
          <w:i/>
        </w:rPr>
        <w:tab/>
      </w:r>
      <w:r w:rsidRPr="00E13B66">
        <w:rPr>
          <w:rFonts w:ascii="Calibri" w:hAnsi="Calibri" w:cs="Calibri"/>
        </w:rPr>
        <w:sym w:font="Wingdings" w:char="F0E0"/>
      </w:r>
      <w:r w:rsidRPr="00E13B66">
        <w:rPr>
          <w:rFonts w:ascii="Calibri" w:hAnsi="Calibri" w:cs="Calibri"/>
          <w:i/>
        </w:rPr>
        <w:t xml:space="preserve"> ga naar vraag 57</w:t>
      </w:r>
    </w:p>
    <w:p w:rsidR="00D45533" w:rsidRPr="00E13B66" w:rsidRDefault="00D45533" w:rsidP="00C64B3B">
      <w:pPr>
        <w:numPr>
          <w:ilvl w:val="0"/>
          <w:numId w:val="35"/>
        </w:numPr>
        <w:tabs>
          <w:tab w:val="clear" w:pos="1080"/>
          <w:tab w:val="num" w:pos="993"/>
        </w:tabs>
        <w:spacing w:line="288" w:lineRule="auto"/>
        <w:rPr>
          <w:rFonts w:ascii="Calibri" w:hAnsi="Calibri" w:cs="Calibri"/>
          <w:i/>
        </w:rPr>
      </w:pPr>
      <w:r w:rsidRPr="00E13B66">
        <w:rPr>
          <w:rFonts w:ascii="Calibri" w:hAnsi="Calibri" w:cs="Calibri"/>
        </w:rPr>
        <w:t xml:space="preserve">Ik ben naar huis gegaan </w:t>
      </w:r>
    </w:p>
    <w:p w:rsidR="00D45533" w:rsidRPr="00E13B66" w:rsidRDefault="00D45533" w:rsidP="00C64B3B">
      <w:pPr>
        <w:numPr>
          <w:ilvl w:val="0"/>
          <w:numId w:val="35"/>
        </w:numPr>
        <w:tabs>
          <w:tab w:val="clear" w:pos="1080"/>
          <w:tab w:val="num" w:pos="993"/>
        </w:tabs>
        <w:spacing w:line="288" w:lineRule="auto"/>
        <w:rPr>
          <w:rFonts w:ascii="Calibri" w:hAnsi="Calibri" w:cs="Calibri"/>
          <w:i/>
        </w:rPr>
      </w:pPr>
      <w:r w:rsidRPr="00E13B66">
        <w:rPr>
          <w:rFonts w:ascii="Calibri" w:hAnsi="Calibri" w:cs="Calibri"/>
        </w:rPr>
        <w:t>Ik ben</w:t>
      </w:r>
      <w:r w:rsidRPr="00E13B66">
        <w:rPr>
          <w:rFonts w:ascii="Calibri" w:hAnsi="Calibri" w:cs="Calibri"/>
          <w:i/>
        </w:rPr>
        <w:t xml:space="preserve"> </w:t>
      </w:r>
      <w:r w:rsidRPr="00E13B66">
        <w:rPr>
          <w:rFonts w:ascii="Calibri" w:hAnsi="Calibri" w:cs="Calibri"/>
        </w:rPr>
        <w:t>naar vrienden en/of familie gegaan</w:t>
      </w:r>
    </w:p>
    <w:p w:rsidR="00D45533" w:rsidRPr="00E13B66" w:rsidRDefault="00D45533" w:rsidP="00C64B3B">
      <w:pPr>
        <w:numPr>
          <w:ilvl w:val="0"/>
          <w:numId w:val="24"/>
        </w:numPr>
        <w:tabs>
          <w:tab w:val="clear" w:pos="927"/>
        </w:tabs>
        <w:spacing w:line="288" w:lineRule="auto"/>
        <w:ind w:hanging="207"/>
        <w:rPr>
          <w:rFonts w:ascii="Calibri" w:hAnsi="Calibri" w:cs="Calibri"/>
        </w:rPr>
      </w:pPr>
      <w:r w:rsidRPr="00E13B66">
        <w:rPr>
          <w:rFonts w:ascii="Calibri" w:hAnsi="Calibri" w:cs="Calibri"/>
        </w:rPr>
        <w:t xml:space="preserve"> Anders, namelijk …………………..</w:t>
      </w:r>
    </w:p>
    <w:p w:rsidR="00D45533" w:rsidRPr="00E13B66" w:rsidRDefault="00D45533" w:rsidP="00D45533">
      <w:pPr>
        <w:spacing w:line="288" w:lineRule="auto"/>
        <w:ind w:left="927"/>
        <w:rPr>
          <w:rFonts w:ascii="Calibri" w:hAnsi="Calibri" w:cs="Calibri"/>
        </w:rPr>
      </w:pPr>
      <w:r w:rsidRPr="00E13B66">
        <w:rPr>
          <w:rFonts w:ascii="Calibri" w:hAnsi="Calibri" w:cs="Calibri"/>
        </w:rPr>
        <w:t>………………………………………..</w:t>
      </w:r>
    </w:p>
    <w:p w:rsidR="00D45533" w:rsidRPr="00E13B66" w:rsidRDefault="00D45533" w:rsidP="00D45533">
      <w:pPr>
        <w:tabs>
          <w:tab w:val="left" w:pos="1080"/>
        </w:tabs>
        <w:spacing w:line="288" w:lineRule="auto"/>
        <w:ind w:left="708"/>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47.</w:t>
      </w:r>
      <w:r w:rsidRPr="00E13B66">
        <w:rPr>
          <w:rFonts w:ascii="Calibri" w:hAnsi="Calibri" w:cs="Calibri"/>
          <w:b/>
        </w:rPr>
        <w:tab/>
      </w:r>
      <w:r w:rsidRPr="00E13B66">
        <w:rPr>
          <w:rFonts w:ascii="Calibri" w:hAnsi="Calibri" w:cs="Calibri"/>
          <w:b/>
        </w:rPr>
        <w:tab/>
        <w:t xml:space="preserve">Schreef de zorgverlener op de SEH u </w:t>
      </w:r>
      <w:r w:rsidRPr="00E13B66">
        <w:rPr>
          <w:rFonts w:ascii="Calibri" w:hAnsi="Calibri" w:cs="Calibri"/>
          <w:b/>
          <w:u w:val="single"/>
        </w:rPr>
        <w:t>nieuwe</w:t>
      </w:r>
      <w:r w:rsidRPr="00E13B66">
        <w:rPr>
          <w:rFonts w:ascii="Calibri" w:hAnsi="Calibri" w:cs="Calibri"/>
          <w:b/>
        </w:rPr>
        <w:t xml:space="preserve"> geneesmiddelen voor?</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Nee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50</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Ja</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48.</w:t>
      </w:r>
      <w:r w:rsidRPr="00E13B66">
        <w:rPr>
          <w:rFonts w:ascii="Calibri" w:hAnsi="Calibri" w:cs="Calibri"/>
          <w:b/>
        </w:rPr>
        <w:tab/>
      </w:r>
      <w:r w:rsidRPr="00E13B66">
        <w:rPr>
          <w:rFonts w:ascii="Calibri" w:hAnsi="Calibri" w:cs="Calibri"/>
          <w:b/>
        </w:rPr>
        <w:tab/>
        <w:t xml:space="preserve">Legde de zorgverlener u het </w:t>
      </w:r>
      <w:r w:rsidRPr="00E13B66">
        <w:rPr>
          <w:rFonts w:ascii="Calibri" w:hAnsi="Calibri" w:cs="Calibri"/>
          <w:b/>
          <w:u w:val="single"/>
        </w:rPr>
        <w:t>doel</w:t>
      </w:r>
      <w:r w:rsidRPr="00E13B66">
        <w:rPr>
          <w:rFonts w:ascii="Calibri" w:hAnsi="Calibri" w:cs="Calibri"/>
          <w:b/>
        </w:rPr>
        <w:t xml:space="preserve"> van de nieuwe geneesmiddelen op een begrijpelijke manier uit?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rPr>
          <w:rFonts w:ascii="Calibri" w:hAnsi="Calibri" w:cs="Calibri"/>
          <w:b/>
          <w:iCs/>
        </w:rPr>
      </w:pPr>
    </w:p>
    <w:p w:rsidR="00D45533" w:rsidRPr="00E13B66" w:rsidRDefault="00D45533" w:rsidP="00D45533">
      <w:pPr>
        <w:ind w:left="705" w:hanging="705"/>
        <w:rPr>
          <w:rFonts w:ascii="Calibri" w:hAnsi="Calibri" w:cs="Calibri"/>
          <w:b/>
          <w:iCs/>
        </w:rPr>
      </w:pPr>
      <w:r w:rsidRPr="00E13B66">
        <w:rPr>
          <w:rFonts w:ascii="Calibri" w:hAnsi="Calibri" w:cs="Calibri"/>
          <w:b/>
          <w:iCs/>
        </w:rPr>
        <w:t>49.</w:t>
      </w:r>
      <w:r w:rsidRPr="00E13B66">
        <w:rPr>
          <w:rFonts w:ascii="Calibri" w:hAnsi="Calibri" w:cs="Calibri"/>
          <w:b/>
          <w:iCs/>
        </w:rPr>
        <w:tab/>
        <w:t xml:space="preserve">Vertelde een zorgverlener u op welke </w:t>
      </w:r>
      <w:r w:rsidRPr="00E13B66">
        <w:rPr>
          <w:rFonts w:ascii="Calibri" w:hAnsi="Calibri" w:cs="Calibri"/>
          <w:b/>
          <w:iCs/>
          <w:u w:val="single"/>
        </w:rPr>
        <w:t>bijwerkingen</w:t>
      </w:r>
      <w:r w:rsidRPr="00E13B66">
        <w:rPr>
          <w:rFonts w:ascii="Calibri" w:hAnsi="Calibri" w:cs="Calibri"/>
          <w:b/>
          <w:iCs/>
        </w:rPr>
        <w:t xml:space="preserve"> van de geneesmiddelen u moest letten?</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Default="00D45533" w:rsidP="00D45533">
      <w:pPr>
        <w:rPr>
          <w:rFonts w:ascii="Calibri" w:hAnsi="Calibri" w:cs="Calibri"/>
          <w:b/>
          <w:iCs/>
        </w:rPr>
      </w:pPr>
    </w:p>
    <w:p w:rsidR="0036727E" w:rsidRDefault="0036727E" w:rsidP="00D45533">
      <w:pPr>
        <w:rPr>
          <w:rFonts w:ascii="Calibri" w:hAnsi="Calibri" w:cs="Calibri"/>
          <w:b/>
          <w:iCs/>
        </w:rPr>
      </w:pPr>
    </w:p>
    <w:p w:rsidR="0036727E" w:rsidRPr="00E13B66" w:rsidRDefault="0036727E" w:rsidP="00D45533">
      <w:pPr>
        <w:rPr>
          <w:rFonts w:ascii="Calibri" w:hAnsi="Calibri" w:cs="Calibri"/>
          <w:b/>
          <w:iCs/>
        </w:rPr>
      </w:pPr>
    </w:p>
    <w:p w:rsidR="00D45533" w:rsidRPr="00E13B66" w:rsidRDefault="00D45533" w:rsidP="00D45533">
      <w:pPr>
        <w:tabs>
          <w:tab w:val="left" w:pos="360"/>
        </w:tabs>
        <w:ind w:left="703" w:hanging="703"/>
        <w:rPr>
          <w:rFonts w:ascii="Calibri" w:hAnsi="Calibri" w:cs="Calibri"/>
          <w:b/>
        </w:rPr>
      </w:pPr>
      <w:r w:rsidRPr="00E13B66">
        <w:rPr>
          <w:rFonts w:ascii="Calibri" w:hAnsi="Calibri" w:cs="Calibri"/>
          <w:b/>
        </w:rPr>
        <w:t>50.</w:t>
      </w:r>
      <w:r w:rsidRPr="00E13B66">
        <w:rPr>
          <w:rFonts w:ascii="Calibri" w:hAnsi="Calibri" w:cs="Calibri"/>
          <w:b/>
        </w:rPr>
        <w:tab/>
      </w:r>
      <w:r w:rsidRPr="00E13B66">
        <w:rPr>
          <w:rFonts w:ascii="Calibri" w:hAnsi="Calibri" w:cs="Calibri"/>
          <w:b/>
        </w:rPr>
        <w:tab/>
        <w:t xml:space="preserve">Vertelde een zorgverlener u wanneer u weer uw </w:t>
      </w:r>
      <w:r w:rsidRPr="00E13B66">
        <w:rPr>
          <w:rFonts w:ascii="Calibri" w:hAnsi="Calibri" w:cs="Calibri"/>
          <w:b/>
          <w:u w:val="single"/>
        </w:rPr>
        <w:t>gebruikelijke activiteiten</w:t>
      </w:r>
      <w:r w:rsidRPr="00E13B66">
        <w:rPr>
          <w:rFonts w:ascii="Calibri" w:hAnsi="Calibri" w:cs="Calibri"/>
          <w:b/>
        </w:rPr>
        <w:t xml:space="preserve"> kon oppakken, zoals eten of lopen?</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N.v.t. (ik was niet beperkt in mijn gebruikelijke activiteiten)</w:t>
      </w:r>
    </w:p>
    <w:p w:rsidR="00D45533" w:rsidRPr="00E13B66" w:rsidRDefault="00D45533" w:rsidP="00D45533">
      <w:pPr>
        <w:spacing w:line="288" w:lineRule="auto"/>
        <w:ind w:left="708"/>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51.</w:t>
      </w:r>
      <w:r w:rsidRPr="00E13B66">
        <w:rPr>
          <w:rFonts w:ascii="Calibri" w:hAnsi="Calibri" w:cs="Calibri"/>
          <w:b/>
        </w:rPr>
        <w:tab/>
      </w:r>
      <w:r w:rsidRPr="00E13B66">
        <w:rPr>
          <w:rFonts w:ascii="Calibri" w:hAnsi="Calibri" w:cs="Calibri"/>
          <w:b/>
        </w:rPr>
        <w:tab/>
        <w:t xml:space="preserve">Vertelde een zorgverlener u op welke </w:t>
      </w:r>
      <w:r w:rsidRPr="00E13B66">
        <w:rPr>
          <w:rFonts w:ascii="Calibri" w:hAnsi="Calibri" w:cs="Calibri"/>
          <w:b/>
          <w:u w:val="single"/>
        </w:rPr>
        <w:t>klachten of symptomen</w:t>
      </w:r>
      <w:r w:rsidRPr="00E13B66">
        <w:rPr>
          <w:rFonts w:ascii="Calibri" w:hAnsi="Calibri" w:cs="Calibri"/>
          <w:b/>
        </w:rPr>
        <w:t xml:space="preserve"> u moest letten na uw vertrek van de SEH?</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N.v.t. (mijn gezondheidsprobleem was opgelost)</w:t>
      </w:r>
    </w:p>
    <w:p w:rsidR="00D45533" w:rsidRPr="00E13B66" w:rsidRDefault="00D45533" w:rsidP="00D45533">
      <w:pPr>
        <w:spacing w:line="288" w:lineRule="auto"/>
        <w:ind w:left="708"/>
        <w:rPr>
          <w:rFonts w:ascii="Calibri" w:hAnsi="Calibri" w:cs="Calibri"/>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52.</w:t>
      </w:r>
      <w:r w:rsidRPr="00E13B66">
        <w:rPr>
          <w:rFonts w:ascii="Calibri" w:hAnsi="Calibri" w:cs="Calibri"/>
          <w:b/>
        </w:rPr>
        <w:tab/>
      </w:r>
      <w:r w:rsidRPr="00E13B66">
        <w:rPr>
          <w:rFonts w:ascii="Calibri" w:hAnsi="Calibri" w:cs="Calibri"/>
          <w:b/>
        </w:rPr>
        <w:tab/>
        <w:t xml:space="preserve">Vertelde een zorgverlener u </w:t>
      </w:r>
      <w:r w:rsidRPr="00E13B66">
        <w:rPr>
          <w:rFonts w:ascii="Calibri" w:hAnsi="Calibri" w:cs="Calibri"/>
          <w:b/>
          <w:u w:val="single"/>
        </w:rPr>
        <w:t>met wie u contact op moest nemen</w:t>
      </w:r>
      <w:r w:rsidRPr="00E13B66">
        <w:rPr>
          <w:rFonts w:ascii="Calibri" w:hAnsi="Calibri" w:cs="Calibri"/>
          <w:b/>
        </w:rPr>
        <w:t xml:space="preserve"> als u zich ongerust zou maken over uw gezondheidsprobleem na uw vertrek van de SEH?</w:t>
      </w:r>
    </w:p>
    <w:p w:rsidR="00D45533" w:rsidRPr="00E13B66" w:rsidRDefault="00D45533" w:rsidP="00D45533">
      <w:pPr>
        <w:tabs>
          <w:tab w:val="left" w:pos="1080"/>
        </w:tabs>
        <w:spacing w:line="288" w:lineRule="auto"/>
        <w:ind w:left="993" w:hanging="285"/>
        <w:rPr>
          <w:rFonts w:ascii="Calibri" w:hAnsi="Calibri" w:cs="Calibri"/>
        </w:rPr>
      </w:pPr>
      <w:r w:rsidRPr="00E13B66">
        <w:rPr>
          <w:rFonts w:ascii="Calibri" w:hAnsi="Calibri" w:cs="Calibri"/>
        </w:rPr>
        <w:sym w:font="Webdings" w:char="F063"/>
      </w:r>
      <w:r w:rsidRPr="00E13B66">
        <w:rPr>
          <w:rFonts w:ascii="Calibri" w:hAnsi="Calibri" w:cs="Calibri"/>
        </w:rPr>
        <w:tab/>
        <w:t xml:space="preserve">Nee </w:t>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54</w:t>
      </w:r>
    </w:p>
    <w:p w:rsidR="00D45533" w:rsidRPr="00E13B66" w:rsidRDefault="00D45533" w:rsidP="00C64B3B">
      <w:pPr>
        <w:numPr>
          <w:ilvl w:val="0"/>
          <w:numId w:val="6"/>
        </w:numPr>
        <w:tabs>
          <w:tab w:val="clear" w:pos="1080"/>
          <w:tab w:val="num" w:pos="993"/>
        </w:tabs>
        <w:spacing w:line="288" w:lineRule="auto"/>
        <w:rPr>
          <w:rFonts w:ascii="Calibri" w:hAnsi="Calibri" w:cs="Calibri"/>
        </w:rPr>
      </w:pPr>
      <w:r w:rsidRPr="00E13B66">
        <w:rPr>
          <w:rFonts w:ascii="Calibri" w:hAnsi="Calibri" w:cs="Calibri"/>
        </w:rPr>
        <w:t xml:space="preserve">Ja </w:t>
      </w:r>
    </w:p>
    <w:p w:rsidR="00D45533" w:rsidRPr="00E13B66" w:rsidRDefault="00D45533" w:rsidP="00D45533">
      <w:pPr>
        <w:tabs>
          <w:tab w:val="left" w:pos="1080"/>
        </w:tabs>
        <w:spacing w:line="288" w:lineRule="auto"/>
        <w:ind w:left="993" w:hanging="285"/>
        <w:rPr>
          <w:rFonts w:ascii="Calibri" w:hAnsi="Calibri" w:cs="Calibri"/>
        </w:rPr>
      </w:pPr>
      <w:r w:rsidRPr="00E13B66">
        <w:rPr>
          <w:rFonts w:ascii="Calibri" w:hAnsi="Calibri" w:cs="Calibri"/>
        </w:rPr>
        <w:sym w:font="Webdings" w:char="F063"/>
      </w:r>
      <w:r w:rsidRPr="00E13B66">
        <w:rPr>
          <w:rFonts w:ascii="Calibri" w:hAnsi="Calibri" w:cs="Calibri"/>
        </w:rPr>
        <w:tab/>
        <w:t xml:space="preserve">N.v.t. (mijn gezondheidsprobleem was opgelost) </w:t>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54</w:t>
      </w:r>
    </w:p>
    <w:p w:rsidR="00D45533" w:rsidRDefault="00D45533"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Default="0036727E" w:rsidP="00D45533">
      <w:pPr>
        <w:spacing w:line="288" w:lineRule="auto"/>
        <w:rPr>
          <w:rFonts w:ascii="Calibri" w:hAnsi="Calibri" w:cs="Calibri"/>
          <w:b/>
        </w:rPr>
      </w:pPr>
    </w:p>
    <w:p w:rsidR="0036727E" w:rsidRPr="00E13B66" w:rsidRDefault="0036727E" w:rsidP="00D45533">
      <w:pPr>
        <w:spacing w:line="288" w:lineRule="auto"/>
        <w:rPr>
          <w:rFonts w:ascii="Calibri" w:hAnsi="Calibri" w:cs="Calibri"/>
          <w:b/>
        </w:rPr>
      </w:pPr>
    </w:p>
    <w:p w:rsidR="00D45533" w:rsidRPr="00E13B66" w:rsidRDefault="00D45533" w:rsidP="00D45533">
      <w:pPr>
        <w:spacing w:line="288" w:lineRule="auto"/>
        <w:ind w:left="720" w:hanging="720"/>
        <w:rPr>
          <w:rFonts w:ascii="Calibri" w:hAnsi="Calibri" w:cs="Calibri"/>
          <w:b/>
        </w:rPr>
      </w:pPr>
      <w:r w:rsidRPr="00E13B66">
        <w:rPr>
          <w:rFonts w:ascii="Calibri" w:hAnsi="Calibri" w:cs="Calibri"/>
          <w:b/>
        </w:rPr>
        <w:lastRenderedPageBreak/>
        <w:t>53.</w:t>
      </w:r>
      <w:r w:rsidRPr="00E13B66">
        <w:rPr>
          <w:rFonts w:ascii="Calibri" w:hAnsi="Calibri" w:cs="Calibri"/>
          <w:b/>
        </w:rPr>
        <w:tab/>
        <w:t>Met wie moest u contact opnemen? (meerdere antwoorden mogelijk)</w:t>
      </w:r>
    </w:p>
    <w:p w:rsidR="00D45533" w:rsidRPr="00E13B66" w:rsidRDefault="00D45533" w:rsidP="00C64B3B">
      <w:pPr>
        <w:numPr>
          <w:ilvl w:val="0"/>
          <w:numId w:val="9"/>
        </w:numPr>
        <w:tabs>
          <w:tab w:val="clear" w:pos="927"/>
          <w:tab w:val="num" w:pos="993"/>
        </w:tabs>
        <w:spacing w:line="288" w:lineRule="auto"/>
        <w:ind w:left="993" w:hanging="273"/>
        <w:rPr>
          <w:rFonts w:ascii="Calibri" w:hAnsi="Calibri" w:cs="Calibri"/>
        </w:rPr>
      </w:pPr>
      <w:r w:rsidRPr="00E13B66">
        <w:rPr>
          <w:rFonts w:ascii="Calibri" w:hAnsi="Calibri" w:cs="Calibri"/>
        </w:rPr>
        <w:t>Eigen huisarts</w:t>
      </w:r>
    </w:p>
    <w:p w:rsidR="00D45533" w:rsidRPr="00E13B66" w:rsidRDefault="00D45533" w:rsidP="00C64B3B">
      <w:pPr>
        <w:numPr>
          <w:ilvl w:val="0"/>
          <w:numId w:val="9"/>
        </w:numPr>
        <w:tabs>
          <w:tab w:val="clear" w:pos="927"/>
          <w:tab w:val="num" w:pos="993"/>
        </w:tabs>
        <w:spacing w:line="288" w:lineRule="auto"/>
        <w:ind w:hanging="207"/>
        <w:rPr>
          <w:rFonts w:ascii="Calibri" w:hAnsi="Calibri" w:cs="Calibri"/>
        </w:rPr>
      </w:pPr>
      <w:r w:rsidRPr="00E13B66">
        <w:rPr>
          <w:rFonts w:ascii="Calibri" w:hAnsi="Calibri" w:cs="Calibri"/>
        </w:rPr>
        <w:t xml:space="preserve">SEH </w:t>
      </w:r>
    </w:p>
    <w:p w:rsidR="00D45533" w:rsidRPr="00E13B66" w:rsidRDefault="00D45533" w:rsidP="00C64B3B">
      <w:pPr>
        <w:numPr>
          <w:ilvl w:val="0"/>
          <w:numId w:val="9"/>
        </w:numPr>
        <w:tabs>
          <w:tab w:val="clear" w:pos="927"/>
          <w:tab w:val="num" w:pos="993"/>
        </w:tabs>
        <w:spacing w:line="288" w:lineRule="auto"/>
        <w:ind w:hanging="207"/>
        <w:rPr>
          <w:rFonts w:ascii="Calibri" w:hAnsi="Calibri" w:cs="Calibri"/>
          <w:i/>
        </w:rPr>
      </w:pPr>
      <w:r w:rsidRPr="00E13B66">
        <w:rPr>
          <w:rFonts w:ascii="Calibri" w:hAnsi="Calibri" w:cs="Calibri"/>
        </w:rPr>
        <w:t xml:space="preserve">Andere afdeling in </w:t>
      </w:r>
      <w:r w:rsidRPr="00E13B66">
        <w:rPr>
          <w:rFonts w:ascii="Calibri" w:hAnsi="Calibri" w:cs="Calibri"/>
          <w:i/>
        </w:rPr>
        <w:t>Naam instelling</w:t>
      </w:r>
    </w:p>
    <w:p w:rsidR="00D45533" w:rsidRPr="00E13B66" w:rsidRDefault="00D45533" w:rsidP="00C64B3B">
      <w:pPr>
        <w:numPr>
          <w:ilvl w:val="0"/>
          <w:numId w:val="9"/>
        </w:numPr>
        <w:tabs>
          <w:tab w:val="clear" w:pos="927"/>
          <w:tab w:val="num" w:pos="993"/>
        </w:tabs>
        <w:spacing w:line="288" w:lineRule="auto"/>
        <w:ind w:left="993" w:hanging="273"/>
        <w:rPr>
          <w:rFonts w:ascii="Calibri" w:hAnsi="Calibri" w:cs="Calibri"/>
        </w:rPr>
      </w:pPr>
      <w:r w:rsidRPr="00E13B66">
        <w:rPr>
          <w:rFonts w:ascii="Calibri" w:hAnsi="Calibri" w:cs="Calibri"/>
        </w:rPr>
        <w:t>Anders, namelijk ……………….....</w:t>
      </w:r>
    </w:p>
    <w:p w:rsidR="00D45533" w:rsidRPr="00E13B66" w:rsidRDefault="00D45533" w:rsidP="00D45533">
      <w:pPr>
        <w:spacing w:line="288" w:lineRule="auto"/>
        <w:ind w:left="1080"/>
        <w:rPr>
          <w:rFonts w:ascii="Calibri" w:hAnsi="Calibri" w:cs="Calibri"/>
        </w:rPr>
      </w:pPr>
      <w:r w:rsidRPr="00E13B66">
        <w:rPr>
          <w:rFonts w:ascii="Calibri" w:hAnsi="Calibri" w:cs="Calibri"/>
        </w:rPr>
        <w:t>………………………………………</w:t>
      </w:r>
    </w:p>
    <w:p w:rsidR="00D45533" w:rsidRPr="00E13B66" w:rsidRDefault="00D45533" w:rsidP="00D45533">
      <w:pPr>
        <w:spacing w:line="276" w:lineRule="auto"/>
        <w:ind w:left="705" w:hanging="705"/>
        <w:rPr>
          <w:rFonts w:ascii="Calibri" w:hAnsi="Calibri" w:cs="Calibri"/>
          <w:b/>
          <w:iCs/>
        </w:rPr>
      </w:pPr>
    </w:p>
    <w:p w:rsidR="00D45533" w:rsidRPr="00E13B66" w:rsidRDefault="00D45533" w:rsidP="00D45533">
      <w:pPr>
        <w:spacing w:line="276" w:lineRule="auto"/>
        <w:ind w:left="705" w:hanging="705"/>
        <w:rPr>
          <w:rFonts w:ascii="Calibri" w:hAnsi="Calibri" w:cs="Calibri"/>
          <w:b/>
          <w:iCs/>
        </w:rPr>
      </w:pPr>
      <w:r w:rsidRPr="00E13B66">
        <w:rPr>
          <w:rFonts w:ascii="Calibri" w:hAnsi="Calibri" w:cs="Calibri"/>
          <w:b/>
          <w:iCs/>
        </w:rPr>
        <w:t xml:space="preserve">54. </w:t>
      </w:r>
      <w:r w:rsidRPr="00E13B66">
        <w:rPr>
          <w:rFonts w:ascii="Calibri" w:hAnsi="Calibri" w:cs="Calibri"/>
          <w:b/>
          <w:iCs/>
        </w:rPr>
        <w:tab/>
        <w:t>Vertelde een zorgverlener u dat uw eigen huisarts geïnformeerd zou worden over uw SEH bezoek?</w:t>
      </w:r>
    </w:p>
    <w:p w:rsidR="00D45533" w:rsidRPr="00E13B66" w:rsidRDefault="00D45533" w:rsidP="00C64B3B">
      <w:pPr>
        <w:numPr>
          <w:ilvl w:val="0"/>
          <w:numId w:val="18"/>
        </w:numPr>
        <w:tabs>
          <w:tab w:val="clear" w:pos="927"/>
          <w:tab w:val="num" w:pos="993"/>
        </w:tabs>
        <w:ind w:hanging="207"/>
        <w:rPr>
          <w:rFonts w:ascii="Calibri" w:hAnsi="Calibri" w:cs="Calibri"/>
          <w:iCs/>
        </w:rPr>
      </w:pPr>
      <w:r w:rsidRPr="00E13B66">
        <w:rPr>
          <w:rFonts w:ascii="Calibri" w:hAnsi="Calibri" w:cs="Calibri"/>
          <w:iCs/>
        </w:rPr>
        <w:t xml:space="preserve">Nee </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Ja</w:t>
      </w:r>
    </w:p>
    <w:p w:rsidR="00D45533" w:rsidRPr="00E13B66" w:rsidRDefault="00D45533" w:rsidP="00D45533">
      <w:pPr>
        <w:spacing w:line="288" w:lineRule="auto"/>
        <w:rPr>
          <w:rFonts w:ascii="Calibri" w:hAnsi="Calibri" w:cs="Calibri"/>
        </w:rPr>
      </w:pPr>
    </w:p>
    <w:p w:rsidR="00D45533" w:rsidRPr="00E13B66" w:rsidRDefault="00D45533" w:rsidP="00D45533">
      <w:pPr>
        <w:spacing w:line="276" w:lineRule="auto"/>
        <w:ind w:left="705" w:hanging="705"/>
        <w:rPr>
          <w:rFonts w:ascii="Calibri" w:hAnsi="Calibri" w:cs="Calibri"/>
          <w:b/>
          <w:iCs/>
        </w:rPr>
      </w:pPr>
      <w:r w:rsidRPr="00E13B66">
        <w:rPr>
          <w:rFonts w:ascii="Calibri" w:hAnsi="Calibri" w:cs="Calibri"/>
          <w:b/>
          <w:iCs/>
        </w:rPr>
        <w:t xml:space="preserve">55. </w:t>
      </w:r>
      <w:r w:rsidRPr="00E13B66">
        <w:rPr>
          <w:rFonts w:ascii="Calibri" w:hAnsi="Calibri" w:cs="Calibri"/>
          <w:b/>
          <w:iCs/>
        </w:rPr>
        <w:tab/>
        <w:t xml:space="preserve">Moest u een vervolgafspraak maken op de polikliniek van het ziekenhuis? </w:t>
      </w:r>
    </w:p>
    <w:p w:rsidR="00D45533" w:rsidRPr="00E13B66" w:rsidRDefault="00D45533" w:rsidP="00C64B3B">
      <w:pPr>
        <w:numPr>
          <w:ilvl w:val="0"/>
          <w:numId w:val="18"/>
        </w:numPr>
        <w:tabs>
          <w:tab w:val="clear" w:pos="927"/>
          <w:tab w:val="num" w:pos="993"/>
        </w:tabs>
        <w:ind w:hanging="207"/>
        <w:rPr>
          <w:rFonts w:ascii="Calibri" w:hAnsi="Calibri" w:cs="Calibri"/>
          <w:iCs/>
        </w:rPr>
      </w:pPr>
      <w:r w:rsidRPr="00E13B66">
        <w:rPr>
          <w:rFonts w:ascii="Calibri" w:hAnsi="Calibri" w:cs="Calibri"/>
          <w:iCs/>
        </w:rPr>
        <w:t xml:space="preserve">Nee </w:t>
      </w:r>
      <w:r w:rsidRPr="00E13B66">
        <w:rPr>
          <w:rFonts w:ascii="Calibri" w:hAnsi="Calibri" w:cs="Calibri"/>
          <w:iCs/>
        </w:rPr>
        <w:sym w:font="Wingdings" w:char="F0E0"/>
      </w:r>
      <w:r w:rsidRPr="00E13B66">
        <w:rPr>
          <w:rFonts w:ascii="Calibri" w:hAnsi="Calibri" w:cs="Calibri"/>
          <w:iCs/>
        </w:rPr>
        <w:t xml:space="preserve"> </w:t>
      </w:r>
      <w:r w:rsidRPr="00E13B66">
        <w:rPr>
          <w:rFonts w:ascii="Calibri" w:hAnsi="Calibri" w:cs="Calibri"/>
          <w:i/>
          <w:iCs/>
        </w:rPr>
        <w:t>ga naar vraag 57</w:t>
      </w:r>
    </w:p>
    <w:p w:rsidR="00D45533" w:rsidRPr="00E13B66" w:rsidRDefault="00D45533" w:rsidP="00C64B3B">
      <w:pPr>
        <w:numPr>
          <w:ilvl w:val="0"/>
          <w:numId w:val="18"/>
        </w:numPr>
        <w:ind w:hanging="207"/>
        <w:rPr>
          <w:rFonts w:ascii="Calibri" w:hAnsi="Calibri" w:cs="Calibri"/>
          <w:iCs/>
        </w:rPr>
      </w:pPr>
      <w:r w:rsidRPr="00E13B66">
        <w:rPr>
          <w:rFonts w:ascii="Calibri" w:hAnsi="Calibri" w:cs="Calibri"/>
          <w:iCs/>
        </w:rPr>
        <w:t xml:space="preserve"> Ja</w:t>
      </w:r>
    </w:p>
    <w:p w:rsidR="00D45533" w:rsidRPr="00E13B66" w:rsidRDefault="00D45533" w:rsidP="00D45533">
      <w:pPr>
        <w:spacing w:line="288" w:lineRule="auto"/>
        <w:rPr>
          <w:rFonts w:ascii="Calibri" w:hAnsi="Calibri" w:cs="Calibri"/>
        </w:rPr>
      </w:pPr>
    </w:p>
    <w:p w:rsidR="00D45533" w:rsidRPr="00E13B66" w:rsidRDefault="00D45533" w:rsidP="00D45533">
      <w:pPr>
        <w:spacing w:line="276" w:lineRule="auto"/>
        <w:ind w:left="705" w:hanging="705"/>
        <w:rPr>
          <w:rFonts w:ascii="Calibri" w:hAnsi="Calibri" w:cs="Calibri"/>
          <w:b/>
          <w:iCs/>
        </w:rPr>
      </w:pPr>
      <w:r w:rsidRPr="00E13B66">
        <w:rPr>
          <w:rFonts w:ascii="Calibri" w:hAnsi="Calibri" w:cs="Calibri"/>
          <w:b/>
          <w:iCs/>
        </w:rPr>
        <w:t xml:space="preserve">56. </w:t>
      </w:r>
      <w:r w:rsidRPr="00E13B66">
        <w:rPr>
          <w:rFonts w:ascii="Calibri" w:hAnsi="Calibri" w:cs="Calibri"/>
          <w:b/>
          <w:iCs/>
        </w:rPr>
        <w:tab/>
        <w:t xml:space="preserve">Legde de zorgverleners u uit hoe u deze afspraak moest maken?  </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Nee, helemaal niet</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Een beetje</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Grotendeels</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Ja, helemaal</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N.v.t. (de afspraak is door een zorgverlener op de SEH gemaakt)</w:t>
      </w:r>
    </w:p>
    <w:p w:rsidR="00D45533" w:rsidRPr="00E13B66" w:rsidRDefault="00D45533" w:rsidP="00D45533">
      <w:pPr>
        <w:tabs>
          <w:tab w:val="left" w:pos="1080"/>
        </w:tabs>
        <w:spacing w:line="288" w:lineRule="auto"/>
        <w:ind w:left="720"/>
        <w:rPr>
          <w:rFonts w:ascii="Calibri" w:hAnsi="Calibri" w:cs="Calibri"/>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96"/>
      </w:tblGrid>
      <w:tr w:rsidR="00D45533" w:rsidRPr="00E13B66" w:rsidTr="00D45533">
        <w:tc>
          <w:tcPr>
            <w:tcW w:w="4396" w:type="dxa"/>
          </w:tcPr>
          <w:p w:rsidR="00D45533" w:rsidRPr="00E13B66" w:rsidRDefault="00D45533" w:rsidP="00D45533">
            <w:pPr>
              <w:spacing w:line="288" w:lineRule="auto"/>
              <w:rPr>
                <w:rFonts w:ascii="Calibri" w:hAnsi="Calibri" w:cs="Calibri"/>
                <w:b/>
              </w:rPr>
            </w:pPr>
            <w:r w:rsidRPr="00E13B66">
              <w:rPr>
                <w:rFonts w:ascii="Calibri" w:hAnsi="Calibri" w:cs="Calibri"/>
                <w:b/>
              </w:rPr>
              <w:t>Algemeen SEH</w:t>
            </w:r>
          </w:p>
        </w:tc>
      </w:tr>
    </w:tbl>
    <w:p w:rsidR="00D45533" w:rsidRPr="00E13B66" w:rsidRDefault="00D45533" w:rsidP="00D45533">
      <w:pPr>
        <w:rPr>
          <w:rFonts w:ascii="Calibri" w:hAnsi="Calibri" w:cs="Calibri"/>
          <w:b/>
        </w:rPr>
      </w:pPr>
    </w:p>
    <w:p w:rsidR="00D45533" w:rsidRPr="00E13B66" w:rsidRDefault="00D45533" w:rsidP="00D45533">
      <w:pPr>
        <w:ind w:left="705" w:hanging="705"/>
        <w:rPr>
          <w:rFonts w:ascii="Calibri" w:hAnsi="Calibri" w:cs="Calibri"/>
          <w:iCs/>
        </w:rPr>
      </w:pPr>
      <w:r w:rsidRPr="00E13B66">
        <w:rPr>
          <w:rFonts w:ascii="Calibri" w:hAnsi="Calibri" w:cs="Calibri"/>
          <w:b/>
        </w:rPr>
        <w:t xml:space="preserve">57. </w:t>
      </w:r>
      <w:r w:rsidRPr="00E13B66">
        <w:rPr>
          <w:rFonts w:ascii="Calibri" w:hAnsi="Calibri" w:cs="Calibri"/>
          <w:b/>
        </w:rPr>
        <w:tab/>
        <w:t>Was de inrichting van de wachtruimte prettig? (tijdschriften/televisie/stoelen)</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19"/>
        </w:numPr>
        <w:ind w:left="993" w:hanging="273"/>
        <w:rPr>
          <w:rFonts w:ascii="Calibri" w:hAnsi="Calibri" w:cs="Calibri"/>
          <w:iCs/>
        </w:rPr>
      </w:pPr>
      <w:r w:rsidRPr="00E13B66">
        <w:rPr>
          <w:rFonts w:ascii="Calibri" w:hAnsi="Calibri" w:cs="Calibri"/>
          <w:iCs/>
        </w:rPr>
        <w:t xml:space="preserve"> N.v.t. (ik heb niet gewacht in de wachtruimte)</w:t>
      </w:r>
    </w:p>
    <w:p w:rsidR="00D45533" w:rsidRPr="00E13B66" w:rsidRDefault="00D45533" w:rsidP="00D45533">
      <w:pPr>
        <w:spacing w:line="288" w:lineRule="auto"/>
        <w:ind w:left="705" w:hanging="705"/>
        <w:rPr>
          <w:rFonts w:ascii="Calibri" w:hAnsi="Calibri" w:cs="Calibri"/>
          <w:b/>
        </w:rPr>
      </w:pPr>
      <w:r w:rsidRPr="00E13B66">
        <w:rPr>
          <w:rFonts w:ascii="Calibri" w:hAnsi="Calibri" w:cs="Calibri"/>
          <w:b/>
        </w:rPr>
        <w:t xml:space="preserve">58. </w:t>
      </w:r>
      <w:r w:rsidRPr="00E13B66">
        <w:rPr>
          <w:rFonts w:ascii="Calibri" w:hAnsi="Calibri" w:cs="Calibri"/>
          <w:b/>
        </w:rPr>
        <w:tab/>
        <w:t>Als u dit wilde, kon u dan iets eten en/of drinken op de SEH?</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Ik weet het niet (meer)</w:t>
      </w:r>
    </w:p>
    <w:p w:rsidR="00D45533" w:rsidRPr="00E13B66" w:rsidRDefault="00D45533" w:rsidP="00D45533">
      <w:pPr>
        <w:ind w:left="705" w:hanging="705"/>
        <w:rPr>
          <w:rFonts w:ascii="Calibri" w:hAnsi="Calibri" w:cs="Calibri"/>
          <w:b/>
        </w:rPr>
      </w:pPr>
    </w:p>
    <w:p w:rsidR="00D45533" w:rsidRPr="00E13B66" w:rsidRDefault="00D45533" w:rsidP="00D45533">
      <w:pPr>
        <w:ind w:left="705" w:hanging="705"/>
        <w:rPr>
          <w:rFonts w:ascii="Calibri" w:hAnsi="Calibri" w:cs="Calibri"/>
          <w:b/>
        </w:rPr>
      </w:pPr>
      <w:r w:rsidRPr="00E13B66">
        <w:rPr>
          <w:rFonts w:ascii="Calibri" w:hAnsi="Calibri" w:cs="Calibri"/>
          <w:b/>
        </w:rPr>
        <w:t>59.</w:t>
      </w:r>
      <w:r w:rsidRPr="00E13B66">
        <w:rPr>
          <w:rFonts w:ascii="Calibri" w:hAnsi="Calibri" w:cs="Calibri"/>
        </w:rPr>
        <w:t xml:space="preserve"> </w:t>
      </w:r>
      <w:r w:rsidRPr="00E13B66">
        <w:rPr>
          <w:rFonts w:ascii="Calibri" w:hAnsi="Calibri" w:cs="Calibri"/>
        </w:rPr>
        <w:tab/>
      </w:r>
      <w:r w:rsidRPr="00E13B66">
        <w:rPr>
          <w:rFonts w:ascii="Calibri" w:hAnsi="Calibri" w:cs="Calibri"/>
          <w:b/>
        </w:rPr>
        <w:t>Vond u de SEH hygiënisch?</w:t>
      </w:r>
    </w:p>
    <w:p w:rsidR="00D45533" w:rsidRPr="00E13B66" w:rsidRDefault="00D45533" w:rsidP="00C64B3B">
      <w:pPr>
        <w:numPr>
          <w:ilvl w:val="0"/>
          <w:numId w:val="25"/>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ind w:left="705" w:hanging="705"/>
        <w:rPr>
          <w:rFonts w:ascii="Calibri" w:hAnsi="Calibri" w:cs="Calibri"/>
          <w:b/>
          <w:iCs/>
        </w:rPr>
      </w:pPr>
    </w:p>
    <w:p w:rsidR="00D45533" w:rsidRPr="00E13B66" w:rsidRDefault="00D45533" w:rsidP="00D45533">
      <w:pPr>
        <w:ind w:left="705" w:hanging="705"/>
        <w:rPr>
          <w:rFonts w:ascii="Calibri" w:hAnsi="Calibri" w:cs="Calibri"/>
          <w:b/>
        </w:rPr>
      </w:pPr>
      <w:r w:rsidRPr="00E13B66">
        <w:rPr>
          <w:rFonts w:ascii="Calibri" w:hAnsi="Calibri" w:cs="Calibri"/>
          <w:b/>
        </w:rPr>
        <w:t>60.</w:t>
      </w:r>
      <w:r w:rsidRPr="00E13B66">
        <w:rPr>
          <w:rFonts w:ascii="Calibri" w:hAnsi="Calibri" w:cs="Calibri"/>
        </w:rPr>
        <w:t xml:space="preserve"> </w:t>
      </w:r>
      <w:r w:rsidRPr="00E13B66">
        <w:rPr>
          <w:rFonts w:ascii="Calibri" w:hAnsi="Calibri" w:cs="Calibri"/>
        </w:rPr>
        <w:tab/>
      </w:r>
      <w:r w:rsidRPr="00E13B66">
        <w:rPr>
          <w:rFonts w:ascii="Calibri" w:hAnsi="Calibri" w:cs="Calibri"/>
          <w:b/>
        </w:rPr>
        <w:t>Was de sfeer op de SEH rustig?</w:t>
      </w:r>
    </w:p>
    <w:p w:rsidR="00D45533" w:rsidRPr="00E13B66" w:rsidRDefault="00D45533" w:rsidP="00C64B3B">
      <w:pPr>
        <w:numPr>
          <w:ilvl w:val="0"/>
          <w:numId w:val="25"/>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ind w:left="705" w:hanging="705"/>
        <w:rPr>
          <w:rFonts w:ascii="Calibri" w:hAnsi="Calibri" w:cs="Calibri"/>
          <w:b/>
          <w:iCs/>
        </w:rPr>
      </w:pPr>
    </w:p>
    <w:p w:rsidR="00D45533" w:rsidRPr="00E13B66" w:rsidRDefault="00D45533" w:rsidP="00D45533">
      <w:pPr>
        <w:ind w:left="705" w:hanging="705"/>
        <w:rPr>
          <w:rFonts w:ascii="Calibri" w:hAnsi="Calibri" w:cs="Calibri"/>
          <w:b/>
        </w:rPr>
      </w:pPr>
      <w:r w:rsidRPr="00E13B66">
        <w:rPr>
          <w:rFonts w:ascii="Calibri" w:hAnsi="Calibri" w:cs="Calibri"/>
          <w:b/>
        </w:rPr>
        <w:t>61.</w:t>
      </w:r>
      <w:r w:rsidRPr="00E13B66">
        <w:rPr>
          <w:rFonts w:ascii="Calibri" w:hAnsi="Calibri" w:cs="Calibri"/>
        </w:rPr>
        <w:t xml:space="preserve"> </w:t>
      </w:r>
      <w:r w:rsidRPr="00E13B66">
        <w:rPr>
          <w:rFonts w:ascii="Calibri" w:hAnsi="Calibri" w:cs="Calibri"/>
        </w:rPr>
        <w:tab/>
      </w:r>
      <w:r w:rsidRPr="00E13B66">
        <w:rPr>
          <w:rFonts w:ascii="Calibri" w:hAnsi="Calibri" w:cs="Calibri"/>
          <w:b/>
        </w:rPr>
        <w:t>Voelde u zich veilig tijdens uw verblijf op de SEH?</w:t>
      </w:r>
    </w:p>
    <w:p w:rsidR="00D45533" w:rsidRPr="00E13B66" w:rsidRDefault="00D45533" w:rsidP="00C64B3B">
      <w:pPr>
        <w:numPr>
          <w:ilvl w:val="0"/>
          <w:numId w:val="25"/>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ind w:left="705" w:hanging="705"/>
        <w:rPr>
          <w:rFonts w:ascii="Calibri" w:hAnsi="Calibri" w:cs="Calibri"/>
          <w:b/>
          <w:iCs/>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62. </w:t>
      </w:r>
      <w:r w:rsidRPr="00E13B66">
        <w:rPr>
          <w:rFonts w:ascii="Calibri" w:hAnsi="Calibri" w:cs="Calibri"/>
          <w:b/>
          <w:iCs/>
        </w:rPr>
        <w:tab/>
        <w:t xml:space="preserve">Als u begeleid werd door anderen (partner/familie/vrienden) kregen zij informatie over u? </w:t>
      </w:r>
    </w:p>
    <w:p w:rsidR="00D45533" w:rsidRPr="00E13B66" w:rsidRDefault="00D45533" w:rsidP="00C64B3B">
      <w:pPr>
        <w:numPr>
          <w:ilvl w:val="0"/>
          <w:numId w:val="26"/>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26"/>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26"/>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26"/>
        </w:numPr>
        <w:ind w:hanging="207"/>
        <w:rPr>
          <w:rFonts w:ascii="Calibri" w:hAnsi="Calibri" w:cs="Calibri"/>
          <w:iCs/>
        </w:rPr>
      </w:pPr>
      <w:r w:rsidRPr="00E13B66">
        <w:rPr>
          <w:rFonts w:ascii="Calibri" w:hAnsi="Calibri" w:cs="Calibri"/>
          <w:iCs/>
        </w:rPr>
        <w:t xml:space="preserve"> Ja, helemaal</w:t>
      </w:r>
    </w:p>
    <w:p w:rsidR="00D45533" w:rsidRPr="00E13B66" w:rsidRDefault="00D45533" w:rsidP="00C64B3B">
      <w:pPr>
        <w:numPr>
          <w:ilvl w:val="0"/>
          <w:numId w:val="26"/>
        </w:numPr>
        <w:spacing w:line="264" w:lineRule="auto"/>
        <w:ind w:hanging="207"/>
        <w:rPr>
          <w:rFonts w:ascii="Calibri" w:hAnsi="Calibri" w:cs="Calibri"/>
          <w:b/>
        </w:rPr>
      </w:pPr>
      <w:r w:rsidRPr="00E13B66">
        <w:rPr>
          <w:rFonts w:ascii="Calibri" w:hAnsi="Calibri" w:cs="Calibri"/>
          <w:iCs/>
        </w:rPr>
        <w:t xml:space="preserve"> N.v.t. (ik werd niet begeleid)</w:t>
      </w:r>
    </w:p>
    <w:p w:rsidR="00D45533" w:rsidRPr="00E13B66" w:rsidRDefault="00D45533" w:rsidP="00D45533">
      <w:pPr>
        <w:tabs>
          <w:tab w:val="left" w:pos="360"/>
        </w:tabs>
        <w:spacing w:line="288" w:lineRule="auto"/>
        <w:ind w:left="705" w:hanging="705"/>
        <w:rPr>
          <w:rFonts w:ascii="Calibri" w:hAnsi="Calibri" w:cs="Calibri"/>
          <w:b/>
        </w:rPr>
      </w:pPr>
    </w:p>
    <w:p w:rsidR="00D45533" w:rsidRPr="00E13B66" w:rsidRDefault="00D45533" w:rsidP="00D45533">
      <w:pPr>
        <w:tabs>
          <w:tab w:val="left" w:pos="360"/>
        </w:tabs>
        <w:spacing w:line="288" w:lineRule="auto"/>
        <w:ind w:left="705" w:hanging="705"/>
        <w:rPr>
          <w:rFonts w:ascii="Calibri" w:hAnsi="Calibri" w:cs="Calibri"/>
          <w:b/>
        </w:rPr>
      </w:pPr>
      <w:r w:rsidRPr="00E13B66">
        <w:rPr>
          <w:rFonts w:ascii="Calibri" w:hAnsi="Calibri" w:cs="Calibri"/>
          <w:b/>
        </w:rPr>
        <w:t>63.</w:t>
      </w:r>
      <w:r w:rsidRPr="00E13B66">
        <w:rPr>
          <w:rFonts w:ascii="Calibri" w:hAnsi="Calibri" w:cs="Calibri"/>
          <w:b/>
        </w:rPr>
        <w:tab/>
      </w:r>
      <w:r w:rsidRPr="00E13B66">
        <w:rPr>
          <w:rFonts w:ascii="Calibri" w:hAnsi="Calibri" w:cs="Calibri"/>
          <w:b/>
        </w:rPr>
        <w:tab/>
        <w:t>Hoelang heeft uw bezoek aan de SEH in totaal geduurd?</w:t>
      </w:r>
    </w:p>
    <w:p w:rsidR="00D45533" w:rsidRPr="00E13B66" w:rsidRDefault="00D45533" w:rsidP="00C64B3B">
      <w:pPr>
        <w:numPr>
          <w:ilvl w:val="0"/>
          <w:numId w:val="27"/>
        </w:numPr>
        <w:tabs>
          <w:tab w:val="left" w:pos="360"/>
        </w:tabs>
        <w:spacing w:line="288" w:lineRule="auto"/>
        <w:ind w:hanging="207"/>
        <w:rPr>
          <w:rFonts w:ascii="Calibri" w:hAnsi="Calibri" w:cs="Calibri"/>
          <w:b/>
        </w:rPr>
      </w:pPr>
      <w:r w:rsidRPr="00E13B66">
        <w:rPr>
          <w:rFonts w:ascii="Calibri" w:hAnsi="Calibri" w:cs="Calibri"/>
        </w:rPr>
        <w:t xml:space="preserve"> Korter dan 1 uur</w:t>
      </w:r>
    </w:p>
    <w:p w:rsidR="00D45533" w:rsidRPr="00E13B66" w:rsidRDefault="00D45533" w:rsidP="00C64B3B">
      <w:pPr>
        <w:numPr>
          <w:ilvl w:val="0"/>
          <w:numId w:val="27"/>
        </w:numPr>
        <w:tabs>
          <w:tab w:val="left" w:pos="360"/>
        </w:tabs>
        <w:spacing w:line="288" w:lineRule="auto"/>
        <w:ind w:hanging="207"/>
        <w:rPr>
          <w:rFonts w:ascii="Calibri" w:hAnsi="Calibri" w:cs="Calibri"/>
          <w:b/>
        </w:rPr>
      </w:pPr>
      <w:r w:rsidRPr="00E13B66">
        <w:rPr>
          <w:rFonts w:ascii="Calibri" w:hAnsi="Calibri" w:cs="Calibri"/>
          <w:b/>
        </w:rPr>
        <w:t xml:space="preserve"> </w:t>
      </w:r>
      <w:r w:rsidRPr="00E13B66">
        <w:rPr>
          <w:rFonts w:ascii="Calibri" w:hAnsi="Calibri" w:cs="Calibri"/>
        </w:rPr>
        <w:t>1 – 2 uur</w:t>
      </w:r>
    </w:p>
    <w:p w:rsidR="00D45533" w:rsidRPr="00E13B66" w:rsidRDefault="00D45533" w:rsidP="00C64B3B">
      <w:pPr>
        <w:numPr>
          <w:ilvl w:val="0"/>
          <w:numId w:val="27"/>
        </w:numPr>
        <w:tabs>
          <w:tab w:val="left" w:pos="360"/>
        </w:tabs>
        <w:spacing w:line="288" w:lineRule="auto"/>
        <w:ind w:hanging="207"/>
        <w:rPr>
          <w:rFonts w:ascii="Calibri" w:hAnsi="Calibri" w:cs="Calibri"/>
          <w:b/>
        </w:rPr>
      </w:pPr>
      <w:r w:rsidRPr="00E13B66">
        <w:rPr>
          <w:rFonts w:ascii="Calibri" w:hAnsi="Calibri" w:cs="Calibri"/>
          <w:b/>
        </w:rPr>
        <w:t xml:space="preserve"> </w:t>
      </w:r>
      <w:r w:rsidRPr="00E13B66">
        <w:rPr>
          <w:rFonts w:ascii="Calibri" w:hAnsi="Calibri" w:cs="Calibri"/>
        </w:rPr>
        <w:t>2 – 4 uur</w:t>
      </w:r>
    </w:p>
    <w:p w:rsidR="00D45533" w:rsidRPr="00E13B66" w:rsidRDefault="00D45533" w:rsidP="00C64B3B">
      <w:pPr>
        <w:numPr>
          <w:ilvl w:val="0"/>
          <w:numId w:val="27"/>
        </w:numPr>
        <w:tabs>
          <w:tab w:val="left" w:pos="360"/>
        </w:tabs>
        <w:spacing w:line="288" w:lineRule="auto"/>
        <w:ind w:hanging="207"/>
        <w:rPr>
          <w:rFonts w:ascii="Calibri" w:hAnsi="Calibri" w:cs="Calibri"/>
          <w:b/>
        </w:rPr>
      </w:pPr>
      <w:r w:rsidRPr="00E13B66">
        <w:rPr>
          <w:rFonts w:ascii="Calibri" w:hAnsi="Calibri" w:cs="Calibri"/>
          <w:b/>
        </w:rPr>
        <w:t xml:space="preserve"> </w:t>
      </w:r>
      <w:r w:rsidRPr="00E13B66">
        <w:rPr>
          <w:rFonts w:ascii="Calibri" w:hAnsi="Calibri" w:cs="Calibri"/>
        </w:rPr>
        <w:t>4 – 8 uur</w:t>
      </w:r>
    </w:p>
    <w:p w:rsidR="00D45533" w:rsidRPr="00E13B66" w:rsidRDefault="00D45533" w:rsidP="00C64B3B">
      <w:pPr>
        <w:numPr>
          <w:ilvl w:val="0"/>
          <w:numId w:val="27"/>
        </w:numPr>
        <w:tabs>
          <w:tab w:val="left" w:pos="360"/>
        </w:tabs>
        <w:spacing w:line="288" w:lineRule="auto"/>
        <w:ind w:hanging="207"/>
        <w:rPr>
          <w:rFonts w:ascii="Calibri" w:hAnsi="Calibri" w:cs="Calibri"/>
          <w:b/>
        </w:rPr>
      </w:pPr>
      <w:r w:rsidRPr="00E13B66">
        <w:rPr>
          <w:rFonts w:ascii="Calibri" w:hAnsi="Calibri" w:cs="Calibri"/>
          <w:b/>
        </w:rPr>
        <w:t xml:space="preserve"> </w:t>
      </w:r>
      <w:r w:rsidRPr="00E13B66">
        <w:rPr>
          <w:rFonts w:ascii="Calibri" w:hAnsi="Calibri" w:cs="Calibri"/>
        </w:rPr>
        <w:t>8 – 12 uur</w:t>
      </w:r>
    </w:p>
    <w:p w:rsidR="00D45533" w:rsidRPr="00E13B66" w:rsidRDefault="00D45533" w:rsidP="00C64B3B">
      <w:pPr>
        <w:numPr>
          <w:ilvl w:val="0"/>
          <w:numId w:val="27"/>
        </w:numPr>
        <w:tabs>
          <w:tab w:val="left" w:pos="360"/>
        </w:tabs>
        <w:spacing w:line="288" w:lineRule="auto"/>
        <w:ind w:hanging="207"/>
        <w:rPr>
          <w:rFonts w:ascii="Calibri" w:hAnsi="Calibri" w:cs="Calibri"/>
          <w:b/>
        </w:rPr>
      </w:pPr>
      <w:r w:rsidRPr="00E13B66">
        <w:rPr>
          <w:rFonts w:ascii="Calibri" w:hAnsi="Calibri" w:cs="Calibri"/>
          <w:b/>
        </w:rPr>
        <w:t xml:space="preserve"> </w:t>
      </w:r>
      <w:r w:rsidRPr="00E13B66">
        <w:rPr>
          <w:rFonts w:ascii="Calibri" w:hAnsi="Calibri" w:cs="Calibri"/>
        </w:rPr>
        <w:t>Langer dan 12 uur</w:t>
      </w:r>
    </w:p>
    <w:p w:rsidR="00D45533" w:rsidRPr="00E13B66" w:rsidRDefault="00D45533" w:rsidP="00D45533">
      <w:pPr>
        <w:ind w:left="705" w:hanging="705"/>
        <w:rPr>
          <w:rFonts w:ascii="Calibri" w:hAnsi="Calibri" w:cs="Calibri"/>
          <w:b/>
          <w:iCs/>
        </w:rPr>
      </w:pPr>
    </w:p>
    <w:p w:rsidR="00D45533" w:rsidRPr="00E13B66" w:rsidRDefault="00D45533" w:rsidP="00D45533">
      <w:pPr>
        <w:tabs>
          <w:tab w:val="left" w:pos="1080"/>
        </w:tabs>
        <w:spacing w:line="288" w:lineRule="auto"/>
        <w:ind w:left="708" w:hanging="708"/>
        <w:rPr>
          <w:rFonts w:ascii="Calibri" w:hAnsi="Calibri" w:cs="Calibri"/>
          <w:b/>
        </w:rPr>
      </w:pPr>
      <w:r w:rsidRPr="00E13B66">
        <w:rPr>
          <w:rFonts w:ascii="Calibri" w:hAnsi="Calibri" w:cs="Calibri"/>
          <w:b/>
        </w:rPr>
        <w:t xml:space="preserve">64. </w:t>
      </w:r>
      <w:r w:rsidRPr="00E13B66">
        <w:rPr>
          <w:rFonts w:ascii="Calibri" w:hAnsi="Calibri" w:cs="Calibri"/>
          <w:b/>
        </w:rPr>
        <w:tab/>
        <w:t>Was de totale tijd van uw bezoek aan de SEH een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Groot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Klein probleem</w:t>
      </w:r>
    </w:p>
    <w:p w:rsidR="00D45533" w:rsidRPr="00E13B66" w:rsidRDefault="00D45533" w:rsidP="00C64B3B">
      <w:pPr>
        <w:numPr>
          <w:ilvl w:val="0"/>
          <w:numId w:val="17"/>
        </w:numPr>
        <w:tabs>
          <w:tab w:val="left" w:pos="1080"/>
        </w:tabs>
        <w:spacing w:line="288" w:lineRule="auto"/>
        <w:ind w:hanging="207"/>
        <w:rPr>
          <w:rFonts w:ascii="Calibri" w:hAnsi="Calibri" w:cs="Calibri"/>
        </w:rPr>
      </w:pPr>
      <w:r w:rsidRPr="00E13B66">
        <w:rPr>
          <w:rFonts w:ascii="Calibri" w:hAnsi="Calibri" w:cs="Calibri"/>
        </w:rPr>
        <w:t xml:space="preserve"> Geen probleem</w:t>
      </w:r>
    </w:p>
    <w:p w:rsidR="00D45533" w:rsidRPr="00E13B66" w:rsidRDefault="00D45533" w:rsidP="00D45533">
      <w:pPr>
        <w:spacing w:line="288" w:lineRule="auto"/>
        <w:ind w:left="720"/>
        <w:rPr>
          <w:rFonts w:ascii="Calibri" w:hAnsi="Calibri" w:cs="Calibri"/>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65. </w:t>
      </w:r>
      <w:r w:rsidRPr="00E13B66">
        <w:rPr>
          <w:rFonts w:ascii="Calibri" w:hAnsi="Calibri" w:cs="Calibri"/>
          <w:b/>
          <w:iCs/>
        </w:rPr>
        <w:tab/>
        <w:t xml:space="preserve">Zou u de SEH van </w:t>
      </w:r>
      <w:r w:rsidRPr="00E13B66">
        <w:rPr>
          <w:rFonts w:ascii="Calibri" w:hAnsi="Calibri" w:cs="Calibri"/>
          <w:b/>
          <w:i/>
          <w:iCs/>
        </w:rPr>
        <w:t xml:space="preserve">Naam instelling </w:t>
      </w:r>
      <w:r w:rsidRPr="00E13B66">
        <w:rPr>
          <w:rFonts w:ascii="Calibri" w:hAnsi="Calibri" w:cs="Calibri"/>
          <w:b/>
          <w:iCs/>
        </w:rPr>
        <w:t>bij uw vrienden en familie aanbevelen?</w:t>
      </w:r>
    </w:p>
    <w:p w:rsidR="00D45533" w:rsidRPr="00E13B66" w:rsidRDefault="00D45533" w:rsidP="00C64B3B">
      <w:pPr>
        <w:numPr>
          <w:ilvl w:val="0"/>
          <w:numId w:val="28"/>
        </w:numPr>
        <w:ind w:hanging="207"/>
        <w:rPr>
          <w:rFonts w:ascii="Calibri" w:hAnsi="Calibri" w:cs="Calibri"/>
          <w:iCs/>
        </w:rPr>
      </w:pPr>
      <w:r w:rsidRPr="00E13B66">
        <w:rPr>
          <w:rFonts w:ascii="Calibri" w:hAnsi="Calibri" w:cs="Calibri"/>
          <w:iCs/>
        </w:rPr>
        <w:t xml:space="preserve"> Beslist niet</w:t>
      </w:r>
    </w:p>
    <w:p w:rsidR="00D45533" w:rsidRPr="00E13B66" w:rsidRDefault="00D45533" w:rsidP="00C64B3B">
      <w:pPr>
        <w:numPr>
          <w:ilvl w:val="0"/>
          <w:numId w:val="28"/>
        </w:numPr>
        <w:ind w:hanging="207"/>
        <w:rPr>
          <w:rFonts w:ascii="Calibri" w:hAnsi="Calibri" w:cs="Calibri"/>
          <w:iCs/>
        </w:rPr>
      </w:pPr>
      <w:r w:rsidRPr="00E13B66">
        <w:rPr>
          <w:rFonts w:ascii="Calibri" w:hAnsi="Calibri" w:cs="Calibri"/>
          <w:iCs/>
        </w:rPr>
        <w:t xml:space="preserve"> Waarschijnlijk niet</w:t>
      </w:r>
    </w:p>
    <w:p w:rsidR="00D45533" w:rsidRPr="00E13B66" w:rsidRDefault="00D45533" w:rsidP="00C64B3B">
      <w:pPr>
        <w:numPr>
          <w:ilvl w:val="0"/>
          <w:numId w:val="28"/>
        </w:numPr>
        <w:ind w:hanging="207"/>
        <w:rPr>
          <w:rFonts w:ascii="Calibri" w:hAnsi="Calibri" w:cs="Calibri"/>
          <w:iCs/>
        </w:rPr>
      </w:pPr>
      <w:r w:rsidRPr="00E13B66">
        <w:rPr>
          <w:rFonts w:ascii="Calibri" w:hAnsi="Calibri" w:cs="Calibri"/>
          <w:iCs/>
        </w:rPr>
        <w:t xml:space="preserve"> Waarschijnlijk wel</w:t>
      </w:r>
    </w:p>
    <w:p w:rsidR="00D45533" w:rsidRPr="00E13B66" w:rsidRDefault="00D45533" w:rsidP="00C64B3B">
      <w:pPr>
        <w:numPr>
          <w:ilvl w:val="0"/>
          <w:numId w:val="28"/>
        </w:numPr>
        <w:ind w:hanging="207"/>
        <w:rPr>
          <w:rFonts w:ascii="Calibri" w:hAnsi="Calibri" w:cs="Calibri"/>
          <w:iCs/>
        </w:rPr>
      </w:pPr>
      <w:r w:rsidRPr="00E13B66">
        <w:rPr>
          <w:rFonts w:ascii="Calibri" w:hAnsi="Calibri" w:cs="Calibri"/>
          <w:iCs/>
        </w:rPr>
        <w:t xml:space="preserve"> Beslist wel</w:t>
      </w:r>
    </w:p>
    <w:p w:rsidR="00D45533" w:rsidRPr="00E13B66" w:rsidRDefault="00D45533" w:rsidP="00D45533">
      <w:pPr>
        <w:rPr>
          <w:rFonts w:ascii="Calibri" w:hAnsi="Calibri" w:cs="Calibri"/>
          <w:iCs/>
        </w:rPr>
      </w:pPr>
    </w:p>
    <w:p w:rsidR="00D45533" w:rsidRPr="00E13B66" w:rsidRDefault="00D45533" w:rsidP="00D45533">
      <w:pPr>
        <w:ind w:left="705" w:hanging="705"/>
        <w:rPr>
          <w:rFonts w:ascii="Calibri" w:hAnsi="Calibri" w:cs="Calibri"/>
          <w:b/>
          <w:iCs/>
        </w:rPr>
      </w:pPr>
      <w:r w:rsidRPr="00E13B66">
        <w:rPr>
          <w:rFonts w:ascii="Calibri" w:hAnsi="Calibri" w:cs="Calibri"/>
          <w:b/>
          <w:iCs/>
        </w:rPr>
        <w:t xml:space="preserve">66.  </w:t>
      </w:r>
      <w:r w:rsidRPr="00E13B66">
        <w:rPr>
          <w:rFonts w:ascii="Calibri" w:hAnsi="Calibri" w:cs="Calibri"/>
          <w:b/>
          <w:iCs/>
        </w:rPr>
        <w:tab/>
        <w:t xml:space="preserve">Welk cijfer geeft u de SEH van </w:t>
      </w:r>
      <w:r w:rsidRPr="00E13B66">
        <w:rPr>
          <w:rFonts w:ascii="Calibri" w:hAnsi="Calibri" w:cs="Calibri"/>
          <w:b/>
          <w:i/>
          <w:iCs/>
        </w:rPr>
        <w:t>Naam instelling</w:t>
      </w:r>
      <w:r w:rsidRPr="00E13B66">
        <w:rPr>
          <w:rFonts w:ascii="Calibri" w:hAnsi="Calibri" w:cs="Calibri"/>
          <w:b/>
          <w:iCs/>
        </w:rPr>
        <w:t>? Een 0 betekent heel erg slecht. Een 10 betekent uitstekend.</w:t>
      </w:r>
    </w:p>
    <w:p w:rsidR="00D45533" w:rsidRPr="00E13B66" w:rsidRDefault="00D45533" w:rsidP="00C64B3B">
      <w:pPr>
        <w:numPr>
          <w:ilvl w:val="0"/>
          <w:numId w:val="22"/>
        </w:numPr>
        <w:ind w:hanging="207"/>
        <w:rPr>
          <w:rFonts w:ascii="Calibri" w:hAnsi="Calibri" w:cs="Calibri"/>
        </w:rPr>
      </w:pPr>
      <w:r w:rsidRPr="00E13B66">
        <w:rPr>
          <w:rFonts w:ascii="Calibri" w:hAnsi="Calibri" w:cs="Calibri"/>
          <w:iCs/>
        </w:rPr>
        <w:t xml:space="preserve"> 0 heel erg slechte </w:t>
      </w:r>
      <w:r w:rsidRPr="00E13B66">
        <w:rPr>
          <w:rFonts w:ascii="Calibri" w:hAnsi="Calibri" w:cs="Calibri"/>
        </w:rPr>
        <w:t>SEH</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1</w:t>
      </w:r>
      <w:r w:rsidRPr="00E13B66">
        <w:rPr>
          <w:rFonts w:ascii="Calibri" w:hAnsi="Calibri" w:cs="Calibri"/>
          <w:iCs/>
        </w:rPr>
        <w:tab/>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2</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3</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4</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5</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6</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7</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8</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9</w:t>
      </w:r>
    </w:p>
    <w:p w:rsidR="00D45533" w:rsidRPr="00E13B66" w:rsidRDefault="00D45533" w:rsidP="00C64B3B">
      <w:pPr>
        <w:numPr>
          <w:ilvl w:val="0"/>
          <w:numId w:val="22"/>
        </w:numPr>
        <w:ind w:hanging="207"/>
        <w:rPr>
          <w:rFonts w:ascii="Calibri" w:hAnsi="Calibri" w:cs="Calibri"/>
        </w:rPr>
      </w:pPr>
      <w:r w:rsidRPr="00E13B66">
        <w:rPr>
          <w:rFonts w:ascii="Calibri" w:hAnsi="Calibri" w:cs="Calibri"/>
        </w:rPr>
        <w:t xml:space="preserve"> </w:t>
      </w:r>
      <w:r w:rsidRPr="00E13B66">
        <w:rPr>
          <w:rFonts w:ascii="Calibri" w:hAnsi="Calibri" w:cs="Calibri"/>
          <w:iCs/>
        </w:rPr>
        <w:t xml:space="preserve">10 uitstekende </w:t>
      </w:r>
      <w:r w:rsidRPr="00E13B66">
        <w:rPr>
          <w:rFonts w:ascii="Calibri" w:hAnsi="Calibri" w:cs="Calibri"/>
        </w:rPr>
        <w:t>SEH</w:t>
      </w:r>
    </w:p>
    <w:p w:rsidR="00D45533" w:rsidRPr="00E13B66" w:rsidRDefault="00D45533" w:rsidP="00D45533">
      <w:pPr>
        <w:rPr>
          <w:rFonts w:ascii="Calibri" w:hAnsi="Calibri" w:cs="Calibri"/>
        </w:rPr>
      </w:pPr>
    </w:p>
    <w:p w:rsidR="00D45533" w:rsidRPr="00E13B66" w:rsidRDefault="00D45533" w:rsidP="00D45533">
      <w:pPr>
        <w:ind w:left="705" w:hanging="705"/>
        <w:rPr>
          <w:rFonts w:ascii="Calibri" w:hAnsi="Calibri" w:cs="Calibri"/>
          <w:b/>
        </w:rPr>
      </w:pPr>
      <w:r w:rsidRPr="00E13B66">
        <w:rPr>
          <w:rFonts w:ascii="Calibri" w:hAnsi="Calibri" w:cs="Calibri"/>
          <w:b/>
        </w:rPr>
        <w:t>67.</w:t>
      </w:r>
      <w:r w:rsidRPr="00E13B66">
        <w:rPr>
          <w:rFonts w:ascii="Calibri" w:hAnsi="Calibri" w:cs="Calibri"/>
        </w:rPr>
        <w:t xml:space="preserve"> </w:t>
      </w:r>
      <w:r w:rsidRPr="00E13B66">
        <w:rPr>
          <w:rFonts w:ascii="Calibri" w:hAnsi="Calibri" w:cs="Calibri"/>
        </w:rPr>
        <w:tab/>
      </w:r>
      <w:r w:rsidRPr="00E13B66">
        <w:rPr>
          <w:rFonts w:ascii="Calibri" w:hAnsi="Calibri" w:cs="Calibri"/>
          <w:b/>
        </w:rPr>
        <w:t>Kreeg u de zorg die u verwachtte?</w:t>
      </w:r>
    </w:p>
    <w:p w:rsidR="00D45533" w:rsidRPr="00E13B66" w:rsidRDefault="00D45533" w:rsidP="00C64B3B">
      <w:pPr>
        <w:numPr>
          <w:ilvl w:val="0"/>
          <w:numId w:val="25"/>
        </w:numPr>
        <w:ind w:hanging="207"/>
        <w:rPr>
          <w:rFonts w:ascii="Calibri" w:hAnsi="Calibri" w:cs="Calibri"/>
          <w:iCs/>
        </w:rPr>
      </w:pPr>
      <w:r w:rsidRPr="00E13B66">
        <w:rPr>
          <w:rFonts w:ascii="Calibri" w:hAnsi="Calibri" w:cs="Calibri"/>
          <w:iCs/>
        </w:rPr>
        <w:t xml:space="preserve"> Nee, helemaal niet</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Een beetje</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Grotendeels</w:t>
      </w:r>
    </w:p>
    <w:p w:rsidR="00D45533" w:rsidRPr="00E13B66" w:rsidRDefault="00D45533" w:rsidP="00C64B3B">
      <w:pPr>
        <w:numPr>
          <w:ilvl w:val="0"/>
          <w:numId w:val="19"/>
        </w:numPr>
        <w:ind w:hanging="207"/>
        <w:rPr>
          <w:rFonts w:ascii="Calibri" w:hAnsi="Calibri" w:cs="Calibri"/>
          <w:iCs/>
        </w:rPr>
      </w:pPr>
      <w:r w:rsidRPr="00E13B66">
        <w:rPr>
          <w:rFonts w:ascii="Calibri" w:hAnsi="Calibri" w:cs="Calibri"/>
          <w:iCs/>
        </w:rPr>
        <w:t xml:space="preserve"> Ja, helemaal</w:t>
      </w:r>
    </w:p>
    <w:p w:rsidR="00D45533" w:rsidRPr="00E13B66" w:rsidRDefault="00D45533" w:rsidP="00D45533">
      <w:pPr>
        <w:rPr>
          <w:rFonts w:ascii="Calibri" w:hAnsi="Calibri" w:cs="Calibri"/>
        </w:rPr>
      </w:pPr>
    </w:p>
    <w:p w:rsidR="00D45533" w:rsidRPr="00E13B66" w:rsidRDefault="00D45533" w:rsidP="00D45533">
      <w:pPr>
        <w:rPr>
          <w:rFonts w:ascii="Calibri" w:hAnsi="Calibri" w:cs="Calibri"/>
        </w:rPr>
      </w:pPr>
    </w:p>
    <w:p w:rsidR="00D45533" w:rsidRDefault="00D45533" w:rsidP="00D45533">
      <w:pPr>
        <w:rPr>
          <w:rFonts w:ascii="Calibri" w:hAnsi="Calibri" w:cs="Calibri"/>
        </w:rPr>
      </w:pPr>
    </w:p>
    <w:p w:rsidR="0036727E" w:rsidRDefault="0036727E" w:rsidP="00D45533">
      <w:pPr>
        <w:rPr>
          <w:rFonts w:ascii="Calibri" w:hAnsi="Calibri" w:cs="Calibri"/>
        </w:rPr>
      </w:pPr>
    </w:p>
    <w:p w:rsidR="0036727E" w:rsidRDefault="0036727E" w:rsidP="00D45533">
      <w:pPr>
        <w:rPr>
          <w:rFonts w:ascii="Calibri" w:hAnsi="Calibri" w:cs="Calibri"/>
        </w:rPr>
      </w:pPr>
    </w:p>
    <w:p w:rsidR="0036727E" w:rsidRDefault="0036727E" w:rsidP="00D45533">
      <w:pPr>
        <w:rPr>
          <w:rFonts w:ascii="Calibri" w:hAnsi="Calibri" w:cs="Calibri"/>
        </w:rPr>
      </w:pPr>
    </w:p>
    <w:p w:rsidR="0036727E" w:rsidRDefault="0036727E" w:rsidP="00D45533">
      <w:pPr>
        <w:rPr>
          <w:rFonts w:ascii="Calibri" w:hAnsi="Calibri" w:cs="Calibri"/>
        </w:rPr>
      </w:pPr>
    </w:p>
    <w:p w:rsidR="0036727E" w:rsidRPr="00E13B66" w:rsidRDefault="0036727E" w:rsidP="00D45533">
      <w:pPr>
        <w:rPr>
          <w:rFonts w:ascii="Calibri" w:hAnsi="Calibri" w:cs="Calibri"/>
        </w:rPr>
      </w:pPr>
    </w:p>
    <w:p w:rsidR="00D45533" w:rsidRPr="00E13B66" w:rsidRDefault="00D45533" w:rsidP="00D45533">
      <w:pPr>
        <w:rPr>
          <w:rFonts w:ascii="Calibri" w:hAnsi="Calibri" w:cs="Calibri"/>
        </w:rPr>
      </w:pPr>
    </w:p>
    <w:p w:rsidR="00D45533" w:rsidRPr="00E13B66" w:rsidRDefault="00D45533" w:rsidP="00D45533">
      <w:pPr>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6"/>
      </w:tblGrid>
      <w:tr w:rsidR="00D45533" w:rsidRPr="00E13B66" w:rsidTr="00D45533">
        <w:tc>
          <w:tcPr>
            <w:tcW w:w="4396" w:type="dxa"/>
            <w:tcBorders>
              <w:left w:val="nil"/>
              <w:right w:val="nil"/>
            </w:tcBorders>
          </w:tcPr>
          <w:p w:rsidR="00D45533" w:rsidRPr="00E13B66" w:rsidRDefault="00D45533" w:rsidP="00D45533">
            <w:pPr>
              <w:rPr>
                <w:rFonts w:ascii="Calibri" w:hAnsi="Calibri" w:cs="Calibri"/>
                <w:b/>
                <w:iCs/>
              </w:rPr>
            </w:pPr>
            <w:r w:rsidRPr="00E13B66">
              <w:rPr>
                <w:rFonts w:ascii="Calibri" w:hAnsi="Calibri" w:cs="Calibri"/>
                <w:b/>
                <w:iCs/>
              </w:rPr>
              <w:t>Over uzelf</w:t>
            </w:r>
          </w:p>
        </w:tc>
      </w:tr>
    </w:tbl>
    <w:p w:rsidR="00D45533" w:rsidRPr="00E13B66" w:rsidRDefault="00D45533" w:rsidP="00D45533">
      <w:pPr>
        <w:pStyle w:val="Koptekst"/>
        <w:tabs>
          <w:tab w:val="left" w:pos="360"/>
        </w:tabs>
        <w:spacing w:line="264" w:lineRule="auto"/>
        <w:rPr>
          <w:rFonts w:ascii="Calibri" w:hAnsi="Calibri" w:cs="Calibri"/>
          <w:i/>
        </w:rPr>
      </w:pPr>
      <w:r w:rsidRPr="00E13B66">
        <w:rPr>
          <w:rFonts w:ascii="Calibri" w:hAnsi="Calibri" w:cs="Calibri"/>
          <w:i/>
        </w:rPr>
        <w:t>De volgende vragen gaan over de persoon aan wie deze vragenlijst is gestuurd. Dus als u iemand helpt met het invullen van de vragenlijst, vermeld dan alstublieft de gegevens van die persoon.</w:t>
      </w:r>
    </w:p>
    <w:p w:rsidR="00D45533" w:rsidRPr="00E13B66" w:rsidRDefault="00D45533" w:rsidP="00D45533">
      <w:pPr>
        <w:pStyle w:val="Koptekst"/>
        <w:numPr>
          <w:ins w:id="121" w:author="user851" w:date="2009-12-23T13:34:00Z"/>
        </w:numPr>
        <w:tabs>
          <w:tab w:val="left" w:pos="360"/>
        </w:tabs>
        <w:spacing w:line="264" w:lineRule="auto"/>
        <w:rPr>
          <w:rFonts w:ascii="Calibri" w:hAnsi="Calibri" w:cs="Calibri"/>
        </w:rPr>
      </w:pPr>
    </w:p>
    <w:p w:rsidR="00D45533" w:rsidRPr="00E13B66" w:rsidRDefault="00D45533" w:rsidP="00D45533">
      <w:pPr>
        <w:spacing w:line="264" w:lineRule="auto"/>
        <w:ind w:left="540" w:hanging="540"/>
        <w:rPr>
          <w:rFonts w:ascii="Calibri" w:hAnsi="Calibri" w:cs="Calibri"/>
          <w:b/>
        </w:rPr>
      </w:pPr>
      <w:r w:rsidRPr="00E13B66">
        <w:rPr>
          <w:rFonts w:ascii="Calibri" w:hAnsi="Calibri" w:cs="Calibri"/>
          <w:b/>
        </w:rPr>
        <w:t xml:space="preserve">68. </w:t>
      </w:r>
      <w:r w:rsidRPr="00E13B66">
        <w:rPr>
          <w:rFonts w:ascii="Calibri" w:hAnsi="Calibri" w:cs="Calibri"/>
          <w:b/>
        </w:rPr>
        <w:tab/>
        <w:t>Hoe zou u over het algemeen uw gezondheid noemen?</w:t>
      </w:r>
    </w:p>
    <w:p w:rsidR="00D45533" w:rsidRPr="00E13B66" w:rsidRDefault="00D45533" w:rsidP="00C64B3B">
      <w:pPr>
        <w:numPr>
          <w:ilvl w:val="0"/>
          <w:numId w:val="29"/>
        </w:numPr>
        <w:tabs>
          <w:tab w:val="clear" w:pos="927"/>
          <w:tab w:val="num" w:pos="851"/>
          <w:tab w:val="left" w:pos="1545"/>
        </w:tabs>
        <w:spacing w:line="264" w:lineRule="auto"/>
        <w:rPr>
          <w:rFonts w:ascii="Calibri" w:hAnsi="Calibri" w:cs="Calibri"/>
        </w:rPr>
      </w:pPr>
      <w:r w:rsidRPr="00E13B66">
        <w:rPr>
          <w:rFonts w:ascii="Calibri" w:hAnsi="Calibri" w:cs="Calibri"/>
        </w:rPr>
        <w:t>Uitstekend</w:t>
      </w:r>
    </w:p>
    <w:p w:rsidR="00D45533" w:rsidRPr="00E13B66" w:rsidRDefault="00D45533" w:rsidP="00C64B3B">
      <w:pPr>
        <w:numPr>
          <w:ilvl w:val="0"/>
          <w:numId w:val="29"/>
        </w:numPr>
        <w:tabs>
          <w:tab w:val="clear" w:pos="927"/>
          <w:tab w:val="num" w:pos="851"/>
          <w:tab w:val="left" w:pos="1545"/>
        </w:tabs>
        <w:spacing w:line="264" w:lineRule="auto"/>
        <w:rPr>
          <w:rFonts w:ascii="Calibri" w:hAnsi="Calibri" w:cs="Calibri"/>
        </w:rPr>
      </w:pPr>
      <w:r w:rsidRPr="00E13B66">
        <w:rPr>
          <w:rFonts w:ascii="Calibri" w:hAnsi="Calibri" w:cs="Calibri"/>
        </w:rPr>
        <w:t>Zeer goed</w:t>
      </w:r>
    </w:p>
    <w:p w:rsidR="00D45533" w:rsidRPr="00E13B66" w:rsidRDefault="00D45533" w:rsidP="00C64B3B">
      <w:pPr>
        <w:numPr>
          <w:ilvl w:val="0"/>
          <w:numId w:val="29"/>
        </w:numPr>
        <w:tabs>
          <w:tab w:val="clear" w:pos="927"/>
          <w:tab w:val="num" w:pos="851"/>
          <w:tab w:val="left" w:pos="1545"/>
        </w:tabs>
        <w:spacing w:line="264" w:lineRule="auto"/>
        <w:rPr>
          <w:rFonts w:ascii="Calibri" w:hAnsi="Calibri" w:cs="Calibri"/>
        </w:rPr>
      </w:pPr>
      <w:r w:rsidRPr="00E13B66">
        <w:rPr>
          <w:rFonts w:ascii="Calibri" w:hAnsi="Calibri" w:cs="Calibri"/>
        </w:rPr>
        <w:t>Goed</w:t>
      </w:r>
    </w:p>
    <w:p w:rsidR="00D45533" w:rsidRPr="00E13B66" w:rsidRDefault="00D45533" w:rsidP="00C64B3B">
      <w:pPr>
        <w:numPr>
          <w:ilvl w:val="0"/>
          <w:numId w:val="29"/>
        </w:numPr>
        <w:tabs>
          <w:tab w:val="clear" w:pos="927"/>
          <w:tab w:val="num" w:pos="851"/>
          <w:tab w:val="left" w:pos="1545"/>
        </w:tabs>
        <w:spacing w:line="264" w:lineRule="auto"/>
        <w:rPr>
          <w:rFonts w:ascii="Calibri" w:hAnsi="Calibri" w:cs="Calibri"/>
        </w:rPr>
      </w:pPr>
      <w:r w:rsidRPr="00E13B66">
        <w:rPr>
          <w:rFonts w:ascii="Calibri" w:hAnsi="Calibri" w:cs="Calibri"/>
        </w:rPr>
        <w:t>Matig</w:t>
      </w:r>
    </w:p>
    <w:p w:rsidR="00D45533" w:rsidRPr="00E13B66" w:rsidRDefault="00D45533" w:rsidP="00C64B3B">
      <w:pPr>
        <w:numPr>
          <w:ilvl w:val="0"/>
          <w:numId w:val="29"/>
        </w:numPr>
        <w:tabs>
          <w:tab w:val="clear" w:pos="927"/>
          <w:tab w:val="num" w:pos="851"/>
          <w:tab w:val="left" w:pos="1545"/>
        </w:tabs>
        <w:spacing w:line="264" w:lineRule="auto"/>
        <w:rPr>
          <w:rFonts w:ascii="Calibri" w:hAnsi="Calibri" w:cs="Calibri"/>
        </w:rPr>
      </w:pPr>
      <w:r w:rsidRPr="00E13B66">
        <w:rPr>
          <w:rFonts w:ascii="Calibri" w:hAnsi="Calibri" w:cs="Calibri"/>
        </w:rPr>
        <w:t>Slecht</w:t>
      </w:r>
    </w:p>
    <w:p w:rsidR="00D45533" w:rsidRPr="00E13B66" w:rsidRDefault="00D45533" w:rsidP="00D45533">
      <w:pPr>
        <w:pStyle w:val="Koptekst"/>
        <w:tabs>
          <w:tab w:val="left" w:pos="360"/>
        </w:tabs>
        <w:spacing w:line="264" w:lineRule="auto"/>
        <w:rPr>
          <w:rFonts w:ascii="Calibri" w:hAnsi="Calibri" w:cs="Calibri"/>
          <w:i/>
        </w:rPr>
      </w:pPr>
    </w:p>
    <w:p w:rsidR="00D45533" w:rsidRPr="00E13B66" w:rsidRDefault="00D45533" w:rsidP="00D45533">
      <w:pPr>
        <w:pStyle w:val="Koptekst"/>
        <w:tabs>
          <w:tab w:val="left" w:pos="360"/>
        </w:tabs>
        <w:spacing w:line="264" w:lineRule="auto"/>
        <w:rPr>
          <w:rFonts w:ascii="Calibri" w:hAnsi="Calibri" w:cs="Calibri"/>
          <w:i/>
        </w:rPr>
      </w:pPr>
      <w:r w:rsidRPr="00E13B66">
        <w:rPr>
          <w:rFonts w:ascii="Calibri" w:hAnsi="Calibri" w:cs="Calibri"/>
          <w:u w:val="single"/>
        </w:rPr>
        <w:t>Let op</w:t>
      </w:r>
      <w:r w:rsidRPr="00E13B66">
        <w:rPr>
          <w:rFonts w:ascii="Calibri" w:hAnsi="Calibri" w:cs="Calibri"/>
        </w:rPr>
        <w:t>:</w:t>
      </w:r>
      <w:r w:rsidRPr="00E13B66">
        <w:rPr>
          <w:rFonts w:ascii="Calibri" w:hAnsi="Calibri" w:cs="Calibri"/>
          <w:i/>
        </w:rPr>
        <w:t xml:space="preserve"> Bent u de ouder of voogd van een kind jonger dan 12 jaar dan kunt u bij onderstaande vragen uw eigen gegevens invullen.</w:t>
      </w:r>
    </w:p>
    <w:p w:rsidR="00D45533" w:rsidRPr="00E13B66" w:rsidRDefault="00D45533" w:rsidP="00D45533">
      <w:pPr>
        <w:pStyle w:val="Koptekst"/>
        <w:tabs>
          <w:tab w:val="left" w:pos="360"/>
        </w:tabs>
        <w:spacing w:line="264" w:lineRule="auto"/>
        <w:rPr>
          <w:rFonts w:ascii="Calibri" w:hAnsi="Calibri" w:cs="Calibri"/>
          <w:b/>
        </w:rPr>
      </w:pPr>
    </w:p>
    <w:p w:rsidR="00D45533" w:rsidRPr="00E13B66" w:rsidRDefault="00D45533" w:rsidP="00D45533">
      <w:pPr>
        <w:pStyle w:val="Koptekst"/>
        <w:numPr>
          <w:ins w:id="122" w:author="user851" w:date="2009-12-23T13:33:00Z"/>
        </w:numPr>
        <w:spacing w:line="264" w:lineRule="auto"/>
        <w:rPr>
          <w:rFonts w:ascii="Calibri" w:hAnsi="Calibri" w:cs="Calibri"/>
          <w:b/>
        </w:rPr>
      </w:pPr>
      <w:r w:rsidRPr="00E13B66">
        <w:rPr>
          <w:rFonts w:ascii="Calibri" w:hAnsi="Calibri" w:cs="Calibri"/>
          <w:b/>
        </w:rPr>
        <w:t>69.    Wat is uw leeftijd?</w:t>
      </w:r>
    </w:p>
    <w:p w:rsidR="00D45533" w:rsidRPr="00E13B66" w:rsidRDefault="00D45533" w:rsidP="00C64B3B">
      <w:pPr>
        <w:pStyle w:val="Koptekst"/>
        <w:numPr>
          <w:ilvl w:val="0"/>
          <w:numId w:val="30"/>
        </w:numPr>
        <w:tabs>
          <w:tab w:val="clear" w:pos="927"/>
          <w:tab w:val="left" w:pos="360"/>
          <w:tab w:val="num" w:pos="851"/>
        </w:tabs>
        <w:spacing w:line="264" w:lineRule="auto"/>
        <w:rPr>
          <w:rFonts w:ascii="Calibri" w:hAnsi="Calibri" w:cs="Calibri"/>
          <w:b/>
        </w:rPr>
      </w:pPr>
      <w:r w:rsidRPr="00E13B66">
        <w:rPr>
          <w:rFonts w:ascii="Calibri" w:hAnsi="Calibri" w:cs="Calibri"/>
        </w:rPr>
        <w:t>12 t/m 16 jaar</w:t>
      </w:r>
    </w:p>
    <w:p w:rsidR="00D45533" w:rsidRPr="00E13B66" w:rsidRDefault="00D45533" w:rsidP="00C64B3B">
      <w:pPr>
        <w:pStyle w:val="Koptekst"/>
        <w:numPr>
          <w:ilvl w:val="0"/>
          <w:numId w:val="30"/>
        </w:numPr>
        <w:tabs>
          <w:tab w:val="clear" w:pos="927"/>
          <w:tab w:val="left" w:pos="360"/>
          <w:tab w:val="num" w:pos="851"/>
        </w:tabs>
        <w:spacing w:line="264" w:lineRule="auto"/>
        <w:rPr>
          <w:rFonts w:ascii="Calibri" w:hAnsi="Calibri" w:cs="Calibri"/>
        </w:rPr>
      </w:pPr>
      <w:r w:rsidRPr="00E13B66">
        <w:rPr>
          <w:rFonts w:ascii="Calibri" w:hAnsi="Calibri" w:cs="Calibri"/>
        </w:rPr>
        <w:t>17 t/m 24 jaar</w:t>
      </w:r>
    </w:p>
    <w:p w:rsidR="00D45533" w:rsidRPr="00E13B66" w:rsidRDefault="00D45533" w:rsidP="00C64B3B">
      <w:pPr>
        <w:pStyle w:val="Koptekst"/>
        <w:numPr>
          <w:ilvl w:val="0"/>
          <w:numId w:val="30"/>
        </w:numPr>
        <w:tabs>
          <w:tab w:val="clear" w:pos="927"/>
          <w:tab w:val="left" w:pos="360"/>
          <w:tab w:val="num" w:pos="851"/>
        </w:tabs>
        <w:spacing w:line="264" w:lineRule="auto"/>
        <w:rPr>
          <w:rFonts w:ascii="Calibri" w:hAnsi="Calibri" w:cs="Calibri"/>
          <w:b/>
        </w:rPr>
      </w:pPr>
      <w:r w:rsidRPr="00E13B66">
        <w:rPr>
          <w:rFonts w:ascii="Calibri" w:hAnsi="Calibri" w:cs="Calibri"/>
        </w:rPr>
        <w:t>25 t/m 34 jaar</w:t>
      </w:r>
    </w:p>
    <w:p w:rsidR="00D45533" w:rsidRPr="00E13B66" w:rsidRDefault="00D45533" w:rsidP="00C64B3B">
      <w:pPr>
        <w:pStyle w:val="Koptekst"/>
        <w:numPr>
          <w:ilvl w:val="0"/>
          <w:numId w:val="30"/>
        </w:numPr>
        <w:tabs>
          <w:tab w:val="clear" w:pos="927"/>
          <w:tab w:val="left" w:pos="360"/>
          <w:tab w:val="num" w:pos="851"/>
        </w:tabs>
        <w:spacing w:line="264" w:lineRule="auto"/>
        <w:rPr>
          <w:rFonts w:ascii="Calibri" w:hAnsi="Calibri" w:cs="Calibri"/>
          <w:b/>
        </w:rPr>
      </w:pPr>
      <w:r w:rsidRPr="00E13B66">
        <w:rPr>
          <w:rFonts w:ascii="Calibri" w:hAnsi="Calibri" w:cs="Calibri"/>
        </w:rPr>
        <w:t xml:space="preserve">35 t/m 44 jaar </w:t>
      </w:r>
    </w:p>
    <w:p w:rsidR="00D45533" w:rsidRPr="00E13B66" w:rsidRDefault="00D45533" w:rsidP="00C64B3B">
      <w:pPr>
        <w:pStyle w:val="Koptekst"/>
        <w:numPr>
          <w:ilvl w:val="0"/>
          <w:numId w:val="30"/>
        </w:numPr>
        <w:tabs>
          <w:tab w:val="clear" w:pos="927"/>
          <w:tab w:val="left" w:pos="360"/>
          <w:tab w:val="num" w:pos="851"/>
        </w:tabs>
        <w:spacing w:line="264" w:lineRule="auto"/>
        <w:rPr>
          <w:rFonts w:ascii="Calibri" w:hAnsi="Calibri" w:cs="Calibri"/>
          <w:b/>
        </w:rPr>
      </w:pPr>
      <w:r w:rsidRPr="00E13B66">
        <w:rPr>
          <w:rFonts w:ascii="Calibri" w:hAnsi="Calibri" w:cs="Calibri"/>
        </w:rPr>
        <w:t>45 t/m 54 jaar</w:t>
      </w:r>
    </w:p>
    <w:p w:rsidR="00D45533" w:rsidRPr="00E13B66" w:rsidRDefault="00D45533" w:rsidP="00C64B3B">
      <w:pPr>
        <w:pStyle w:val="Koptekst"/>
        <w:numPr>
          <w:ilvl w:val="0"/>
          <w:numId w:val="30"/>
        </w:numPr>
        <w:tabs>
          <w:tab w:val="clear" w:pos="927"/>
          <w:tab w:val="left" w:pos="360"/>
          <w:tab w:val="num" w:pos="851"/>
        </w:tabs>
        <w:spacing w:line="264" w:lineRule="auto"/>
        <w:rPr>
          <w:rFonts w:ascii="Calibri" w:hAnsi="Calibri" w:cs="Calibri"/>
          <w:b/>
        </w:rPr>
      </w:pPr>
      <w:r w:rsidRPr="00E13B66">
        <w:rPr>
          <w:rFonts w:ascii="Calibri" w:hAnsi="Calibri" w:cs="Calibri"/>
        </w:rPr>
        <w:t>55 t/m 64 jaar</w:t>
      </w:r>
    </w:p>
    <w:p w:rsidR="00D45533" w:rsidRPr="00E13B66" w:rsidRDefault="00D45533" w:rsidP="00C64B3B">
      <w:pPr>
        <w:pStyle w:val="Koptekst"/>
        <w:numPr>
          <w:ilvl w:val="0"/>
          <w:numId w:val="30"/>
        </w:numPr>
        <w:tabs>
          <w:tab w:val="clear" w:pos="927"/>
          <w:tab w:val="left" w:pos="360"/>
          <w:tab w:val="num" w:pos="851"/>
        </w:tabs>
        <w:spacing w:line="264" w:lineRule="auto"/>
        <w:rPr>
          <w:rFonts w:ascii="Calibri" w:hAnsi="Calibri" w:cs="Calibri"/>
          <w:b/>
        </w:rPr>
      </w:pPr>
      <w:r w:rsidRPr="00E13B66">
        <w:rPr>
          <w:rFonts w:ascii="Calibri" w:hAnsi="Calibri" w:cs="Calibri"/>
        </w:rPr>
        <w:t xml:space="preserve">65 t/m 74 jaar </w:t>
      </w:r>
    </w:p>
    <w:p w:rsidR="00D45533" w:rsidRPr="00E13B66" w:rsidRDefault="00D45533" w:rsidP="00C64B3B">
      <w:pPr>
        <w:pStyle w:val="Koptekst"/>
        <w:numPr>
          <w:ilvl w:val="0"/>
          <w:numId w:val="30"/>
        </w:numPr>
        <w:tabs>
          <w:tab w:val="clear" w:pos="927"/>
          <w:tab w:val="left" w:pos="360"/>
          <w:tab w:val="num" w:pos="851"/>
        </w:tabs>
        <w:spacing w:line="264" w:lineRule="auto"/>
        <w:rPr>
          <w:rFonts w:ascii="Calibri" w:hAnsi="Calibri" w:cs="Calibri"/>
          <w:b/>
        </w:rPr>
      </w:pPr>
      <w:r w:rsidRPr="00E13B66">
        <w:rPr>
          <w:rFonts w:ascii="Calibri" w:hAnsi="Calibri" w:cs="Calibri"/>
        </w:rPr>
        <w:t>75 jaar of ouder</w:t>
      </w:r>
    </w:p>
    <w:p w:rsidR="00D45533" w:rsidRPr="00E13B66" w:rsidRDefault="00D45533" w:rsidP="00D45533">
      <w:pPr>
        <w:rPr>
          <w:rFonts w:ascii="Calibri" w:hAnsi="Calibri" w:cs="Calibri"/>
          <w:color w:val="000000"/>
        </w:rPr>
      </w:pPr>
    </w:p>
    <w:p w:rsidR="00D45533" w:rsidRPr="00E13B66" w:rsidRDefault="00D45533" w:rsidP="00D45533">
      <w:pPr>
        <w:spacing w:line="264" w:lineRule="auto"/>
        <w:ind w:left="540" w:hanging="540"/>
        <w:rPr>
          <w:rFonts w:ascii="Calibri" w:hAnsi="Calibri" w:cs="Calibri"/>
          <w:b/>
        </w:rPr>
      </w:pPr>
      <w:r w:rsidRPr="00E13B66">
        <w:rPr>
          <w:rFonts w:ascii="Calibri" w:hAnsi="Calibri" w:cs="Calibri"/>
          <w:b/>
        </w:rPr>
        <w:t xml:space="preserve">70. </w:t>
      </w:r>
      <w:r w:rsidRPr="00E13B66">
        <w:rPr>
          <w:rFonts w:ascii="Calibri" w:hAnsi="Calibri" w:cs="Calibri"/>
          <w:b/>
        </w:rPr>
        <w:tab/>
        <w:t>Bent u een man of een vrouw?</w:t>
      </w:r>
    </w:p>
    <w:p w:rsidR="00D45533" w:rsidRPr="00E13B66" w:rsidRDefault="00D45533" w:rsidP="00C64B3B">
      <w:pPr>
        <w:numPr>
          <w:ilvl w:val="0"/>
          <w:numId w:val="32"/>
        </w:numPr>
        <w:tabs>
          <w:tab w:val="clear" w:pos="927"/>
          <w:tab w:val="num" w:pos="851"/>
        </w:tabs>
        <w:spacing w:line="264" w:lineRule="auto"/>
        <w:rPr>
          <w:rFonts w:ascii="Calibri" w:hAnsi="Calibri" w:cs="Calibri"/>
        </w:rPr>
      </w:pPr>
      <w:r w:rsidRPr="00E13B66">
        <w:rPr>
          <w:rFonts w:ascii="Calibri" w:hAnsi="Calibri" w:cs="Calibri"/>
        </w:rPr>
        <w:t>Man</w:t>
      </w:r>
    </w:p>
    <w:p w:rsidR="00D45533" w:rsidRPr="00E13B66" w:rsidRDefault="00D45533" w:rsidP="00C64B3B">
      <w:pPr>
        <w:numPr>
          <w:ilvl w:val="0"/>
          <w:numId w:val="32"/>
        </w:numPr>
        <w:tabs>
          <w:tab w:val="clear" w:pos="927"/>
          <w:tab w:val="num" w:pos="851"/>
        </w:tabs>
        <w:spacing w:line="264" w:lineRule="auto"/>
        <w:rPr>
          <w:rFonts w:ascii="Calibri" w:hAnsi="Calibri" w:cs="Calibri"/>
        </w:rPr>
      </w:pPr>
      <w:r w:rsidRPr="00E13B66">
        <w:rPr>
          <w:rFonts w:ascii="Calibri" w:hAnsi="Calibri" w:cs="Calibri"/>
        </w:rPr>
        <w:t>Vrouw</w:t>
      </w: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rPr>
          <w:rFonts w:ascii="Calibri" w:hAnsi="Calibri" w:cs="Calibri"/>
          <w:b/>
          <w:i/>
        </w:rPr>
      </w:pPr>
      <w:r w:rsidRPr="00E13B66">
        <w:rPr>
          <w:rFonts w:ascii="Calibri" w:hAnsi="Calibri" w:cs="Calibri"/>
          <w:i/>
        </w:rPr>
        <w:lastRenderedPageBreak/>
        <w:t xml:space="preserve">De onderstaande vragen worden gesteld om na te gaan of mensen met verschillende achtergronden hun behandeling op de SEH anders ervaren hebben. </w:t>
      </w:r>
    </w:p>
    <w:p w:rsidR="00D45533" w:rsidRPr="00E13B66" w:rsidRDefault="00D45533"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r w:rsidRPr="00E13B66">
        <w:rPr>
          <w:rFonts w:ascii="Calibri" w:hAnsi="Calibri" w:cs="Calibri"/>
          <w:b/>
        </w:rPr>
        <w:t xml:space="preserve">71. </w:t>
      </w:r>
      <w:r w:rsidRPr="00E13B66">
        <w:rPr>
          <w:rFonts w:ascii="Calibri" w:hAnsi="Calibri" w:cs="Calibri"/>
          <w:b/>
        </w:rPr>
        <w:tab/>
        <w:t>Wat is uw hoogst voltooide opleiding?</w:t>
      </w:r>
    </w:p>
    <w:p w:rsidR="00D45533" w:rsidRPr="00E13B66" w:rsidRDefault="00D45533" w:rsidP="00C64B3B">
      <w:pPr>
        <w:numPr>
          <w:ilvl w:val="0"/>
          <w:numId w:val="31"/>
        </w:numPr>
        <w:tabs>
          <w:tab w:val="left" w:pos="1545"/>
        </w:tabs>
        <w:spacing w:line="264" w:lineRule="auto"/>
        <w:rPr>
          <w:rFonts w:ascii="Calibri" w:hAnsi="Calibri" w:cs="Calibri"/>
        </w:rPr>
      </w:pPr>
      <w:r w:rsidRPr="00E13B66">
        <w:rPr>
          <w:rFonts w:ascii="Calibri" w:hAnsi="Calibri" w:cs="Calibri"/>
        </w:rPr>
        <w:t xml:space="preserve">Geen opleiding (lager onderwijs niet afgemaakt) </w:t>
      </w:r>
    </w:p>
    <w:p w:rsidR="00D45533" w:rsidRPr="00E13B66" w:rsidRDefault="00D45533" w:rsidP="00C64B3B">
      <w:pPr>
        <w:numPr>
          <w:ilvl w:val="0"/>
          <w:numId w:val="31"/>
        </w:numPr>
        <w:tabs>
          <w:tab w:val="left" w:pos="1545"/>
        </w:tabs>
        <w:spacing w:line="264" w:lineRule="auto"/>
        <w:rPr>
          <w:rFonts w:ascii="Calibri" w:hAnsi="Calibri" w:cs="Calibri"/>
        </w:rPr>
      </w:pPr>
      <w:r w:rsidRPr="00E13B66">
        <w:rPr>
          <w:rFonts w:ascii="Calibri" w:hAnsi="Calibri" w:cs="Calibri"/>
        </w:rPr>
        <w:t>Lager onderwijs (basisschool, speciaal basisonderwijs)</w:t>
      </w:r>
    </w:p>
    <w:p w:rsidR="00D45533" w:rsidRPr="00E13B66" w:rsidRDefault="00D45533" w:rsidP="00C64B3B">
      <w:pPr>
        <w:numPr>
          <w:ilvl w:val="0"/>
          <w:numId w:val="31"/>
        </w:numPr>
        <w:tabs>
          <w:tab w:val="left" w:pos="1545"/>
        </w:tabs>
        <w:spacing w:line="264" w:lineRule="auto"/>
        <w:rPr>
          <w:rFonts w:ascii="Calibri" w:hAnsi="Calibri" w:cs="Calibri"/>
        </w:rPr>
      </w:pPr>
      <w:r w:rsidRPr="00E13B66">
        <w:rPr>
          <w:rFonts w:ascii="Calibri" w:hAnsi="Calibri" w:cs="Calibri"/>
        </w:rPr>
        <w:t>Lager of voorbereidend beroepsonderwijs (zoals LTS, LEAO, LHNO, VMBO)</w:t>
      </w:r>
    </w:p>
    <w:p w:rsidR="00D45533" w:rsidRPr="00E13B66" w:rsidRDefault="00D45533" w:rsidP="00C64B3B">
      <w:pPr>
        <w:numPr>
          <w:ilvl w:val="0"/>
          <w:numId w:val="31"/>
        </w:numPr>
        <w:tabs>
          <w:tab w:val="left" w:pos="1545"/>
        </w:tabs>
        <w:spacing w:line="264" w:lineRule="auto"/>
        <w:rPr>
          <w:rFonts w:ascii="Calibri" w:hAnsi="Calibri" w:cs="Calibri"/>
        </w:rPr>
      </w:pPr>
      <w:r w:rsidRPr="00E13B66">
        <w:rPr>
          <w:rFonts w:ascii="Calibri" w:hAnsi="Calibri" w:cs="Calibri"/>
        </w:rPr>
        <w:t>Middelbaar algemeen voortgezet onderwijs (zoals MAVO, (M)ULO, MBO-kort, VMBO-t)</w:t>
      </w:r>
    </w:p>
    <w:p w:rsidR="00D45533" w:rsidRPr="00E13B66" w:rsidRDefault="00D45533" w:rsidP="00C64B3B">
      <w:pPr>
        <w:numPr>
          <w:ilvl w:val="0"/>
          <w:numId w:val="31"/>
        </w:numPr>
        <w:tabs>
          <w:tab w:val="left" w:pos="1545"/>
        </w:tabs>
        <w:spacing w:line="264" w:lineRule="auto"/>
        <w:rPr>
          <w:rFonts w:ascii="Calibri" w:hAnsi="Calibri" w:cs="Calibri"/>
        </w:rPr>
      </w:pPr>
      <w:r w:rsidRPr="00E13B66">
        <w:rPr>
          <w:rFonts w:ascii="Calibri" w:hAnsi="Calibri" w:cs="Calibri"/>
        </w:rPr>
        <w:t>Middelbaar beroepsonderwijs en beroepsbegeleidend onderwijs (zoals MBO-lang, MTS, MEAO, BOL, BBL, INAS)</w:t>
      </w:r>
    </w:p>
    <w:p w:rsidR="00D45533" w:rsidRPr="00E13B66" w:rsidRDefault="00D45533" w:rsidP="00C64B3B">
      <w:pPr>
        <w:numPr>
          <w:ilvl w:val="0"/>
          <w:numId w:val="31"/>
        </w:numPr>
        <w:tabs>
          <w:tab w:val="clear" w:pos="927"/>
          <w:tab w:val="num" w:pos="851"/>
          <w:tab w:val="left" w:pos="1545"/>
        </w:tabs>
        <w:spacing w:line="264" w:lineRule="auto"/>
        <w:rPr>
          <w:rFonts w:ascii="Calibri" w:hAnsi="Calibri" w:cs="Calibri"/>
        </w:rPr>
      </w:pPr>
      <w:r w:rsidRPr="00E13B66">
        <w:rPr>
          <w:rFonts w:ascii="Calibri" w:hAnsi="Calibri" w:cs="Calibri"/>
        </w:rPr>
        <w:t>Hoger algemeen en voorbereidend wetenschappelijk onderwijs (zoals HAVO, VWO, Atheneum, Gymnasium, HBS, MMS)</w:t>
      </w:r>
    </w:p>
    <w:p w:rsidR="00D45533" w:rsidRPr="00E13B66" w:rsidRDefault="00D45533" w:rsidP="00C64B3B">
      <w:pPr>
        <w:numPr>
          <w:ilvl w:val="0"/>
          <w:numId w:val="31"/>
        </w:numPr>
        <w:tabs>
          <w:tab w:val="left" w:pos="1545"/>
        </w:tabs>
        <w:spacing w:line="264" w:lineRule="auto"/>
        <w:rPr>
          <w:rFonts w:ascii="Calibri" w:hAnsi="Calibri" w:cs="Calibri"/>
        </w:rPr>
      </w:pPr>
      <w:r w:rsidRPr="00E13B66">
        <w:rPr>
          <w:rFonts w:ascii="Calibri" w:hAnsi="Calibri" w:cs="Calibri"/>
        </w:rPr>
        <w:t>Hoger beroepsonderwijs (zoals HBO, HTS, HEAO, HBO-V, kandidaats wetenschappelijk onderwijs)</w:t>
      </w:r>
    </w:p>
    <w:p w:rsidR="00D45533" w:rsidRPr="00E13B66" w:rsidRDefault="00D45533" w:rsidP="00C64B3B">
      <w:pPr>
        <w:numPr>
          <w:ilvl w:val="0"/>
          <w:numId w:val="31"/>
        </w:numPr>
        <w:tabs>
          <w:tab w:val="left" w:pos="1545"/>
        </w:tabs>
        <w:spacing w:line="264" w:lineRule="auto"/>
        <w:rPr>
          <w:rFonts w:ascii="Calibri" w:hAnsi="Calibri" w:cs="Calibri"/>
        </w:rPr>
      </w:pPr>
      <w:r w:rsidRPr="00E13B66">
        <w:rPr>
          <w:rFonts w:ascii="Calibri" w:hAnsi="Calibri" w:cs="Calibri"/>
        </w:rPr>
        <w:t>Wetenschappelijk onderwijs (universiteit)</w:t>
      </w:r>
    </w:p>
    <w:p w:rsidR="00D45533" w:rsidRPr="00E13B66" w:rsidRDefault="00D45533" w:rsidP="00C64B3B">
      <w:pPr>
        <w:numPr>
          <w:ilvl w:val="0"/>
          <w:numId w:val="31"/>
        </w:numPr>
        <w:tabs>
          <w:tab w:val="left" w:pos="1545"/>
        </w:tabs>
        <w:spacing w:line="264" w:lineRule="auto"/>
        <w:rPr>
          <w:rFonts w:ascii="Calibri" w:hAnsi="Calibri" w:cs="Calibri"/>
        </w:rPr>
      </w:pPr>
      <w:r w:rsidRPr="00E13B66">
        <w:rPr>
          <w:rFonts w:ascii="Calibri" w:hAnsi="Calibri" w:cs="Calibri"/>
        </w:rPr>
        <w:t>Anders, namelijk ……………………..</w:t>
      </w:r>
    </w:p>
    <w:p w:rsidR="00D45533" w:rsidRPr="00E13B66" w:rsidRDefault="00D45533" w:rsidP="00D45533">
      <w:pPr>
        <w:ind w:left="927"/>
        <w:rPr>
          <w:rFonts w:ascii="Calibri" w:hAnsi="Calibri" w:cs="Calibri"/>
        </w:rPr>
      </w:pPr>
      <w:r w:rsidRPr="00E13B66">
        <w:rPr>
          <w:rFonts w:ascii="Calibri" w:hAnsi="Calibri" w:cs="Calibri"/>
        </w:rPr>
        <w:t>…………………………………………</w:t>
      </w:r>
    </w:p>
    <w:p w:rsidR="00D45533" w:rsidRDefault="00D45533" w:rsidP="00D45533">
      <w:pPr>
        <w:spacing w:line="264" w:lineRule="auto"/>
        <w:ind w:left="540" w:hanging="540"/>
        <w:rPr>
          <w:rFonts w:ascii="Calibri" w:hAnsi="Calibri" w:cs="Calibri"/>
          <w:b/>
        </w:rPr>
      </w:pPr>
    </w:p>
    <w:p w:rsidR="0036727E" w:rsidRDefault="0036727E" w:rsidP="00D45533">
      <w:pPr>
        <w:spacing w:line="264" w:lineRule="auto"/>
        <w:ind w:left="540" w:hanging="540"/>
        <w:rPr>
          <w:rFonts w:ascii="Calibri" w:hAnsi="Calibri" w:cs="Calibri"/>
          <w:b/>
        </w:rPr>
      </w:pPr>
    </w:p>
    <w:p w:rsidR="0036727E" w:rsidRDefault="0036727E" w:rsidP="00D45533">
      <w:pPr>
        <w:spacing w:line="264" w:lineRule="auto"/>
        <w:ind w:left="540" w:hanging="540"/>
        <w:rPr>
          <w:rFonts w:ascii="Calibri" w:hAnsi="Calibri" w:cs="Calibri"/>
          <w:b/>
        </w:rPr>
      </w:pPr>
    </w:p>
    <w:p w:rsidR="0036727E" w:rsidRDefault="0036727E" w:rsidP="00D45533">
      <w:pPr>
        <w:spacing w:line="264" w:lineRule="auto"/>
        <w:ind w:left="540" w:hanging="540"/>
        <w:rPr>
          <w:rFonts w:ascii="Calibri" w:hAnsi="Calibri" w:cs="Calibri"/>
          <w:b/>
        </w:rPr>
      </w:pPr>
    </w:p>
    <w:p w:rsidR="0036727E" w:rsidRDefault="0036727E" w:rsidP="00D45533">
      <w:pPr>
        <w:spacing w:line="264" w:lineRule="auto"/>
        <w:ind w:left="540" w:hanging="540"/>
        <w:rPr>
          <w:rFonts w:ascii="Calibri" w:hAnsi="Calibri" w:cs="Calibri"/>
          <w:b/>
        </w:rPr>
      </w:pPr>
    </w:p>
    <w:p w:rsidR="0036727E" w:rsidRDefault="0036727E" w:rsidP="00D45533">
      <w:pPr>
        <w:spacing w:line="264" w:lineRule="auto"/>
        <w:ind w:left="540" w:hanging="540"/>
        <w:rPr>
          <w:rFonts w:ascii="Calibri" w:hAnsi="Calibri" w:cs="Calibri"/>
          <w:b/>
        </w:rPr>
      </w:pPr>
    </w:p>
    <w:p w:rsidR="0036727E" w:rsidRDefault="0036727E" w:rsidP="00D45533">
      <w:pPr>
        <w:spacing w:line="264" w:lineRule="auto"/>
        <w:ind w:left="540" w:hanging="540"/>
        <w:rPr>
          <w:rFonts w:ascii="Calibri" w:hAnsi="Calibri" w:cs="Calibri"/>
          <w:b/>
        </w:rPr>
      </w:pPr>
    </w:p>
    <w:p w:rsidR="0036727E" w:rsidRPr="00E13B66" w:rsidRDefault="0036727E"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r w:rsidRPr="00E13B66">
        <w:rPr>
          <w:rFonts w:ascii="Calibri" w:hAnsi="Calibri" w:cs="Calibri"/>
          <w:b/>
        </w:rPr>
        <w:t xml:space="preserve">72. </w:t>
      </w:r>
      <w:r w:rsidRPr="00E13B66">
        <w:rPr>
          <w:rFonts w:ascii="Calibri" w:hAnsi="Calibri" w:cs="Calibri"/>
          <w:b/>
        </w:rPr>
        <w:tab/>
        <w:t>Wat is het geboorteland van uzelf?</w:t>
      </w:r>
    </w:p>
    <w:p w:rsidR="00D45533" w:rsidRPr="00E13B66" w:rsidRDefault="00D45533" w:rsidP="00D45533">
      <w:pPr>
        <w:tabs>
          <w:tab w:val="left" w:pos="1545"/>
        </w:tabs>
        <w:spacing w:line="264" w:lineRule="auto"/>
        <w:ind w:left="540"/>
        <w:rPr>
          <w:rFonts w:ascii="Calibri" w:hAnsi="Calibri" w:cs="Calibri"/>
        </w:rPr>
      </w:pPr>
      <w:r w:rsidRPr="00E13B66">
        <w:rPr>
          <w:rFonts w:ascii="Calibri" w:hAnsi="Calibri" w:cs="Calibri"/>
        </w:rPr>
        <w:sym w:font="Webdings" w:char="F063"/>
      </w:r>
      <w:r w:rsidRPr="00E13B66">
        <w:rPr>
          <w:rFonts w:ascii="Calibri" w:hAnsi="Calibri" w:cs="Calibri"/>
        </w:rPr>
        <w:t xml:space="preserve">  Nederland</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Indonesië / Voormalig Nederlands-Indië</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Suriname</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Marokko</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Turkije</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Duitsland</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Nederlandse Antillen</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Aruba</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Anders, namelijk………………………</w:t>
      </w:r>
    </w:p>
    <w:p w:rsidR="00D45533" w:rsidRPr="00E13B66" w:rsidRDefault="00D45533" w:rsidP="00D45533">
      <w:pPr>
        <w:spacing w:line="264" w:lineRule="auto"/>
        <w:ind w:left="900"/>
        <w:rPr>
          <w:rFonts w:ascii="Calibri" w:hAnsi="Calibri" w:cs="Calibri"/>
        </w:rPr>
      </w:pPr>
      <w:r w:rsidRPr="00E13B66">
        <w:rPr>
          <w:rFonts w:ascii="Calibri" w:hAnsi="Calibri" w:cs="Calibri"/>
        </w:rPr>
        <w:t>………………………………………….</w:t>
      </w:r>
    </w:p>
    <w:p w:rsidR="00D45533" w:rsidRPr="00E13B66" w:rsidRDefault="00D45533" w:rsidP="00D45533">
      <w:pPr>
        <w:ind w:left="540" w:hanging="540"/>
        <w:rPr>
          <w:rFonts w:ascii="Calibri" w:hAnsi="Calibri" w:cs="Calibri"/>
          <w:b/>
        </w:rPr>
      </w:pPr>
    </w:p>
    <w:p w:rsidR="00D45533" w:rsidRPr="00E13B66" w:rsidRDefault="00D45533" w:rsidP="00D45533">
      <w:pPr>
        <w:ind w:left="540" w:hanging="540"/>
        <w:rPr>
          <w:rFonts w:ascii="Calibri" w:hAnsi="Calibri" w:cs="Calibri"/>
          <w:b/>
        </w:rPr>
      </w:pPr>
      <w:r w:rsidRPr="00E13B66">
        <w:rPr>
          <w:rFonts w:ascii="Calibri" w:hAnsi="Calibri" w:cs="Calibri"/>
          <w:b/>
        </w:rPr>
        <w:t xml:space="preserve">73. </w:t>
      </w:r>
      <w:r w:rsidRPr="00E13B66">
        <w:rPr>
          <w:rFonts w:ascii="Calibri" w:hAnsi="Calibri" w:cs="Calibri"/>
          <w:b/>
        </w:rPr>
        <w:tab/>
        <w:t>Wat is het geboorteland van uw vader?</w:t>
      </w:r>
    </w:p>
    <w:p w:rsidR="00D45533" w:rsidRPr="00E13B66" w:rsidRDefault="00D45533" w:rsidP="00D45533">
      <w:pPr>
        <w:tabs>
          <w:tab w:val="left" w:pos="1545"/>
        </w:tabs>
        <w:spacing w:line="264" w:lineRule="auto"/>
        <w:ind w:left="540"/>
        <w:rPr>
          <w:rFonts w:ascii="Calibri" w:hAnsi="Calibri" w:cs="Calibri"/>
        </w:rPr>
      </w:pPr>
      <w:r w:rsidRPr="00E13B66">
        <w:rPr>
          <w:rFonts w:ascii="Calibri" w:hAnsi="Calibri" w:cs="Calibri"/>
        </w:rPr>
        <w:sym w:font="Webdings" w:char="F063"/>
      </w:r>
      <w:r w:rsidRPr="00E13B66">
        <w:rPr>
          <w:rFonts w:ascii="Calibri" w:hAnsi="Calibri" w:cs="Calibri"/>
        </w:rPr>
        <w:t xml:space="preserve">  Nederland</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Indonesië / Voormalig Nederlands-Indië</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Suriname</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Marokko</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Turkije</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Duitsland</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Nederlandse Antillen</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Aruba</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Anders, namelijk………………………</w:t>
      </w:r>
    </w:p>
    <w:p w:rsidR="00D45533" w:rsidRPr="00E13B66" w:rsidRDefault="00D45533" w:rsidP="00D45533">
      <w:pPr>
        <w:spacing w:line="264" w:lineRule="auto"/>
        <w:ind w:left="900"/>
        <w:rPr>
          <w:rFonts w:ascii="Calibri" w:hAnsi="Calibri" w:cs="Calibri"/>
        </w:rPr>
      </w:pPr>
      <w:r w:rsidRPr="00E13B66">
        <w:rPr>
          <w:rFonts w:ascii="Calibri" w:hAnsi="Calibri" w:cs="Calibri"/>
        </w:rPr>
        <w:t>………………………………………….</w:t>
      </w:r>
    </w:p>
    <w:p w:rsidR="00D45533" w:rsidRPr="00E13B66" w:rsidRDefault="00D45533" w:rsidP="00D45533">
      <w:pPr>
        <w:rPr>
          <w:rFonts w:ascii="Calibri" w:hAnsi="Calibri" w:cs="Calibri"/>
        </w:rPr>
      </w:pPr>
    </w:p>
    <w:p w:rsidR="00D45533" w:rsidRPr="00E13B66" w:rsidRDefault="00D45533" w:rsidP="00D45533">
      <w:pPr>
        <w:spacing w:line="264" w:lineRule="auto"/>
        <w:ind w:left="540" w:hanging="540"/>
        <w:rPr>
          <w:rFonts w:ascii="Calibri" w:hAnsi="Calibri" w:cs="Calibri"/>
          <w:b/>
        </w:rPr>
      </w:pPr>
      <w:r w:rsidRPr="00E13B66">
        <w:rPr>
          <w:rFonts w:ascii="Calibri" w:hAnsi="Calibri" w:cs="Calibri"/>
          <w:b/>
        </w:rPr>
        <w:t xml:space="preserve">74. </w:t>
      </w:r>
      <w:r w:rsidRPr="00E13B66">
        <w:rPr>
          <w:rFonts w:ascii="Calibri" w:hAnsi="Calibri" w:cs="Calibri"/>
          <w:b/>
        </w:rPr>
        <w:tab/>
        <w:t>Wat is het geboorteland van uw moeder?</w:t>
      </w:r>
    </w:p>
    <w:p w:rsidR="00D45533" w:rsidRPr="00E13B66" w:rsidRDefault="00D45533" w:rsidP="00D45533">
      <w:pPr>
        <w:tabs>
          <w:tab w:val="left" w:pos="1545"/>
        </w:tabs>
        <w:spacing w:line="264" w:lineRule="auto"/>
        <w:ind w:left="540"/>
        <w:rPr>
          <w:rFonts w:ascii="Calibri" w:hAnsi="Calibri" w:cs="Calibri"/>
        </w:rPr>
      </w:pPr>
      <w:r w:rsidRPr="00E13B66">
        <w:rPr>
          <w:rFonts w:ascii="Calibri" w:hAnsi="Calibri" w:cs="Calibri"/>
        </w:rPr>
        <w:sym w:font="Webdings" w:char="F063"/>
      </w:r>
      <w:r w:rsidRPr="00E13B66">
        <w:rPr>
          <w:rFonts w:ascii="Calibri" w:hAnsi="Calibri" w:cs="Calibri"/>
        </w:rPr>
        <w:t xml:space="preserve">  Nederland</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Indonesië / Voormalig Nederlands-Indië</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Suriname</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Marokko</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Turkije</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Duitsland</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Nederlandse Antillen</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Aruba</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Anders, namelijk………………………</w:t>
      </w:r>
    </w:p>
    <w:p w:rsidR="00D45533" w:rsidRPr="00E13B66" w:rsidRDefault="00D45533" w:rsidP="00D45533">
      <w:pPr>
        <w:spacing w:line="264" w:lineRule="auto"/>
        <w:ind w:left="1440" w:hanging="540"/>
        <w:rPr>
          <w:rFonts w:ascii="Calibri" w:hAnsi="Calibri" w:cs="Calibri"/>
        </w:rPr>
      </w:pPr>
      <w:r w:rsidRPr="00E13B66">
        <w:rPr>
          <w:rFonts w:ascii="Calibri" w:hAnsi="Calibri" w:cs="Calibri"/>
        </w:rPr>
        <w:t>………………………………………….</w:t>
      </w:r>
    </w:p>
    <w:p w:rsidR="00D45533" w:rsidRDefault="00D45533" w:rsidP="00D45533">
      <w:pPr>
        <w:spacing w:line="264" w:lineRule="auto"/>
        <w:ind w:left="1440" w:hanging="540"/>
        <w:rPr>
          <w:rFonts w:ascii="Calibri" w:hAnsi="Calibri" w:cs="Calibri"/>
        </w:rPr>
      </w:pPr>
    </w:p>
    <w:p w:rsidR="0036727E" w:rsidRPr="00E13B66" w:rsidRDefault="0036727E" w:rsidP="00D45533">
      <w:pPr>
        <w:spacing w:line="264" w:lineRule="auto"/>
        <w:ind w:left="1440" w:hanging="540"/>
        <w:rPr>
          <w:rFonts w:ascii="Calibri" w:hAnsi="Calibri" w:cs="Calibri"/>
        </w:rPr>
      </w:pPr>
    </w:p>
    <w:p w:rsidR="00D45533" w:rsidRPr="00E13B66" w:rsidRDefault="00D45533" w:rsidP="00D45533">
      <w:pPr>
        <w:spacing w:line="264" w:lineRule="auto"/>
        <w:ind w:left="540" w:hanging="540"/>
        <w:rPr>
          <w:rFonts w:ascii="Calibri" w:hAnsi="Calibri" w:cs="Calibri"/>
          <w:b/>
        </w:rPr>
      </w:pPr>
      <w:r w:rsidRPr="00E13B66">
        <w:rPr>
          <w:rFonts w:ascii="Calibri" w:hAnsi="Calibri" w:cs="Calibri"/>
          <w:b/>
        </w:rPr>
        <w:lastRenderedPageBreak/>
        <w:t xml:space="preserve">75. </w:t>
      </w:r>
      <w:r w:rsidRPr="00E13B66">
        <w:rPr>
          <w:rFonts w:ascii="Calibri" w:hAnsi="Calibri" w:cs="Calibri"/>
          <w:b/>
        </w:rPr>
        <w:tab/>
        <w:t xml:space="preserve">Welke taal spreekt u het meest thuis? </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Nederlands</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Engels</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Fries</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Nederlands dialect</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Indonesisch</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Sranan (Surinaams)</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Marokkaans-Arabisch</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Turks</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Duits</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Papiaments (Nederlandse Antillen)</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Anders, namelijk………………………</w:t>
      </w:r>
    </w:p>
    <w:p w:rsidR="00D45533" w:rsidRPr="00E13B66" w:rsidRDefault="00D45533" w:rsidP="00D45533">
      <w:pPr>
        <w:spacing w:line="264" w:lineRule="auto"/>
        <w:ind w:left="900"/>
        <w:rPr>
          <w:rFonts w:ascii="Calibri" w:hAnsi="Calibri" w:cs="Calibri"/>
        </w:rPr>
      </w:pPr>
      <w:r w:rsidRPr="00E13B66">
        <w:rPr>
          <w:rFonts w:ascii="Calibri" w:hAnsi="Calibri" w:cs="Calibri"/>
        </w:rPr>
        <w:t>………………………………………….</w:t>
      </w:r>
    </w:p>
    <w:p w:rsidR="00D45533" w:rsidRPr="00E13B66" w:rsidRDefault="00D45533" w:rsidP="00D45533">
      <w:pPr>
        <w:spacing w:line="264" w:lineRule="auto"/>
        <w:ind w:left="540" w:hanging="540"/>
        <w:rPr>
          <w:rFonts w:ascii="Calibri" w:hAnsi="Calibri" w:cs="Calibri"/>
          <w:b/>
        </w:rPr>
      </w:pPr>
      <w:r w:rsidRPr="00E13B66">
        <w:rPr>
          <w:rFonts w:ascii="Calibri" w:hAnsi="Calibri" w:cs="Calibri"/>
          <w:b/>
        </w:rPr>
        <w:t xml:space="preserve">76. </w:t>
      </w:r>
      <w:r w:rsidRPr="00E13B66">
        <w:rPr>
          <w:rFonts w:ascii="Calibri" w:hAnsi="Calibri" w:cs="Calibri"/>
          <w:b/>
        </w:rPr>
        <w:tab/>
        <w:t>Heeft iemand u geholpen om deze vragenlijst in te vullen? (ouders of verzorgers van kinderen jonger dan 12 jaar kunnen hier ja aankruisen)</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 xml:space="preserve">Nee </w:t>
      </w:r>
      <w:r w:rsidRPr="00E13B66">
        <w:rPr>
          <w:rFonts w:ascii="Calibri" w:hAnsi="Calibri" w:cs="Calibri"/>
        </w:rPr>
        <w:sym w:font="Wingdings" w:char="F0E0"/>
      </w:r>
      <w:r w:rsidRPr="00E13B66">
        <w:rPr>
          <w:rFonts w:ascii="Calibri" w:hAnsi="Calibri" w:cs="Calibri"/>
        </w:rPr>
        <w:t xml:space="preserve"> </w:t>
      </w:r>
      <w:r w:rsidRPr="00E13B66">
        <w:rPr>
          <w:rFonts w:ascii="Calibri" w:hAnsi="Calibri" w:cs="Calibri"/>
          <w:i/>
        </w:rPr>
        <w:t>ga naar vraag 78</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 xml:space="preserve">Ja </w:t>
      </w:r>
    </w:p>
    <w:p w:rsidR="0036727E" w:rsidRDefault="0036727E" w:rsidP="00D45533">
      <w:pPr>
        <w:spacing w:line="264" w:lineRule="auto"/>
        <w:ind w:left="540" w:hanging="540"/>
        <w:rPr>
          <w:rFonts w:ascii="Calibri" w:hAnsi="Calibri" w:cs="Calibri"/>
          <w:b/>
        </w:rPr>
      </w:pPr>
    </w:p>
    <w:p w:rsidR="0036727E" w:rsidRDefault="0036727E" w:rsidP="00D45533">
      <w:pPr>
        <w:spacing w:line="264" w:lineRule="auto"/>
        <w:ind w:left="540" w:hanging="540"/>
        <w:rPr>
          <w:rFonts w:ascii="Calibri" w:hAnsi="Calibri" w:cs="Calibri"/>
          <w:b/>
        </w:rPr>
      </w:pPr>
    </w:p>
    <w:p w:rsidR="00D45533" w:rsidRPr="00E13B66" w:rsidRDefault="00D45533" w:rsidP="00D45533">
      <w:pPr>
        <w:spacing w:line="264" w:lineRule="auto"/>
        <w:ind w:left="540" w:hanging="540"/>
        <w:rPr>
          <w:rFonts w:ascii="Calibri" w:hAnsi="Calibri" w:cs="Calibri"/>
          <w:b/>
        </w:rPr>
      </w:pPr>
      <w:r w:rsidRPr="00E13B66">
        <w:rPr>
          <w:rFonts w:ascii="Calibri" w:hAnsi="Calibri" w:cs="Calibri"/>
          <w:b/>
        </w:rPr>
        <w:t xml:space="preserve">77. </w:t>
      </w:r>
      <w:r w:rsidRPr="00E13B66">
        <w:rPr>
          <w:rFonts w:ascii="Calibri" w:hAnsi="Calibri" w:cs="Calibri"/>
          <w:b/>
        </w:rPr>
        <w:tab/>
        <w:t>Hoe heeft die persoon u geholpen? (meerdere antwoorden mogelijk)</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Heeft de vragen voorgelezen</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 xml:space="preserve">Heeft mijn antwoorden opgeschreven </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 xml:space="preserve">Heeft de vragen in mijn plaats beantwoord </w:t>
      </w:r>
      <w:r w:rsidRPr="00E13B66">
        <w:rPr>
          <w:rFonts w:ascii="Calibri" w:hAnsi="Calibri" w:cs="Calibri"/>
        </w:rPr>
        <w:softHyphen/>
        <w:t xml:space="preserve"> </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Heeft de vragen in mijn taal vertaald</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Ik ben ouder of verzorger van een kind jonger dan 12 jaar</w:t>
      </w:r>
    </w:p>
    <w:p w:rsidR="00D45533" w:rsidRPr="00E13B66" w:rsidRDefault="00D45533" w:rsidP="00C64B3B">
      <w:pPr>
        <w:numPr>
          <w:ilvl w:val="0"/>
          <w:numId w:val="7"/>
        </w:numPr>
        <w:spacing w:line="264" w:lineRule="auto"/>
        <w:rPr>
          <w:rFonts w:ascii="Calibri" w:hAnsi="Calibri" w:cs="Calibri"/>
        </w:rPr>
      </w:pPr>
      <w:r w:rsidRPr="00E13B66">
        <w:rPr>
          <w:rFonts w:ascii="Calibri" w:hAnsi="Calibri" w:cs="Calibri"/>
        </w:rPr>
        <w:t>Heeft op een andere manier geholpen, namelijk…………………</w:t>
      </w:r>
    </w:p>
    <w:p w:rsidR="00D45533" w:rsidRPr="00E13B66" w:rsidRDefault="00D45533" w:rsidP="00D45533">
      <w:pPr>
        <w:spacing w:line="264" w:lineRule="auto"/>
        <w:ind w:left="900"/>
        <w:rPr>
          <w:rFonts w:ascii="Calibri" w:hAnsi="Calibri" w:cs="Calibri"/>
        </w:rPr>
      </w:pPr>
      <w:r w:rsidRPr="00E13B66">
        <w:rPr>
          <w:rFonts w:ascii="Calibri" w:hAnsi="Calibri" w:cs="Calibri"/>
        </w:rPr>
        <w:t>………………………………………….</w:t>
      </w:r>
    </w:p>
    <w:p w:rsidR="00D45533" w:rsidRPr="00E13B66" w:rsidRDefault="00D45533" w:rsidP="00D45533">
      <w:pPr>
        <w:spacing w:line="264" w:lineRule="auto"/>
        <w:ind w:left="900"/>
        <w:rPr>
          <w:rFonts w:ascii="Calibri" w:hAnsi="Calibri" w:cs="Calibri"/>
        </w:rPr>
      </w:pPr>
    </w:p>
    <w:p w:rsidR="00D45533" w:rsidRDefault="00D45533" w:rsidP="00D45533">
      <w:pPr>
        <w:spacing w:line="264" w:lineRule="auto"/>
        <w:ind w:left="900"/>
        <w:rPr>
          <w:rFonts w:ascii="Calibri" w:hAnsi="Calibri" w:cs="Calibri"/>
        </w:rPr>
      </w:pPr>
    </w:p>
    <w:p w:rsidR="0036727E" w:rsidRDefault="0036727E" w:rsidP="00D45533">
      <w:pPr>
        <w:spacing w:line="264" w:lineRule="auto"/>
        <w:ind w:left="900"/>
        <w:rPr>
          <w:rFonts w:ascii="Calibri" w:hAnsi="Calibri" w:cs="Calibri"/>
        </w:rPr>
      </w:pPr>
    </w:p>
    <w:p w:rsidR="0036727E" w:rsidRDefault="0036727E" w:rsidP="00D45533">
      <w:pPr>
        <w:spacing w:line="264" w:lineRule="auto"/>
        <w:ind w:left="900"/>
        <w:rPr>
          <w:rFonts w:ascii="Calibri" w:hAnsi="Calibri" w:cs="Calibri"/>
        </w:rPr>
      </w:pPr>
    </w:p>
    <w:p w:rsidR="0036727E" w:rsidRDefault="0036727E" w:rsidP="00D45533">
      <w:pPr>
        <w:spacing w:line="264" w:lineRule="auto"/>
        <w:ind w:left="900"/>
        <w:rPr>
          <w:rFonts w:ascii="Calibri" w:hAnsi="Calibri" w:cs="Calibri"/>
        </w:rPr>
      </w:pPr>
    </w:p>
    <w:p w:rsidR="0036727E" w:rsidRDefault="0036727E" w:rsidP="00D45533">
      <w:pPr>
        <w:spacing w:line="264" w:lineRule="auto"/>
        <w:ind w:left="900"/>
        <w:rPr>
          <w:rFonts w:ascii="Calibri" w:hAnsi="Calibri" w:cs="Calibri"/>
        </w:rPr>
      </w:pPr>
    </w:p>
    <w:p w:rsidR="0036727E" w:rsidRPr="00E13B66" w:rsidRDefault="0036727E" w:rsidP="00D45533">
      <w:pPr>
        <w:spacing w:line="264" w:lineRule="auto"/>
        <w:ind w:left="900"/>
        <w:rPr>
          <w:rFonts w:ascii="Calibri" w:hAnsi="Calibri" w:cs="Calibri"/>
        </w:rPr>
      </w:pPr>
    </w:p>
    <w:p w:rsidR="00D45533" w:rsidRPr="00E13B66" w:rsidRDefault="00D45533" w:rsidP="00D45533">
      <w:pPr>
        <w:spacing w:line="264" w:lineRule="auto"/>
        <w:ind w:left="900"/>
        <w:rPr>
          <w:rFonts w:ascii="Calibri" w:hAnsi="Calibri" w:cs="Calibri"/>
        </w:rPr>
      </w:pPr>
    </w:p>
    <w:p w:rsidR="00D45533" w:rsidRPr="00E13B66" w:rsidRDefault="00D45533" w:rsidP="00D45533">
      <w:pPr>
        <w:spacing w:line="264" w:lineRule="auto"/>
        <w:ind w:left="900"/>
        <w:rPr>
          <w:rFonts w:ascii="Calibri" w:hAnsi="Calibri" w:cs="Calibri"/>
        </w:rPr>
        <w:sectPr w:rsidR="00D45533" w:rsidRPr="00E13B66" w:rsidSect="00CF3636">
          <w:headerReference w:type="default" r:id="rId40"/>
          <w:footerReference w:type="even" r:id="rId41"/>
          <w:type w:val="continuous"/>
          <w:pgSz w:w="11906" w:h="16838"/>
          <w:pgMar w:top="1417" w:right="1417" w:bottom="1417" w:left="1417" w:header="708" w:footer="708" w:gutter="0"/>
          <w:cols w:num="2" w:sep="1" w:space="709"/>
          <w:docGrid w:linePitch="360"/>
        </w:sectPr>
      </w:pPr>
    </w:p>
    <w:p w:rsidR="0036727E" w:rsidRPr="00E13B66" w:rsidRDefault="0036727E" w:rsidP="00D45533">
      <w:pPr>
        <w:spacing w:line="264" w:lineRule="auto"/>
        <w:ind w:left="900"/>
        <w:rPr>
          <w:rFonts w:ascii="Calibri" w:hAnsi="Calibri" w:cs="Calibri"/>
        </w:rPr>
      </w:pPr>
    </w:p>
    <w:tbl>
      <w:tblPr>
        <w:tblpPr w:leftFromText="141" w:rightFromText="141" w:vertAnchor="text" w:horzAnchor="margin" w:tblpY="152"/>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562"/>
      </w:tblGrid>
      <w:tr w:rsidR="00D45533" w:rsidRPr="00E13B66" w:rsidTr="00D45533">
        <w:trPr>
          <w:trHeight w:val="335"/>
        </w:trPr>
        <w:tc>
          <w:tcPr>
            <w:tcW w:w="648" w:type="dxa"/>
            <w:tcBorders>
              <w:top w:val="nil"/>
              <w:left w:val="nil"/>
              <w:bottom w:val="nil"/>
              <w:right w:val="nil"/>
            </w:tcBorders>
          </w:tcPr>
          <w:p w:rsidR="00D45533" w:rsidRPr="00E13B66" w:rsidRDefault="00D45533" w:rsidP="00D45533">
            <w:pPr>
              <w:spacing w:line="264" w:lineRule="auto"/>
              <w:rPr>
                <w:rFonts w:ascii="Calibri" w:hAnsi="Calibri" w:cs="Calibri"/>
                <w:b/>
                <w:spacing w:val="-2"/>
              </w:rPr>
            </w:pPr>
          </w:p>
          <w:p w:rsidR="00D45533" w:rsidRPr="00E13B66" w:rsidRDefault="00D45533" w:rsidP="00D45533">
            <w:pPr>
              <w:spacing w:line="264" w:lineRule="auto"/>
              <w:rPr>
                <w:rFonts w:ascii="Calibri" w:hAnsi="Calibri" w:cs="Calibri"/>
                <w:b/>
                <w:spacing w:val="-2"/>
              </w:rPr>
            </w:pPr>
            <w:r w:rsidRPr="00E13B66">
              <w:rPr>
                <w:rFonts w:ascii="Calibri" w:hAnsi="Calibri" w:cs="Calibri"/>
                <w:b/>
                <w:spacing w:val="-2"/>
              </w:rPr>
              <w:t xml:space="preserve">78. </w:t>
            </w:r>
          </w:p>
          <w:p w:rsidR="00D45533" w:rsidRPr="00E13B66" w:rsidRDefault="00D45533" w:rsidP="00D45533">
            <w:pPr>
              <w:spacing w:line="264" w:lineRule="auto"/>
              <w:rPr>
                <w:rFonts w:ascii="Calibri" w:hAnsi="Calibri" w:cs="Calibri"/>
                <w:spacing w:val="-2"/>
              </w:rPr>
            </w:pPr>
          </w:p>
        </w:tc>
        <w:tc>
          <w:tcPr>
            <w:tcW w:w="8562" w:type="dxa"/>
            <w:tcBorders>
              <w:top w:val="nil"/>
              <w:left w:val="nil"/>
              <w:right w:val="nil"/>
            </w:tcBorders>
          </w:tcPr>
          <w:p w:rsidR="00D45533" w:rsidRPr="00E13B66" w:rsidRDefault="00D45533" w:rsidP="00D45533">
            <w:pPr>
              <w:spacing w:line="264" w:lineRule="auto"/>
              <w:rPr>
                <w:rFonts w:ascii="Calibri" w:hAnsi="Calibri" w:cs="Calibri"/>
                <w:b/>
                <w:spacing w:val="-2"/>
              </w:rPr>
            </w:pPr>
          </w:p>
          <w:p w:rsidR="00D45533" w:rsidRPr="00E13B66" w:rsidRDefault="00D45533" w:rsidP="00D45533">
            <w:pPr>
              <w:spacing w:line="264" w:lineRule="auto"/>
              <w:rPr>
                <w:rFonts w:ascii="Calibri" w:hAnsi="Calibri" w:cs="Calibri"/>
                <w:b/>
                <w:spacing w:val="-2"/>
              </w:rPr>
            </w:pPr>
            <w:r w:rsidRPr="00E13B66">
              <w:rPr>
                <w:rFonts w:ascii="Calibri" w:hAnsi="Calibri" w:cs="Calibri"/>
                <w:b/>
                <w:spacing w:val="-2"/>
              </w:rPr>
              <w:t>Wat wilt u veranderen aan de zorg die u kreeg op de SEH van</w:t>
            </w:r>
            <w:r w:rsidRPr="00E13B66">
              <w:rPr>
                <w:rFonts w:ascii="Calibri" w:hAnsi="Calibri" w:cs="Calibri"/>
                <w:b/>
                <w:i/>
                <w:spacing w:val="-2"/>
              </w:rPr>
              <w:t xml:space="preserve"> Naam instelling? </w:t>
            </w:r>
          </w:p>
        </w:tc>
      </w:tr>
      <w:tr w:rsidR="00D45533" w:rsidRPr="00E13B66" w:rsidTr="00D45533">
        <w:trPr>
          <w:trHeight w:val="1401"/>
        </w:trPr>
        <w:tc>
          <w:tcPr>
            <w:tcW w:w="648" w:type="dxa"/>
            <w:tcBorders>
              <w:top w:val="nil"/>
              <w:left w:val="nil"/>
              <w:bottom w:val="nil"/>
            </w:tcBorders>
          </w:tcPr>
          <w:p w:rsidR="00D45533" w:rsidRPr="00E13B66" w:rsidRDefault="00D45533" w:rsidP="00D45533">
            <w:pPr>
              <w:spacing w:line="264" w:lineRule="auto"/>
              <w:rPr>
                <w:rFonts w:ascii="Calibri" w:hAnsi="Calibri" w:cs="Calibri"/>
                <w:spacing w:val="-2"/>
              </w:rPr>
            </w:pPr>
          </w:p>
        </w:tc>
        <w:tc>
          <w:tcPr>
            <w:tcW w:w="8562" w:type="dxa"/>
            <w:tcBorders>
              <w:right w:val="single" w:sz="4" w:space="0" w:color="auto"/>
            </w:tcBorders>
          </w:tcPr>
          <w:p w:rsidR="00D45533" w:rsidRPr="00E13B66" w:rsidRDefault="00D45533" w:rsidP="00D45533">
            <w:pPr>
              <w:spacing w:line="264" w:lineRule="auto"/>
              <w:rPr>
                <w:rFonts w:ascii="Calibri" w:hAnsi="Calibri" w:cs="Calibri"/>
                <w:spacing w:val="-2"/>
              </w:rPr>
            </w:pPr>
          </w:p>
          <w:p w:rsidR="00D45533" w:rsidRPr="00E13B66" w:rsidRDefault="00D45533" w:rsidP="00D45533">
            <w:pPr>
              <w:spacing w:line="264" w:lineRule="auto"/>
              <w:rPr>
                <w:rFonts w:ascii="Calibri" w:hAnsi="Calibri" w:cs="Calibri"/>
                <w:spacing w:val="-2"/>
              </w:rPr>
            </w:pPr>
          </w:p>
          <w:p w:rsidR="00D45533" w:rsidRPr="00E13B66" w:rsidRDefault="00D45533" w:rsidP="00D45533">
            <w:pPr>
              <w:spacing w:line="264" w:lineRule="auto"/>
              <w:rPr>
                <w:rFonts w:ascii="Calibri" w:hAnsi="Calibri" w:cs="Calibri"/>
                <w:spacing w:val="-2"/>
              </w:rPr>
            </w:pPr>
          </w:p>
          <w:p w:rsidR="00D45533" w:rsidRPr="00E13B66" w:rsidRDefault="00D45533" w:rsidP="00D45533">
            <w:pPr>
              <w:spacing w:line="264" w:lineRule="auto"/>
              <w:rPr>
                <w:rFonts w:ascii="Calibri" w:hAnsi="Calibri" w:cs="Calibri"/>
                <w:spacing w:val="-2"/>
              </w:rPr>
            </w:pPr>
          </w:p>
          <w:p w:rsidR="00D45533" w:rsidRPr="00E13B66" w:rsidRDefault="00D45533" w:rsidP="00D45533">
            <w:pPr>
              <w:spacing w:line="264" w:lineRule="auto"/>
              <w:rPr>
                <w:rFonts w:ascii="Calibri" w:hAnsi="Calibri" w:cs="Calibri"/>
                <w:spacing w:val="-2"/>
              </w:rPr>
            </w:pPr>
          </w:p>
          <w:p w:rsidR="00D45533" w:rsidRPr="00E13B66" w:rsidRDefault="00D45533" w:rsidP="00D45533">
            <w:pPr>
              <w:spacing w:line="264" w:lineRule="auto"/>
              <w:rPr>
                <w:rFonts w:ascii="Calibri" w:hAnsi="Calibri" w:cs="Calibri"/>
                <w:spacing w:val="-2"/>
              </w:rPr>
            </w:pPr>
          </w:p>
          <w:p w:rsidR="00D45533" w:rsidRPr="00E13B66" w:rsidRDefault="00D45533" w:rsidP="00D45533">
            <w:pPr>
              <w:spacing w:line="264" w:lineRule="auto"/>
              <w:rPr>
                <w:rFonts w:ascii="Calibri" w:hAnsi="Calibri" w:cs="Calibri"/>
                <w:spacing w:val="-2"/>
              </w:rPr>
            </w:pPr>
          </w:p>
        </w:tc>
      </w:tr>
    </w:tbl>
    <w:p w:rsidR="00F24268" w:rsidRDefault="00F24268" w:rsidP="00D45533">
      <w:pPr>
        <w:spacing w:line="264" w:lineRule="auto"/>
        <w:ind w:left="900"/>
        <w:rPr>
          <w:rFonts w:ascii="Calibri" w:hAnsi="Calibri" w:cs="Calibri"/>
        </w:rPr>
      </w:pPr>
    </w:p>
    <w:p w:rsidR="00F24268" w:rsidRDefault="00635B83" w:rsidP="00D45533">
      <w:pPr>
        <w:spacing w:line="264" w:lineRule="auto"/>
        <w:ind w:left="900"/>
        <w:rPr>
          <w:rFonts w:ascii="Calibri" w:hAnsi="Calibri" w:cs="Calibri"/>
        </w:rPr>
      </w:pPr>
      <w:r w:rsidRPr="00E13B66">
        <w:rPr>
          <w:rFonts w:ascii="Calibri" w:hAnsi="Calibri" w:cs="Calibri"/>
          <w:noProof/>
        </w:rPr>
        <mc:AlternateContent>
          <mc:Choice Requires="wps">
            <w:drawing>
              <wp:anchor distT="0" distB="0" distL="114300" distR="114300" simplePos="0" relativeHeight="251656192" behindDoc="0" locked="0" layoutInCell="1" allowOverlap="1">
                <wp:simplePos x="0" y="0"/>
                <wp:positionH relativeFrom="column">
                  <wp:posOffset>614045</wp:posOffset>
                </wp:positionH>
                <wp:positionV relativeFrom="paragraph">
                  <wp:posOffset>10795</wp:posOffset>
                </wp:positionV>
                <wp:extent cx="5105400" cy="1134110"/>
                <wp:effectExtent l="3810" t="1270" r="0" b="0"/>
                <wp:wrapNone/>
                <wp:docPr id="30"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1134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414" w:rsidRPr="00620242" w:rsidRDefault="001C6414" w:rsidP="00D45533">
                            <w:pPr>
                              <w:spacing w:line="264" w:lineRule="auto"/>
                              <w:jc w:val="center"/>
                              <w:rPr>
                                <w:rFonts w:ascii="Arial" w:hAnsi="Arial" w:cs="Arial"/>
                                <w:sz w:val="20"/>
                                <w:szCs w:val="20"/>
                              </w:rPr>
                            </w:pPr>
                            <w:r w:rsidRPr="00620242">
                              <w:rPr>
                                <w:rFonts w:ascii="Arial" w:hAnsi="Arial" w:cs="Arial"/>
                                <w:spacing w:val="-2"/>
                                <w:sz w:val="20"/>
                                <w:szCs w:val="20"/>
                              </w:rPr>
                              <w:t>Wilt u</w:t>
                            </w:r>
                            <w:r>
                              <w:rPr>
                                <w:rFonts w:ascii="Arial" w:hAnsi="Arial" w:cs="Arial"/>
                                <w:spacing w:val="-2"/>
                                <w:sz w:val="20"/>
                                <w:szCs w:val="20"/>
                              </w:rPr>
                              <w:t xml:space="preserve"> alstublieft</w:t>
                            </w:r>
                            <w:r w:rsidRPr="00620242">
                              <w:rPr>
                                <w:rFonts w:ascii="Arial" w:hAnsi="Arial" w:cs="Arial"/>
                                <w:spacing w:val="-2"/>
                                <w:sz w:val="20"/>
                                <w:szCs w:val="20"/>
                              </w:rPr>
                              <w:t xml:space="preserve"> controleren of</w:t>
                            </w:r>
                            <w:r>
                              <w:rPr>
                                <w:rFonts w:ascii="Arial" w:hAnsi="Arial" w:cs="Arial"/>
                                <w:spacing w:val="-2"/>
                                <w:sz w:val="20"/>
                                <w:szCs w:val="20"/>
                              </w:rPr>
                              <w:t xml:space="preserve"> u</w:t>
                            </w:r>
                            <w:r w:rsidRPr="00620242">
                              <w:rPr>
                                <w:rFonts w:ascii="Arial" w:hAnsi="Arial" w:cs="Arial"/>
                                <w:spacing w:val="-2"/>
                                <w:sz w:val="20"/>
                                <w:szCs w:val="20"/>
                              </w:rPr>
                              <w:t xml:space="preserve"> alle vragen </w:t>
                            </w:r>
                            <w:r>
                              <w:rPr>
                                <w:rFonts w:ascii="Arial" w:hAnsi="Arial" w:cs="Arial"/>
                                <w:spacing w:val="-2"/>
                                <w:sz w:val="20"/>
                                <w:szCs w:val="20"/>
                              </w:rPr>
                              <w:t xml:space="preserve">heeft </w:t>
                            </w:r>
                            <w:r w:rsidRPr="00620242">
                              <w:rPr>
                                <w:rFonts w:ascii="Arial" w:hAnsi="Arial" w:cs="Arial"/>
                                <w:spacing w:val="-2"/>
                                <w:sz w:val="20"/>
                                <w:szCs w:val="20"/>
                              </w:rPr>
                              <w:t>ingevuld?</w:t>
                            </w:r>
                          </w:p>
                          <w:p w:rsidR="001C6414" w:rsidRPr="00620242" w:rsidRDefault="001C6414" w:rsidP="00D45533">
                            <w:pPr>
                              <w:spacing w:line="264" w:lineRule="auto"/>
                              <w:jc w:val="center"/>
                              <w:rPr>
                                <w:rFonts w:ascii="Arial" w:hAnsi="Arial" w:cs="Arial"/>
                                <w:b/>
                                <w:sz w:val="20"/>
                                <w:szCs w:val="20"/>
                              </w:rPr>
                            </w:pPr>
                          </w:p>
                          <w:p w:rsidR="001C6414" w:rsidRPr="00620242" w:rsidRDefault="001C6414" w:rsidP="00D45533">
                            <w:pPr>
                              <w:spacing w:line="264" w:lineRule="auto"/>
                              <w:jc w:val="center"/>
                              <w:rPr>
                                <w:rFonts w:ascii="Arial" w:hAnsi="Arial" w:cs="Arial"/>
                                <w:b/>
                                <w:sz w:val="20"/>
                                <w:szCs w:val="20"/>
                              </w:rPr>
                            </w:pPr>
                            <w:r w:rsidRPr="001300F5">
                              <w:rPr>
                                <w:rFonts w:ascii="Arial" w:hAnsi="Arial" w:cs="Arial"/>
                                <w:b/>
                                <w:sz w:val="28"/>
                                <w:szCs w:val="28"/>
                              </w:rPr>
                              <w:t>Hartelijk dank voor het invullen van de vragenlijst!</w:t>
                            </w:r>
                          </w:p>
                          <w:p w:rsidR="001C6414" w:rsidRPr="001A5DA5" w:rsidRDefault="001C6414" w:rsidP="00D45533">
                            <w:pPr>
                              <w:spacing w:line="264" w:lineRule="auto"/>
                              <w:jc w:val="center"/>
                            </w:pPr>
                            <w:r w:rsidRPr="00620242">
                              <w:rPr>
                                <w:rFonts w:ascii="Arial" w:hAnsi="Arial" w:cs="Arial"/>
                                <w:b/>
                                <w:sz w:val="20"/>
                                <w:szCs w:val="20"/>
                              </w:rPr>
                              <w:t>U kunt deze vragenlijst in de antwoordenvelop (zonder postzegel) aan ons terugsturen</w:t>
                            </w:r>
                          </w:p>
                          <w:p w:rsidR="001C6414" w:rsidRDefault="001C6414" w:rsidP="00D45533"/>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13" o:spid="_x0000_s1068" type="#_x0000_t202" style="position:absolute;left:0;text-align:left;margin-left:48.35pt;margin-top:.85pt;width:402pt;height:89.3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" stroked="f">
                <v:textbox style="mso-fit-shape-to-text:t">
                  <w:txbxContent>
                    <w:p w:rsidR="001C6414" w:rsidRPr="00620242" w:rsidRDefault="001C6414" w:rsidP="00D45533">
                      <w:pPr>
                        <w:spacing w:line="264" w:lineRule="auto"/>
                        <w:jc w:val="center"/>
                        <w:rPr>
                          <w:rFonts w:ascii="Arial" w:hAnsi="Arial" w:cs="Arial"/>
                          <w:sz w:val="20"/>
                          <w:szCs w:val="20"/>
                        </w:rPr>
                      </w:pPr>
                      <w:r w:rsidRPr="00620242">
                        <w:rPr>
                          <w:rFonts w:ascii="Arial" w:hAnsi="Arial" w:cs="Arial"/>
                          <w:spacing w:val="-2"/>
                          <w:sz w:val="20"/>
                          <w:szCs w:val="20"/>
                        </w:rPr>
                        <w:t>Wilt u</w:t>
                      </w:r>
                      <w:r>
                        <w:rPr>
                          <w:rFonts w:ascii="Arial" w:hAnsi="Arial" w:cs="Arial"/>
                          <w:spacing w:val="-2"/>
                          <w:sz w:val="20"/>
                          <w:szCs w:val="20"/>
                        </w:rPr>
                        <w:t xml:space="preserve"> alstublieft</w:t>
                      </w:r>
                      <w:r w:rsidRPr="00620242">
                        <w:rPr>
                          <w:rFonts w:ascii="Arial" w:hAnsi="Arial" w:cs="Arial"/>
                          <w:spacing w:val="-2"/>
                          <w:sz w:val="20"/>
                          <w:szCs w:val="20"/>
                        </w:rPr>
                        <w:t xml:space="preserve"> controleren of</w:t>
                      </w:r>
                      <w:r>
                        <w:rPr>
                          <w:rFonts w:ascii="Arial" w:hAnsi="Arial" w:cs="Arial"/>
                          <w:spacing w:val="-2"/>
                          <w:sz w:val="20"/>
                          <w:szCs w:val="20"/>
                        </w:rPr>
                        <w:t xml:space="preserve"> u</w:t>
                      </w:r>
                      <w:r w:rsidRPr="00620242">
                        <w:rPr>
                          <w:rFonts w:ascii="Arial" w:hAnsi="Arial" w:cs="Arial"/>
                          <w:spacing w:val="-2"/>
                          <w:sz w:val="20"/>
                          <w:szCs w:val="20"/>
                        </w:rPr>
                        <w:t xml:space="preserve"> alle vragen </w:t>
                      </w:r>
                      <w:r>
                        <w:rPr>
                          <w:rFonts w:ascii="Arial" w:hAnsi="Arial" w:cs="Arial"/>
                          <w:spacing w:val="-2"/>
                          <w:sz w:val="20"/>
                          <w:szCs w:val="20"/>
                        </w:rPr>
                        <w:t xml:space="preserve">heeft </w:t>
                      </w:r>
                      <w:r w:rsidRPr="00620242">
                        <w:rPr>
                          <w:rFonts w:ascii="Arial" w:hAnsi="Arial" w:cs="Arial"/>
                          <w:spacing w:val="-2"/>
                          <w:sz w:val="20"/>
                          <w:szCs w:val="20"/>
                        </w:rPr>
                        <w:t>ingevuld?</w:t>
                      </w:r>
                    </w:p>
                    <w:p w:rsidR="001C6414" w:rsidRPr="00620242" w:rsidRDefault="001C6414" w:rsidP="00D45533">
                      <w:pPr>
                        <w:spacing w:line="264" w:lineRule="auto"/>
                        <w:jc w:val="center"/>
                        <w:rPr>
                          <w:rFonts w:ascii="Arial" w:hAnsi="Arial" w:cs="Arial"/>
                          <w:b/>
                          <w:sz w:val="20"/>
                          <w:szCs w:val="20"/>
                        </w:rPr>
                      </w:pPr>
                    </w:p>
                    <w:p w:rsidR="001C6414" w:rsidRPr="00620242" w:rsidRDefault="001C6414" w:rsidP="00D45533">
                      <w:pPr>
                        <w:spacing w:line="264" w:lineRule="auto"/>
                        <w:jc w:val="center"/>
                        <w:rPr>
                          <w:rFonts w:ascii="Arial" w:hAnsi="Arial" w:cs="Arial"/>
                          <w:b/>
                          <w:sz w:val="20"/>
                          <w:szCs w:val="20"/>
                        </w:rPr>
                      </w:pPr>
                      <w:r w:rsidRPr="001300F5">
                        <w:rPr>
                          <w:rFonts w:ascii="Arial" w:hAnsi="Arial" w:cs="Arial"/>
                          <w:b/>
                          <w:sz w:val="28"/>
                          <w:szCs w:val="28"/>
                        </w:rPr>
                        <w:t>Hartelijk dank voor het invullen van de vragenlijst!</w:t>
                      </w:r>
                    </w:p>
                    <w:p w:rsidR="001C6414" w:rsidRPr="001A5DA5" w:rsidRDefault="001C6414" w:rsidP="00D45533">
                      <w:pPr>
                        <w:spacing w:line="264" w:lineRule="auto"/>
                        <w:jc w:val="center"/>
                      </w:pPr>
                      <w:r w:rsidRPr="00620242">
                        <w:rPr>
                          <w:rFonts w:ascii="Arial" w:hAnsi="Arial" w:cs="Arial"/>
                          <w:b/>
                          <w:sz w:val="20"/>
                          <w:szCs w:val="20"/>
                        </w:rPr>
                        <w:t>U kunt deze vragenlijst in de antwoordenvelop (zonder postzegel) aan ons terugsturen</w:t>
                      </w:r>
                    </w:p>
                    <w:p w:rsidR="001C6414" w:rsidRDefault="001C6414" w:rsidP="00D45533"/>
                  </w:txbxContent>
                </v:textbox>
              </v:shape>
            </w:pict>
          </mc:Fallback>
        </mc:AlternateContent>
      </w:r>
    </w:p>
    <w:p w:rsidR="00F24268" w:rsidRDefault="00F24268" w:rsidP="00D45533">
      <w:pPr>
        <w:spacing w:line="264" w:lineRule="auto"/>
        <w:ind w:left="900"/>
        <w:rPr>
          <w:rFonts w:ascii="Calibri" w:hAnsi="Calibri" w:cs="Calibri"/>
        </w:rPr>
      </w:pPr>
    </w:p>
    <w:p w:rsidR="00F24268" w:rsidRDefault="00F24268" w:rsidP="00D45533">
      <w:pPr>
        <w:spacing w:line="264" w:lineRule="auto"/>
        <w:ind w:left="900"/>
        <w:rPr>
          <w:rFonts w:ascii="Calibri" w:hAnsi="Calibri" w:cs="Calibri"/>
        </w:rPr>
      </w:pPr>
    </w:p>
    <w:p w:rsidR="00F24268" w:rsidRDefault="00F24268" w:rsidP="00D45533">
      <w:pPr>
        <w:spacing w:line="264" w:lineRule="auto"/>
        <w:ind w:left="900"/>
        <w:rPr>
          <w:rFonts w:ascii="Calibri" w:hAnsi="Calibri" w:cs="Calibri"/>
        </w:rPr>
      </w:pPr>
    </w:p>
    <w:p w:rsidR="00F24268" w:rsidRDefault="00F24268" w:rsidP="00D45533">
      <w:pPr>
        <w:spacing w:line="264" w:lineRule="auto"/>
        <w:ind w:left="900"/>
        <w:rPr>
          <w:rFonts w:ascii="Calibri" w:hAnsi="Calibri" w:cs="Calibri"/>
        </w:rPr>
      </w:pPr>
    </w:p>
    <w:p w:rsidR="00F24268" w:rsidRDefault="00F24268" w:rsidP="00D45533">
      <w:pPr>
        <w:spacing w:line="264" w:lineRule="auto"/>
        <w:ind w:left="900"/>
        <w:rPr>
          <w:rFonts w:ascii="Calibri" w:hAnsi="Calibri" w:cs="Calibri"/>
        </w:rPr>
      </w:pPr>
    </w:p>
    <w:p w:rsidR="007F0706" w:rsidRDefault="007F0706" w:rsidP="00D45533">
      <w:pPr>
        <w:numPr>
          <w:ins w:id="123" w:author="user851" w:date="2009-12-23T13:24:00Z"/>
        </w:numPr>
        <w:spacing w:line="264" w:lineRule="auto"/>
        <w:ind w:left="900"/>
        <w:rPr>
          <w:rFonts w:ascii="Calibri" w:hAnsi="Calibri" w:cs="Calibri"/>
        </w:rPr>
        <w:sectPr w:rsidR="007F0706" w:rsidSect="00CF3636">
          <w:type w:val="continuous"/>
          <w:pgSz w:w="11906" w:h="16838"/>
          <w:pgMar w:top="1417" w:right="1417" w:bottom="1417" w:left="1417" w:header="708" w:footer="708" w:gutter="0"/>
          <w:cols w:sep="1" w:space="709"/>
          <w:docGrid w:linePitch="360"/>
        </w:sectPr>
      </w:pPr>
    </w:p>
    <w:p w:rsidR="007F0706" w:rsidRPr="00E13B66" w:rsidRDefault="007F0706" w:rsidP="007F0706">
      <w:pPr>
        <w:tabs>
          <w:tab w:val="left" w:pos="900"/>
          <w:tab w:val="left" w:pos="1260"/>
        </w:tabs>
        <w:spacing w:line="340" w:lineRule="exact"/>
        <w:ind w:right="-235"/>
        <w:rPr>
          <w:rFonts w:ascii="Calibri" w:hAnsi="Calibri" w:cs="Calibri"/>
          <w:b/>
        </w:rPr>
      </w:pPr>
      <w:r w:rsidRPr="00E13B66">
        <w:rPr>
          <w:rFonts w:ascii="Calibri" w:hAnsi="Calibri" w:cs="Calibri"/>
          <w:b/>
        </w:rPr>
        <w:lastRenderedPageBreak/>
        <w:t>Wat vindt ú belangrijk als het gaat om de zorgverlening op de SEH?</w:t>
      </w:r>
    </w:p>
    <w:p w:rsidR="007F0706" w:rsidRPr="00E13B66" w:rsidRDefault="007F0706" w:rsidP="007F0706">
      <w:pPr>
        <w:tabs>
          <w:tab w:val="left" w:pos="540"/>
          <w:tab w:val="left" w:pos="900"/>
          <w:tab w:val="left" w:pos="1260"/>
        </w:tabs>
        <w:spacing w:line="280" w:lineRule="exact"/>
        <w:ind w:left="540" w:hanging="540"/>
        <w:rPr>
          <w:rFonts w:ascii="Calibri" w:hAnsi="Calibri" w:cs="Calibri"/>
          <w:b/>
        </w:rPr>
      </w:pPr>
    </w:p>
    <w:p w:rsidR="007F0706" w:rsidRPr="00E13B66" w:rsidRDefault="007F0706" w:rsidP="007F0706">
      <w:pPr>
        <w:tabs>
          <w:tab w:val="left" w:pos="540"/>
          <w:tab w:val="left" w:pos="900"/>
          <w:tab w:val="left" w:pos="1260"/>
        </w:tabs>
        <w:spacing w:line="260" w:lineRule="exact"/>
        <w:rPr>
          <w:rFonts w:ascii="Calibri" w:hAnsi="Calibri" w:cs="Calibri"/>
          <w:b/>
        </w:rPr>
      </w:pPr>
      <w:r w:rsidRPr="00E13B66">
        <w:rPr>
          <w:rFonts w:ascii="Calibri" w:hAnsi="Calibri" w:cs="Calibri"/>
          <w:b/>
        </w:rPr>
        <w:t>Belangvragen</w:t>
      </w:r>
    </w:p>
    <w:p w:rsidR="007F0706" w:rsidRPr="00E13B66" w:rsidRDefault="007F0706" w:rsidP="007F0706">
      <w:pPr>
        <w:spacing w:line="260" w:lineRule="exact"/>
        <w:rPr>
          <w:rFonts w:ascii="Calibri" w:hAnsi="Calibri" w:cs="Calibri"/>
        </w:rPr>
      </w:pPr>
      <w:r w:rsidRPr="00E13B66">
        <w:rPr>
          <w:rFonts w:ascii="Calibri" w:hAnsi="Calibri" w:cs="Calibri"/>
        </w:rPr>
        <w:t xml:space="preserve">In de vragen die u zojuist heeft beantwoord is gevraagd naar uw ervaringen met de zorgverlening op de SEH. We willen daarnaast weten wat u belangrijk vindt bij de zorg op de SEH en wat minder belangrijk. </w:t>
      </w:r>
    </w:p>
    <w:p w:rsidR="007F0706" w:rsidRPr="00E13B66" w:rsidRDefault="007F0706" w:rsidP="007F0706">
      <w:pPr>
        <w:spacing w:line="260" w:lineRule="exact"/>
        <w:rPr>
          <w:rFonts w:ascii="Calibri" w:hAnsi="Calibri" w:cs="Calibri"/>
        </w:rPr>
      </w:pPr>
    </w:p>
    <w:tbl>
      <w:tblPr>
        <w:tblW w:w="0" w:type="auto"/>
        <w:tblBorders>
          <w:top w:val="single" w:sz="4" w:space="0" w:color="auto"/>
          <w:bottom w:val="single" w:sz="4" w:space="0" w:color="auto"/>
        </w:tblBorders>
        <w:tblLook w:val="01E0" w:firstRow="1" w:lastRow="1" w:firstColumn="1" w:lastColumn="1" w:noHBand="0" w:noVBand="0"/>
      </w:tblPr>
      <w:tblGrid>
        <w:gridCol w:w="4396"/>
      </w:tblGrid>
      <w:tr w:rsidR="007F0706" w:rsidRPr="00E13B66" w:rsidTr="007F0706">
        <w:tc>
          <w:tcPr>
            <w:tcW w:w="4396" w:type="dxa"/>
          </w:tcPr>
          <w:p w:rsidR="007F0706" w:rsidRPr="00E13B66" w:rsidRDefault="007F0706" w:rsidP="007F0706">
            <w:pPr>
              <w:spacing w:line="288" w:lineRule="auto"/>
              <w:rPr>
                <w:rFonts w:ascii="Calibri" w:hAnsi="Calibri" w:cs="Calibri"/>
                <w:b/>
              </w:rPr>
            </w:pPr>
            <w:r w:rsidRPr="00E13B66">
              <w:rPr>
                <w:rFonts w:ascii="Calibri" w:hAnsi="Calibri" w:cs="Calibri"/>
                <w:b/>
              </w:rPr>
              <w:t>Vóór de aankomst op de SEH</w:t>
            </w:r>
          </w:p>
        </w:tc>
      </w:tr>
    </w:tbl>
    <w:p w:rsidR="007F0706" w:rsidRPr="00E13B66" w:rsidRDefault="007F0706" w:rsidP="007F0706">
      <w:pPr>
        <w:spacing w:line="264" w:lineRule="auto"/>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  </w:t>
      </w:r>
      <w:r w:rsidRPr="00E13B66">
        <w:rPr>
          <w:rFonts w:ascii="Calibri" w:hAnsi="Calibri" w:cs="Calibri"/>
          <w:b/>
        </w:rPr>
        <w:tab/>
        <w:t>Vindt u het belangrijk dat de gegevens van een vorig bezoek aan de SEH beschikbaar zijn?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  </w:t>
      </w:r>
      <w:r w:rsidRPr="00E13B66">
        <w:rPr>
          <w:rFonts w:ascii="Calibri" w:hAnsi="Calibri" w:cs="Calibri"/>
          <w:b/>
        </w:rPr>
        <w:tab/>
        <w:t xml:space="preserve">Vindt u het belangrijk dat de bewegwijzering naar de SEH van het ziekenhuis geen probleem is?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3.  </w:t>
      </w:r>
      <w:r w:rsidRPr="00E13B66">
        <w:rPr>
          <w:rFonts w:ascii="Calibri" w:hAnsi="Calibri" w:cs="Calibri"/>
          <w:b/>
        </w:rPr>
        <w:tab/>
        <w:t xml:space="preserve">Vindt u het belangrijk dat de reistijd naar de SEH geen probleem is?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4.  </w:t>
      </w:r>
      <w:r w:rsidRPr="00E13B66">
        <w:rPr>
          <w:rFonts w:ascii="Calibri" w:hAnsi="Calibri" w:cs="Calibri"/>
          <w:b/>
        </w:rPr>
        <w:tab/>
        <w:t xml:space="preserve">Vindt u het belangrijk dat u een parkeerplek dichtbij bij de SEH kunt vinden?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5.  </w:t>
      </w:r>
      <w:r w:rsidRPr="00E13B66">
        <w:rPr>
          <w:rFonts w:ascii="Calibri" w:hAnsi="Calibri" w:cs="Calibri"/>
          <w:b/>
        </w:rPr>
        <w:tab/>
        <w:t xml:space="preserve">Vindt u het belangrijk dat u de SEH in het ziekenhuis kunt vinden?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08"/>
      </w:tblGrid>
      <w:tr w:rsidR="007F0706" w:rsidRPr="00E13B66" w:rsidTr="007F0706">
        <w:tc>
          <w:tcPr>
            <w:tcW w:w="4308" w:type="dxa"/>
          </w:tcPr>
          <w:p w:rsidR="007F0706" w:rsidRPr="00E13B66" w:rsidRDefault="007F0706" w:rsidP="007F0706">
            <w:pPr>
              <w:spacing w:line="288" w:lineRule="auto"/>
              <w:rPr>
                <w:rFonts w:ascii="Calibri" w:hAnsi="Calibri" w:cs="Calibri"/>
                <w:b/>
              </w:rPr>
            </w:pPr>
            <w:r w:rsidRPr="00E13B66">
              <w:rPr>
                <w:rFonts w:ascii="Calibri" w:hAnsi="Calibri" w:cs="Calibri"/>
                <w:b/>
              </w:rPr>
              <w:t>Balie SEH</w:t>
            </w:r>
          </w:p>
        </w:tc>
      </w:tr>
    </w:tbl>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6.  </w:t>
      </w:r>
      <w:r w:rsidRPr="00E13B66">
        <w:rPr>
          <w:rFonts w:ascii="Calibri" w:hAnsi="Calibri" w:cs="Calibri"/>
          <w:b/>
        </w:rPr>
        <w:tab/>
        <w:t xml:space="preserve">Vindt u het belangrijk dat u genoeg privacy krijgt aan de balie als u over uw gezondheidsprobleem vertelt?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7.  </w:t>
      </w:r>
      <w:r w:rsidRPr="00E13B66">
        <w:rPr>
          <w:rFonts w:ascii="Calibri" w:hAnsi="Calibri" w:cs="Calibri"/>
          <w:b/>
        </w:rPr>
        <w:tab/>
        <w:t>Vindt u het belangrijk dat de baliemedewerker beleefd tegen u is?</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8.  </w:t>
      </w:r>
      <w:r w:rsidRPr="00E13B66">
        <w:rPr>
          <w:rFonts w:ascii="Calibri" w:hAnsi="Calibri" w:cs="Calibri"/>
          <w:b/>
        </w:rPr>
        <w:tab/>
        <w:t>Vindt u het belangrijk dat de baliemedewerker u serieus neemt?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9.  </w:t>
      </w:r>
      <w:r w:rsidRPr="00E13B66">
        <w:rPr>
          <w:rFonts w:ascii="Calibri" w:hAnsi="Calibri" w:cs="Calibri"/>
          <w:b/>
        </w:rPr>
        <w:tab/>
        <w:t xml:space="preserve">Vindt u het belangrijk dat de baliemedewerker u informatie geeft over wat u kunt verwachten tijdens uw bezoek aan de SEH?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F24268" w:rsidRPr="00E13B66" w:rsidRDefault="00F24268"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tbl>
      <w:tblPr>
        <w:tblpPr w:leftFromText="141" w:rightFromText="141" w:vertAnchor="text" w:horzAnchor="margin" w:tblpXSpec="right" w:tblpYSpec="outside"/>
        <w:tblW w:w="4428" w:type="dxa"/>
        <w:tblBorders>
          <w:top w:val="single" w:sz="4" w:space="0" w:color="000000"/>
          <w:insideH w:val="single" w:sz="4" w:space="0" w:color="000000"/>
          <w:insideV w:val="single" w:sz="4" w:space="0" w:color="000000"/>
        </w:tblBorders>
        <w:tblLook w:val="04A0" w:firstRow="1" w:lastRow="0" w:firstColumn="1" w:lastColumn="0" w:noHBand="0" w:noVBand="1"/>
      </w:tblPr>
      <w:tblGrid>
        <w:gridCol w:w="4428"/>
      </w:tblGrid>
      <w:tr w:rsidR="007F0706" w:rsidRPr="00E13B66" w:rsidTr="007F0706">
        <w:trPr>
          <w:trHeight w:val="261"/>
        </w:trPr>
        <w:tc>
          <w:tcPr>
            <w:tcW w:w="4428" w:type="dxa"/>
          </w:tcPr>
          <w:p w:rsidR="007F0706" w:rsidRPr="00E13B66" w:rsidRDefault="007F0706" w:rsidP="007F0706">
            <w:pPr>
              <w:spacing w:line="276" w:lineRule="auto"/>
              <w:rPr>
                <w:rFonts w:ascii="Calibri" w:hAnsi="Calibri" w:cs="Calibri"/>
                <w:b/>
                <w:iCs/>
              </w:rPr>
            </w:pPr>
            <w:r w:rsidRPr="00E13B66">
              <w:rPr>
                <w:rFonts w:ascii="Calibri" w:hAnsi="Calibri" w:cs="Calibri"/>
                <w:iCs/>
              </w:rPr>
              <w:lastRenderedPageBreak/>
              <w:br w:type="page"/>
            </w:r>
            <w:r w:rsidRPr="00E13B66">
              <w:rPr>
                <w:rFonts w:ascii="Calibri" w:hAnsi="Calibri" w:cs="Calibri"/>
                <w:b/>
                <w:iCs/>
              </w:rPr>
              <w:t>Zorgverleners op de SEH</w:t>
            </w:r>
          </w:p>
        </w:tc>
      </w:tr>
      <w:tr w:rsidR="007F0706" w:rsidRPr="00E13B66" w:rsidTr="007F0706">
        <w:trPr>
          <w:trHeight w:val="812"/>
        </w:trPr>
        <w:tc>
          <w:tcPr>
            <w:tcW w:w="4428" w:type="dxa"/>
          </w:tcPr>
          <w:p w:rsidR="007F0706" w:rsidRDefault="007F0706" w:rsidP="007F0706">
            <w:pPr>
              <w:spacing w:line="276" w:lineRule="auto"/>
              <w:rPr>
                <w:rFonts w:ascii="Calibri" w:hAnsi="Calibri" w:cs="Calibri"/>
                <w:i/>
                <w:iCs/>
              </w:rPr>
            </w:pPr>
            <w:r w:rsidRPr="00E13B66">
              <w:rPr>
                <w:rFonts w:ascii="Calibri" w:hAnsi="Calibri" w:cs="Calibri"/>
                <w:i/>
                <w:iCs/>
              </w:rPr>
              <w:t>Met zorgverleners op de SEH worden de verpleegkundigen, artsen, arts-assistenten en/of co-assistenten bedoeld.</w:t>
            </w:r>
          </w:p>
          <w:p w:rsidR="00F24268" w:rsidRPr="00E13B66" w:rsidRDefault="00F24268" w:rsidP="007F0706">
            <w:pPr>
              <w:spacing w:line="276" w:lineRule="auto"/>
              <w:rPr>
                <w:rFonts w:ascii="Calibri" w:hAnsi="Calibri" w:cs="Calibri"/>
                <w:i/>
                <w:iCs/>
              </w:rPr>
            </w:pPr>
          </w:p>
        </w:tc>
      </w:tr>
    </w:tbl>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10.  </w:t>
      </w:r>
      <w:r w:rsidRPr="00E13B66">
        <w:rPr>
          <w:rFonts w:ascii="Calibri" w:hAnsi="Calibri" w:cs="Calibri"/>
          <w:b/>
        </w:rPr>
        <w:tab/>
        <w:t>Vindt u het belangrijk hoelang u moet wachten voordat u de eerste keer met een zorgverlener spreekt?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11.  </w:t>
      </w:r>
      <w:r w:rsidRPr="00E13B66">
        <w:rPr>
          <w:rFonts w:ascii="Calibri" w:hAnsi="Calibri" w:cs="Calibri"/>
          <w:b/>
        </w:rPr>
        <w:tab/>
        <w:t xml:space="preserve">Vindt u het belangrijk dat u wordt verteld hoe snel u aan uw gezondheidsprobleem geholpen moet worden?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1080"/>
        </w:tabs>
        <w:spacing w:line="288" w:lineRule="auto"/>
        <w:ind w:left="705" w:hanging="705"/>
        <w:rPr>
          <w:rFonts w:ascii="Calibri" w:hAnsi="Calibri" w:cs="Calibri"/>
          <w:iCs/>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12.  </w:t>
      </w:r>
      <w:r w:rsidRPr="00E13B66">
        <w:rPr>
          <w:rFonts w:ascii="Calibri" w:hAnsi="Calibri" w:cs="Calibri"/>
          <w:b/>
        </w:rPr>
        <w:tab/>
        <w:t>Vindt u het belangrijk dat de verpleegkundige u vertelt in welke volgorde u en de andere patiënten in de wachtruimte geholpen worden?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1080"/>
        </w:tabs>
        <w:spacing w:line="288" w:lineRule="auto"/>
        <w:ind w:left="705" w:hanging="705"/>
        <w:rPr>
          <w:rFonts w:ascii="Calibri" w:hAnsi="Calibri" w:cs="Calibri"/>
          <w:iCs/>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13.  </w:t>
      </w:r>
      <w:r w:rsidRPr="00E13B66">
        <w:rPr>
          <w:rFonts w:ascii="Calibri" w:hAnsi="Calibri" w:cs="Calibri"/>
          <w:b/>
        </w:rPr>
        <w:tab/>
        <w:t>Vindt u het belangrijk hoelang u voor de tweede keer moet wachten in de wachtruimte voordat uw behandeling begint?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1080"/>
        </w:tabs>
        <w:spacing w:line="288" w:lineRule="auto"/>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14.  </w:t>
      </w:r>
      <w:r w:rsidRPr="00E13B66">
        <w:rPr>
          <w:rFonts w:ascii="Calibri" w:hAnsi="Calibri" w:cs="Calibri"/>
          <w:b/>
        </w:rPr>
        <w:tab/>
        <w:t>Vindt u het belangrijk dat de wachttijd totdat uw behandeling in de behandelkamer start geen probleem is?</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Heel erg belangrijk </w:t>
      </w:r>
    </w:p>
    <w:p w:rsidR="007F0706" w:rsidRPr="00E13B66" w:rsidRDefault="007F0706" w:rsidP="007F0706">
      <w:pPr>
        <w:ind w:left="720"/>
        <w:rPr>
          <w:rFonts w:ascii="Calibri" w:hAnsi="Calibri" w:cs="Calibri"/>
          <w:iCs/>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15.  </w:t>
      </w:r>
      <w:r w:rsidRPr="00E13B66">
        <w:rPr>
          <w:rFonts w:ascii="Calibri" w:hAnsi="Calibri" w:cs="Calibri"/>
          <w:b/>
        </w:rPr>
        <w:tab/>
        <w:t>Vindt u het belangrijk dat ernstigere patiënten eerder behandeld worden?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rPr>
          <w:rFonts w:ascii="Calibri" w:hAnsi="Calibri" w:cs="Calibri"/>
          <w:b/>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Heel erg belangrijk</w:t>
      </w:r>
    </w:p>
    <w:p w:rsidR="007F0706" w:rsidRPr="00E13B66" w:rsidRDefault="007F0706" w:rsidP="007F0706">
      <w:pPr>
        <w:tabs>
          <w:tab w:val="left" w:pos="540"/>
          <w:tab w:val="left" w:pos="900"/>
          <w:tab w:val="left" w:pos="1260"/>
        </w:tabs>
        <w:spacing w:line="280" w:lineRule="exact"/>
        <w:rPr>
          <w:rFonts w:ascii="Calibri" w:hAnsi="Calibri" w:cs="Calibri"/>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4396"/>
      </w:tblGrid>
      <w:tr w:rsidR="007F0706" w:rsidRPr="00E13B66" w:rsidTr="007F0706">
        <w:tc>
          <w:tcPr>
            <w:tcW w:w="4396" w:type="dxa"/>
          </w:tcPr>
          <w:p w:rsidR="007F0706" w:rsidRPr="00E13B66" w:rsidRDefault="007F0706" w:rsidP="007F0706">
            <w:pPr>
              <w:spacing w:line="288" w:lineRule="auto"/>
              <w:rPr>
                <w:rFonts w:ascii="Calibri" w:hAnsi="Calibri" w:cs="Calibri"/>
                <w:b/>
              </w:rPr>
            </w:pPr>
            <w:r w:rsidRPr="00E13B66">
              <w:rPr>
                <w:rFonts w:ascii="Calibri" w:hAnsi="Calibri" w:cs="Calibri"/>
                <w:b/>
              </w:rPr>
              <w:t>Pijn</w:t>
            </w:r>
          </w:p>
        </w:tc>
      </w:tr>
      <w:tr w:rsidR="007F0706" w:rsidRPr="00E13B66" w:rsidTr="007F0706">
        <w:tc>
          <w:tcPr>
            <w:tcW w:w="4396" w:type="dxa"/>
          </w:tcPr>
          <w:p w:rsidR="007F0706" w:rsidRPr="00E13B66" w:rsidRDefault="007F0706" w:rsidP="007F0706">
            <w:pPr>
              <w:spacing w:line="288" w:lineRule="auto"/>
              <w:rPr>
                <w:rFonts w:ascii="Calibri" w:hAnsi="Calibri" w:cs="Calibri"/>
                <w:i/>
              </w:rPr>
            </w:pPr>
            <w:r w:rsidRPr="00E13B66">
              <w:rPr>
                <w:rFonts w:ascii="Calibri" w:hAnsi="Calibri" w:cs="Calibri"/>
                <w:i/>
              </w:rPr>
              <w:t xml:space="preserve">  </w:t>
            </w:r>
          </w:p>
        </w:tc>
      </w:tr>
    </w:tbl>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16.  </w:t>
      </w:r>
      <w:r w:rsidRPr="00E13B66">
        <w:rPr>
          <w:rFonts w:ascii="Calibri" w:hAnsi="Calibri" w:cs="Calibri"/>
          <w:b/>
        </w:rPr>
        <w:tab/>
        <w:t>Vindt u het belangrijk dat de zorgverleners u vragen of u pijn heeft?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17.  </w:t>
      </w:r>
      <w:r w:rsidRPr="00E13B66">
        <w:rPr>
          <w:rFonts w:ascii="Calibri" w:hAnsi="Calibri" w:cs="Calibri"/>
          <w:b/>
        </w:rPr>
        <w:tab/>
        <w:t>Vindt u het belangrijk dat u pijnverlichtende medicijnen krijgt als u pijn heeft?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18.  </w:t>
      </w:r>
      <w:r w:rsidRPr="00E13B66">
        <w:rPr>
          <w:rFonts w:ascii="Calibri" w:hAnsi="Calibri" w:cs="Calibri"/>
          <w:b/>
        </w:rPr>
        <w:tab/>
        <w:t xml:space="preserve">Vindt u het belangrijk dat de zorgverleners u helpen bij het onder controle krijgen van uw pijn?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Default="007F0706" w:rsidP="007F0706">
      <w:pPr>
        <w:tabs>
          <w:tab w:val="left" w:pos="540"/>
          <w:tab w:val="left" w:pos="900"/>
          <w:tab w:val="left" w:pos="1260"/>
        </w:tabs>
        <w:spacing w:line="280" w:lineRule="exact"/>
        <w:ind w:left="540" w:hanging="540"/>
        <w:rPr>
          <w:rFonts w:ascii="Calibri" w:hAnsi="Calibri" w:cs="Calibri"/>
        </w:rPr>
      </w:pPr>
    </w:p>
    <w:p w:rsidR="00F24268" w:rsidRDefault="00F24268" w:rsidP="007F0706">
      <w:pPr>
        <w:tabs>
          <w:tab w:val="left" w:pos="540"/>
          <w:tab w:val="left" w:pos="900"/>
          <w:tab w:val="left" w:pos="1260"/>
        </w:tabs>
        <w:spacing w:line="280" w:lineRule="exact"/>
        <w:ind w:left="540" w:hanging="540"/>
        <w:rPr>
          <w:rFonts w:ascii="Calibri" w:hAnsi="Calibri" w:cs="Calibri"/>
        </w:rPr>
      </w:pPr>
    </w:p>
    <w:p w:rsidR="00F24268" w:rsidRDefault="00F24268" w:rsidP="007F0706">
      <w:pPr>
        <w:tabs>
          <w:tab w:val="left" w:pos="540"/>
          <w:tab w:val="left" w:pos="900"/>
          <w:tab w:val="left" w:pos="1260"/>
        </w:tabs>
        <w:spacing w:line="280" w:lineRule="exact"/>
        <w:ind w:left="540" w:hanging="540"/>
        <w:rPr>
          <w:rFonts w:ascii="Calibri" w:hAnsi="Calibri" w:cs="Calibri"/>
        </w:rPr>
      </w:pPr>
    </w:p>
    <w:p w:rsidR="00F24268" w:rsidRDefault="00F24268" w:rsidP="007F0706">
      <w:pPr>
        <w:tabs>
          <w:tab w:val="left" w:pos="540"/>
          <w:tab w:val="left" w:pos="900"/>
          <w:tab w:val="left" w:pos="1260"/>
        </w:tabs>
        <w:spacing w:line="280" w:lineRule="exact"/>
        <w:ind w:left="540" w:hanging="540"/>
        <w:rPr>
          <w:rFonts w:ascii="Calibri" w:hAnsi="Calibri" w:cs="Calibri"/>
        </w:rPr>
      </w:pPr>
    </w:p>
    <w:p w:rsidR="00F24268" w:rsidRDefault="00F24268" w:rsidP="007F0706">
      <w:pPr>
        <w:tabs>
          <w:tab w:val="left" w:pos="540"/>
          <w:tab w:val="left" w:pos="900"/>
          <w:tab w:val="left" w:pos="1260"/>
        </w:tabs>
        <w:spacing w:line="280" w:lineRule="exact"/>
        <w:ind w:left="540" w:hanging="540"/>
        <w:rPr>
          <w:rFonts w:ascii="Calibri" w:hAnsi="Calibri" w:cs="Calibri"/>
        </w:rPr>
      </w:pPr>
    </w:p>
    <w:p w:rsidR="00F24268" w:rsidRDefault="00F24268" w:rsidP="007F0706">
      <w:pPr>
        <w:tabs>
          <w:tab w:val="left" w:pos="540"/>
          <w:tab w:val="left" w:pos="900"/>
          <w:tab w:val="left" w:pos="1260"/>
        </w:tabs>
        <w:spacing w:line="280" w:lineRule="exact"/>
        <w:ind w:left="540" w:hanging="540"/>
        <w:rPr>
          <w:rFonts w:ascii="Calibri" w:hAnsi="Calibri" w:cs="Calibri"/>
        </w:rPr>
      </w:pPr>
    </w:p>
    <w:p w:rsidR="00F24268" w:rsidRDefault="00F24268" w:rsidP="007F0706">
      <w:pPr>
        <w:tabs>
          <w:tab w:val="left" w:pos="540"/>
          <w:tab w:val="left" w:pos="900"/>
          <w:tab w:val="left" w:pos="1260"/>
        </w:tabs>
        <w:spacing w:line="280" w:lineRule="exact"/>
        <w:ind w:left="540" w:hanging="540"/>
        <w:rPr>
          <w:rFonts w:ascii="Calibri" w:hAnsi="Calibri" w:cs="Calibri"/>
        </w:rPr>
      </w:pPr>
    </w:p>
    <w:p w:rsidR="00F24268" w:rsidRPr="00E13B66" w:rsidRDefault="00F24268"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4396"/>
      </w:tblGrid>
      <w:tr w:rsidR="007F0706" w:rsidRPr="00E13B66" w:rsidTr="007F0706">
        <w:tc>
          <w:tcPr>
            <w:tcW w:w="4396" w:type="dxa"/>
            <w:tcBorders>
              <w:bottom w:val="single" w:sz="4" w:space="0" w:color="auto"/>
            </w:tcBorders>
          </w:tcPr>
          <w:p w:rsidR="007F0706" w:rsidRPr="00E13B66" w:rsidRDefault="007F0706" w:rsidP="007F0706">
            <w:pPr>
              <w:spacing w:line="288" w:lineRule="auto"/>
              <w:rPr>
                <w:rFonts w:ascii="Calibri" w:hAnsi="Calibri" w:cs="Calibri"/>
                <w:b/>
              </w:rPr>
            </w:pPr>
            <w:r w:rsidRPr="00E13B66">
              <w:rPr>
                <w:rFonts w:ascii="Calibri" w:hAnsi="Calibri" w:cs="Calibri"/>
                <w:b/>
              </w:rPr>
              <w:lastRenderedPageBreak/>
              <w:t>Onderzoek en behandeling</w:t>
            </w:r>
          </w:p>
        </w:tc>
      </w:tr>
    </w:tbl>
    <w:p w:rsidR="007F0706" w:rsidRPr="00E13B66" w:rsidRDefault="007F0706" w:rsidP="007F0706">
      <w:pPr>
        <w:spacing w:line="264" w:lineRule="auto"/>
        <w:ind w:left="-4253"/>
        <w:rPr>
          <w:rFonts w:ascii="Calibri" w:hAnsi="Calibri" w:cs="Calibri"/>
        </w:rPr>
      </w:pPr>
      <w:r w:rsidRPr="00E13B66">
        <w:rPr>
          <w:rFonts w:ascii="Calibri" w:hAnsi="Calibri" w:cs="Calibri"/>
          <w:b/>
        </w:rPr>
        <w:t xml:space="preserve">.  </w:t>
      </w:r>
      <w:r w:rsidRPr="00E13B66">
        <w:rPr>
          <w:rFonts w:ascii="Calibri" w:hAnsi="Calibri" w:cs="Calibri"/>
          <w:b/>
        </w:rPr>
        <w:tab/>
        <w:t>Vindt u het be</w:t>
      </w: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19.  </w:t>
      </w:r>
      <w:r w:rsidRPr="00E13B66">
        <w:rPr>
          <w:rFonts w:ascii="Calibri" w:hAnsi="Calibri" w:cs="Calibri"/>
          <w:b/>
        </w:rPr>
        <w:tab/>
        <w:t>Vindt u het belangrijk dat u voldoende privacy heeft bij het onderzoek in de behandelkamer?</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20.  </w:t>
      </w:r>
      <w:r w:rsidRPr="00E13B66">
        <w:rPr>
          <w:rFonts w:ascii="Calibri" w:hAnsi="Calibri" w:cs="Calibri"/>
          <w:b/>
        </w:rPr>
        <w:tab/>
        <w:t xml:space="preserve">Vindt u het belangrijk dat u </w:t>
      </w:r>
      <w:r w:rsidRPr="00E13B66">
        <w:rPr>
          <w:rFonts w:ascii="Calibri" w:hAnsi="Calibri" w:cs="Calibri"/>
          <w:b/>
          <w:u w:val="single"/>
        </w:rPr>
        <w:t>snel</w:t>
      </w:r>
      <w:r w:rsidRPr="00E13B66">
        <w:rPr>
          <w:rFonts w:ascii="Calibri" w:hAnsi="Calibri" w:cs="Calibri"/>
          <w:b/>
        </w:rPr>
        <w:t xml:space="preserve"> hulp krijgt als u hulp nodig heeft?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21.  </w:t>
      </w:r>
      <w:r w:rsidRPr="00E13B66">
        <w:rPr>
          <w:rFonts w:ascii="Calibri" w:hAnsi="Calibri" w:cs="Calibri"/>
          <w:b/>
        </w:rPr>
        <w:tab/>
        <w:t>Vindt u het belangrijk dat u de hulp krijgt die u nodig heeft?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22.  </w:t>
      </w:r>
      <w:r w:rsidRPr="00E13B66">
        <w:rPr>
          <w:rFonts w:ascii="Calibri" w:hAnsi="Calibri" w:cs="Calibri"/>
          <w:b/>
        </w:rPr>
        <w:tab/>
        <w:t xml:space="preserve">Vindt u het belangrijk dat u van de zorgverlener informatie krijgt over de volgende stappen in uw behandeling?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tabs>
          <w:tab w:val="left" w:pos="360"/>
        </w:tabs>
        <w:spacing w:line="288" w:lineRule="auto"/>
        <w:ind w:left="567" w:hanging="567"/>
        <w:rPr>
          <w:rFonts w:ascii="Calibri" w:hAnsi="Calibri" w:cs="Calibri"/>
          <w:b/>
        </w:rPr>
      </w:pPr>
      <w:r w:rsidRPr="00E13B66">
        <w:rPr>
          <w:rFonts w:ascii="Calibri" w:hAnsi="Calibri" w:cs="Calibri"/>
          <w:b/>
        </w:rPr>
        <w:t xml:space="preserve">23.  </w:t>
      </w:r>
      <w:r w:rsidRPr="00E13B66">
        <w:rPr>
          <w:rFonts w:ascii="Calibri" w:hAnsi="Calibri" w:cs="Calibri"/>
          <w:b/>
        </w:rPr>
        <w:tab/>
        <w:t>Vindt u het belangrijk dat de zorgverlener u de uitslagen van onderzoek zoals röntgenfoto’s, ECG (hartfilmpje), echo of bloedonderzoek op een begrijpelijke manier uitlegt?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24.  </w:t>
      </w:r>
      <w:r w:rsidRPr="00E13B66">
        <w:rPr>
          <w:rFonts w:ascii="Calibri" w:hAnsi="Calibri" w:cs="Calibri"/>
          <w:b/>
        </w:rPr>
        <w:tab/>
        <w:t>Vindt u het belangrijk dat u kunt meebeslissen bij de beslissingen over uw behandeling?</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25.  </w:t>
      </w:r>
      <w:r w:rsidRPr="00E13B66">
        <w:rPr>
          <w:rFonts w:ascii="Calibri" w:hAnsi="Calibri" w:cs="Calibri"/>
          <w:b/>
        </w:rPr>
        <w:tab/>
        <w:t>Vindt u het belangrijk dat uw toestemming gevraagd wordt voor uw behandeling?</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26. </w:t>
      </w:r>
      <w:r w:rsidRPr="00E13B66">
        <w:rPr>
          <w:rFonts w:ascii="Calibri" w:hAnsi="Calibri" w:cs="Calibri"/>
          <w:b/>
        </w:rPr>
        <w:tab/>
        <w:t>Vindt u het belangrijk dat de zorgverleners beleefd tegen u zijn?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27.  </w:t>
      </w:r>
      <w:r w:rsidRPr="00E13B66">
        <w:rPr>
          <w:rFonts w:ascii="Calibri" w:hAnsi="Calibri" w:cs="Calibri"/>
          <w:b/>
        </w:rPr>
        <w:tab/>
        <w:t>Vindt u het belangrijk dat de zorgverleners aandachtig naar u luisteren?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28.  </w:t>
      </w:r>
      <w:r w:rsidRPr="00E13B66">
        <w:rPr>
          <w:rFonts w:ascii="Calibri" w:hAnsi="Calibri" w:cs="Calibri"/>
          <w:b/>
        </w:rPr>
        <w:tab/>
        <w:t>Vindt u het belangrijk dat de zorgverleners genoeg tijd voor u hebben?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29.  </w:t>
      </w:r>
      <w:r w:rsidRPr="00E13B66">
        <w:rPr>
          <w:rFonts w:ascii="Calibri" w:hAnsi="Calibri" w:cs="Calibri"/>
          <w:b/>
        </w:rPr>
        <w:tab/>
        <w:t>Vindt u het belangrijk dat de zorgverleners u serieus nemen?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lastRenderedPageBreak/>
        <w:t xml:space="preserve">30.  </w:t>
      </w:r>
      <w:r w:rsidRPr="00E13B66">
        <w:rPr>
          <w:rFonts w:ascii="Calibri" w:hAnsi="Calibri" w:cs="Calibri"/>
          <w:b/>
        </w:rPr>
        <w:tab/>
        <w:t>Vindt u het belangrijk dat de zorgverleners in uw bijzijn niet praten alsof u er niet bij bent?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31.  </w:t>
      </w:r>
      <w:r w:rsidRPr="00E13B66">
        <w:rPr>
          <w:rFonts w:ascii="Calibri" w:hAnsi="Calibri" w:cs="Calibri"/>
          <w:b/>
        </w:rPr>
        <w:tab/>
        <w:t>Vindt u het belangrijk dat de zorgverleners uw gezondheidsprobleem op een begrijpelijke manier uitleggen?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32.  </w:t>
      </w:r>
      <w:r w:rsidRPr="00E13B66">
        <w:rPr>
          <w:rFonts w:ascii="Calibri" w:hAnsi="Calibri" w:cs="Calibri"/>
          <w:b/>
        </w:rPr>
        <w:tab/>
        <w:t>Vindt u het belangrijk dat de zorgverleners u geen tegenstrijdige informatie geven?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 xml:space="preserve">Heel erg belangrijk </w:t>
      </w:r>
    </w:p>
    <w:p w:rsidR="007F0706" w:rsidRPr="00E13B66" w:rsidRDefault="007F0706" w:rsidP="007F0706">
      <w:pPr>
        <w:tabs>
          <w:tab w:val="left" w:pos="540"/>
          <w:tab w:val="left" w:pos="900"/>
          <w:tab w:val="left" w:pos="1260"/>
        </w:tabs>
        <w:spacing w:line="280" w:lineRule="exact"/>
        <w:ind w:left="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33.  </w:t>
      </w:r>
      <w:r w:rsidRPr="00E13B66">
        <w:rPr>
          <w:rFonts w:ascii="Calibri" w:hAnsi="Calibri" w:cs="Calibri"/>
          <w:b/>
        </w:rPr>
        <w:tab/>
        <w:t>Vindt u het belangrijk dat de zorgverleners op de SEH met elkaar samen werken?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tabs>
          <w:tab w:val="left" w:pos="540"/>
          <w:tab w:val="left" w:pos="900"/>
          <w:tab w:val="left" w:pos="1260"/>
        </w:tabs>
        <w:spacing w:line="280" w:lineRule="exact"/>
        <w:ind w:left="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34.  </w:t>
      </w:r>
      <w:r w:rsidRPr="00E13B66">
        <w:rPr>
          <w:rFonts w:ascii="Calibri" w:hAnsi="Calibri" w:cs="Calibri"/>
          <w:b/>
        </w:rPr>
        <w:tab/>
        <w:t>Vindt u het belangrijk dat u vertrouwen heeft in de deskundigheid van de zorgverleners op de SEH?</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35.  </w:t>
      </w:r>
      <w:r w:rsidRPr="00E13B66">
        <w:rPr>
          <w:rFonts w:ascii="Calibri" w:hAnsi="Calibri" w:cs="Calibri"/>
          <w:b/>
        </w:rPr>
        <w:tab/>
        <w:t>Vindt u het belangrijk hoe vaak u op de SEH hetzelfde verhaal over uw gezondheidsprobleem moet vertellen?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tabs>
          <w:tab w:val="left" w:pos="540"/>
          <w:tab w:val="left" w:pos="900"/>
          <w:tab w:val="left" w:pos="1260"/>
        </w:tabs>
        <w:spacing w:line="280" w:lineRule="exact"/>
        <w:rPr>
          <w:rFonts w:ascii="Calibri" w:hAnsi="Calibri" w:cs="Calibri"/>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4396"/>
      </w:tblGrid>
      <w:tr w:rsidR="007F0706" w:rsidRPr="00E13B66" w:rsidTr="007F0706">
        <w:tc>
          <w:tcPr>
            <w:tcW w:w="4396" w:type="dxa"/>
            <w:tcBorders>
              <w:bottom w:val="single" w:sz="4" w:space="0" w:color="auto"/>
            </w:tcBorders>
          </w:tcPr>
          <w:p w:rsidR="007F0706" w:rsidRPr="00E13B66" w:rsidRDefault="007F0706" w:rsidP="007F0706">
            <w:pPr>
              <w:spacing w:line="288" w:lineRule="auto"/>
              <w:rPr>
                <w:rFonts w:ascii="Calibri" w:hAnsi="Calibri" w:cs="Calibri"/>
                <w:b/>
              </w:rPr>
            </w:pPr>
            <w:r w:rsidRPr="00E13B66">
              <w:rPr>
                <w:rFonts w:ascii="Calibri" w:hAnsi="Calibri" w:cs="Calibri"/>
                <w:b/>
              </w:rPr>
              <w:t>Vertrek van de SEH</w:t>
            </w:r>
          </w:p>
        </w:tc>
      </w:tr>
    </w:tbl>
    <w:p w:rsidR="007F0706" w:rsidRPr="00E13B66" w:rsidRDefault="007F0706" w:rsidP="007F0706">
      <w:pPr>
        <w:spacing w:line="264" w:lineRule="auto"/>
        <w:ind w:left="540" w:hanging="540"/>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36.  </w:t>
      </w:r>
      <w:r w:rsidRPr="00E13B66">
        <w:rPr>
          <w:rFonts w:ascii="Calibri" w:hAnsi="Calibri" w:cs="Calibri"/>
          <w:b/>
        </w:rPr>
        <w:tab/>
        <w:t>Vindt u het belangrijk dat de zorgverlener u het doel van nieuwe geneesmiddelen op een begrijpelijke manier uitlegt?</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tabs>
          <w:tab w:val="left" w:pos="540"/>
          <w:tab w:val="left" w:pos="1260"/>
        </w:tabs>
        <w:spacing w:line="280" w:lineRule="exact"/>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37.  </w:t>
      </w:r>
      <w:r w:rsidRPr="00E13B66">
        <w:rPr>
          <w:rFonts w:ascii="Calibri" w:hAnsi="Calibri" w:cs="Calibri"/>
          <w:b/>
        </w:rPr>
        <w:tab/>
        <w:t>Vindt u het belangrijk dat de zorgverlener u vertelt op welke bijwerkingen van de geneesmiddelen u moet letten?</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r w:rsidRPr="00E13B66">
        <w:rPr>
          <w:rFonts w:ascii="Calibri" w:hAnsi="Calibri" w:cs="Calibri"/>
          <w:b/>
        </w:rPr>
        <w:t xml:space="preserve"> </w:t>
      </w:r>
    </w:p>
    <w:p w:rsidR="007F0706" w:rsidRPr="00E13B66" w:rsidRDefault="007F0706" w:rsidP="007F0706">
      <w:pPr>
        <w:tabs>
          <w:tab w:val="left" w:pos="360"/>
        </w:tabs>
        <w:spacing w:line="288" w:lineRule="auto"/>
        <w:ind w:left="567" w:hanging="705"/>
        <w:rPr>
          <w:rFonts w:ascii="Calibri" w:hAnsi="Calibri" w:cs="Calibri"/>
          <w:b/>
        </w:rPr>
      </w:pPr>
    </w:p>
    <w:p w:rsidR="007F0706" w:rsidRPr="00E13B66" w:rsidRDefault="007F0706" w:rsidP="007F0706">
      <w:pPr>
        <w:tabs>
          <w:tab w:val="left" w:pos="360"/>
        </w:tabs>
        <w:spacing w:line="288" w:lineRule="auto"/>
        <w:ind w:left="567" w:hanging="567"/>
        <w:rPr>
          <w:rFonts w:ascii="Calibri" w:hAnsi="Calibri" w:cs="Calibri"/>
          <w:b/>
        </w:rPr>
      </w:pPr>
      <w:r w:rsidRPr="00E13B66">
        <w:rPr>
          <w:rFonts w:ascii="Calibri" w:hAnsi="Calibri" w:cs="Calibri"/>
          <w:b/>
        </w:rPr>
        <w:t xml:space="preserve">38.  </w:t>
      </w:r>
      <w:r w:rsidRPr="00E13B66">
        <w:rPr>
          <w:rFonts w:ascii="Calibri" w:hAnsi="Calibri" w:cs="Calibri"/>
          <w:b/>
        </w:rPr>
        <w:tab/>
        <w:t xml:space="preserve">Vindt u het belangrijk dat een zorgverlener u vertelt wanneer u weer uw </w:t>
      </w:r>
      <w:r w:rsidRPr="00E13B66">
        <w:rPr>
          <w:rFonts w:ascii="Calibri" w:hAnsi="Calibri" w:cs="Calibri"/>
          <w:b/>
          <w:u w:val="single"/>
        </w:rPr>
        <w:t>gebruikelijke activiteiten</w:t>
      </w:r>
      <w:r w:rsidRPr="00E13B66">
        <w:rPr>
          <w:rFonts w:ascii="Calibri" w:hAnsi="Calibri" w:cs="Calibri"/>
          <w:b/>
        </w:rPr>
        <w:t xml:space="preserve"> kan oppakken, zoals eten of lopen?</w:t>
      </w:r>
    </w:p>
    <w:p w:rsidR="007F0706" w:rsidRPr="00E13B66" w:rsidRDefault="007F0706" w:rsidP="00C64B3B">
      <w:pPr>
        <w:numPr>
          <w:ilvl w:val="0"/>
          <w:numId w:val="37"/>
        </w:numPr>
        <w:tabs>
          <w:tab w:val="clear" w:pos="900"/>
          <w:tab w:val="left" w:pos="360"/>
        </w:tabs>
        <w:spacing w:line="288" w:lineRule="auto"/>
        <w:rPr>
          <w:rFonts w:ascii="Calibri" w:hAnsi="Calibri" w:cs="Calibri"/>
          <w:b/>
        </w:rPr>
      </w:pPr>
      <w:r w:rsidRPr="00E13B66">
        <w:rPr>
          <w:rFonts w:ascii="Calibri" w:hAnsi="Calibri" w:cs="Calibri"/>
        </w:rPr>
        <w:t>Niet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Default="007F0706" w:rsidP="007F0706">
      <w:pPr>
        <w:tabs>
          <w:tab w:val="left" w:pos="540"/>
          <w:tab w:val="left" w:pos="1260"/>
        </w:tabs>
        <w:spacing w:line="280" w:lineRule="exact"/>
        <w:ind w:left="540"/>
        <w:rPr>
          <w:rFonts w:ascii="Calibri" w:hAnsi="Calibri" w:cs="Calibri"/>
        </w:rPr>
      </w:pPr>
    </w:p>
    <w:p w:rsidR="00F24268" w:rsidRDefault="00F24268" w:rsidP="007F0706">
      <w:pPr>
        <w:tabs>
          <w:tab w:val="left" w:pos="540"/>
          <w:tab w:val="left" w:pos="1260"/>
        </w:tabs>
        <w:spacing w:line="280" w:lineRule="exact"/>
        <w:ind w:left="540"/>
        <w:rPr>
          <w:rFonts w:ascii="Calibri" w:hAnsi="Calibri" w:cs="Calibri"/>
        </w:rPr>
      </w:pPr>
    </w:p>
    <w:p w:rsidR="00F24268" w:rsidRDefault="00F24268" w:rsidP="007F0706">
      <w:pPr>
        <w:tabs>
          <w:tab w:val="left" w:pos="540"/>
          <w:tab w:val="left" w:pos="1260"/>
        </w:tabs>
        <w:spacing w:line="280" w:lineRule="exact"/>
        <w:ind w:left="540"/>
        <w:rPr>
          <w:rFonts w:ascii="Calibri" w:hAnsi="Calibri" w:cs="Calibri"/>
        </w:rPr>
      </w:pPr>
    </w:p>
    <w:p w:rsidR="00F24268" w:rsidRDefault="00F24268" w:rsidP="007F0706">
      <w:pPr>
        <w:tabs>
          <w:tab w:val="left" w:pos="540"/>
          <w:tab w:val="left" w:pos="1260"/>
        </w:tabs>
        <w:spacing w:line="280" w:lineRule="exact"/>
        <w:ind w:left="540"/>
        <w:rPr>
          <w:rFonts w:ascii="Calibri" w:hAnsi="Calibri" w:cs="Calibri"/>
        </w:rPr>
      </w:pPr>
    </w:p>
    <w:p w:rsidR="00F24268" w:rsidRDefault="00F24268" w:rsidP="007F0706">
      <w:pPr>
        <w:tabs>
          <w:tab w:val="left" w:pos="540"/>
          <w:tab w:val="left" w:pos="1260"/>
        </w:tabs>
        <w:spacing w:line="280" w:lineRule="exact"/>
        <w:ind w:left="540"/>
        <w:rPr>
          <w:rFonts w:ascii="Calibri" w:hAnsi="Calibri" w:cs="Calibri"/>
        </w:rPr>
      </w:pPr>
    </w:p>
    <w:p w:rsidR="00F24268" w:rsidRDefault="00F24268" w:rsidP="007F0706">
      <w:pPr>
        <w:tabs>
          <w:tab w:val="left" w:pos="540"/>
          <w:tab w:val="left" w:pos="1260"/>
        </w:tabs>
        <w:spacing w:line="280" w:lineRule="exact"/>
        <w:ind w:left="540"/>
        <w:rPr>
          <w:rFonts w:ascii="Calibri" w:hAnsi="Calibri" w:cs="Calibri"/>
        </w:rPr>
      </w:pPr>
    </w:p>
    <w:p w:rsidR="00F24268" w:rsidRPr="00E13B66" w:rsidRDefault="00F24268" w:rsidP="007F0706">
      <w:pPr>
        <w:tabs>
          <w:tab w:val="left" w:pos="540"/>
          <w:tab w:val="left" w:pos="1260"/>
        </w:tabs>
        <w:spacing w:line="280" w:lineRule="exact"/>
        <w:ind w:left="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lastRenderedPageBreak/>
        <w:t xml:space="preserve">39.  </w:t>
      </w:r>
      <w:r w:rsidRPr="00E13B66">
        <w:rPr>
          <w:rFonts w:ascii="Calibri" w:hAnsi="Calibri" w:cs="Calibri"/>
          <w:b/>
        </w:rPr>
        <w:tab/>
        <w:t>Vindt u het belangrijk dat een zorgverlener u vertelt op welke klachten en symptomen u moet letten na uw vertrek van de SEH?</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tabs>
          <w:tab w:val="left" w:pos="540"/>
          <w:tab w:val="left" w:pos="1260"/>
        </w:tabs>
        <w:spacing w:line="280" w:lineRule="exact"/>
        <w:ind w:left="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40.  </w:t>
      </w:r>
      <w:r w:rsidRPr="00E13B66">
        <w:rPr>
          <w:rFonts w:ascii="Calibri" w:hAnsi="Calibri" w:cs="Calibri"/>
          <w:b/>
        </w:rPr>
        <w:tab/>
        <w:t>Vindt u het belangrijk dat een zorgverlener u vertelt met wie u contact op moet nemen als u zich ongerust maakt over uw gezondheidsprobleem na uw vertrek van de SEH?</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tabs>
          <w:tab w:val="left" w:pos="540"/>
          <w:tab w:val="left" w:pos="1260"/>
        </w:tabs>
        <w:spacing w:line="280" w:lineRule="exact"/>
        <w:ind w:left="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41.  </w:t>
      </w:r>
      <w:r w:rsidRPr="00E13B66">
        <w:rPr>
          <w:rFonts w:ascii="Calibri" w:hAnsi="Calibri" w:cs="Calibri"/>
          <w:b/>
        </w:rPr>
        <w:tab/>
        <w:t>Vindt u het belangrijk dat een zorgverlener u vertelt dat uw eigen huisarts geïnformeerd wordt over uw SEH bezoek?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tabs>
          <w:tab w:val="left" w:pos="540"/>
          <w:tab w:val="left" w:pos="1260"/>
        </w:tabs>
        <w:spacing w:line="280" w:lineRule="exact"/>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42.  </w:t>
      </w:r>
      <w:r w:rsidRPr="00E13B66">
        <w:rPr>
          <w:rFonts w:ascii="Calibri" w:hAnsi="Calibri" w:cs="Calibri"/>
          <w:b/>
        </w:rPr>
        <w:tab/>
        <w:t>Vindt u het belangrijk dat u een verwijsbrief meekrijgt voor de huisarts?</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 Heel erg belangrijk</w:t>
      </w:r>
    </w:p>
    <w:p w:rsidR="007F0706" w:rsidRPr="00E13B66" w:rsidRDefault="007F0706" w:rsidP="007F0706">
      <w:pPr>
        <w:tabs>
          <w:tab w:val="left" w:pos="540"/>
          <w:tab w:val="left" w:pos="1260"/>
        </w:tabs>
        <w:spacing w:line="280" w:lineRule="exact"/>
        <w:ind w:left="540"/>
        <w:rPr>
          <w:rFonts w:ascii="Calibri" w:hAnsi="Calibri" w:cs="Calibri"/>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43.  </w:t>
      </w:r>
      <w:r w:rsidRPr="00E13B66">
        <w:rPr>
          <w:rFonts w:ascii="Calibri" w:hAnsi="Calibri" w:cs="Calibri"/>
          <w:b/>
        </w:rPr>
        <w:tab/>
        <w:t>Vindt u het belangrijk dat een zorgverlener u uitlegt hoe u een vervolgafspraak maakt op de polikliniek van het ziekenhuis?</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tabs>
          <w:tab w:val="left" w:pos="540"/>
          <w:tab w:val="left" w:pos="1260"/>
        </w:tabs>
        <w:spacing w:line="280" w:lineRule="exact"/>
        <w:ind w:left="540"/>
        <w:rPr>
          <w:rFonts w:ascii="Calibri" w:hAnsi="Calibri" w:cs="Calibri"/>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4396"/>
      </w:tblGrid>
      <w:tr w:rsidR="007F0706" w:rsidRPr="00E13B66" w:rsidTr="007F0706">
        <w:tc>
          <w:tcPr>
            <w:tcW w:w="4396" w:type="dxa"/>
            <w:tcBorders>
              <w:bottom w:val="single" w:sz="4" w:space="0" w:color="auto"/>
            </w:tcBorders>
          </w:tcPr>
          <w:p w:rsidR="007F0706" w:rsidRPr="00E13B66" w:rsidRDefault="007F0706" w:rsidP="007F0706">
            <w:pPr>
              <w:spacing w:line="288" w:lineRule="auto"/>
              <w:rPr>
                <w:rFonts w:ascii="Calibri" w:hAnsi="Calibri" w:cs="Calibri"/>
                <w:b/>
              </w:rPr>
            </w:pPr>
            <w:r w:rsidRPr="00E13B66">
              <w:rPr>
                <w:rFonts w:ascii="Calibri" w:hAnsi="Calibri" w:cs="Calibri"/>
                <w:b/>
              </w:rPr>
              <w:t>Algemeen SEH</w:t>
            </w:r>
          </w:p>
        </w:tc>
      </w:tr>
    </w:tbl>
    <w:p w:rsidR="007F0706" w:rsidRPr="00E13B66" w:rsidRDefault="007F0706" w:rsidP="007F0706">
      <w:pPr>
        <w:spacing w:line="288" w:lineRule="auto"/>
        <w:rPr>
          <w:rFonts w:ascii="Calibri" w:hAnsi="Calibri" w:cs="Calibri"/>
          <w:b/>
        </w:rPr>
      </w:pPr>
    </w:p>
    <w:p w:rsidR="007F0706" w:rsidRPr="00E13B66" w:rsidRDefault="007F0706" w:rsidP="007F0706">
      <w:pPr>
        <w:spacing w:line="264" w:lineRule="auto"/>
        <w:ind w:left="540" w:hanging="540"/>
        <w:rPr>
          <w:rFonts w:ascii="Calibri" w:hAnsi="Calibri" w:cs="Calibri"/>
          <w:b/>
        </w:rPr>
      </w:pPr>
      <w:r w:rsidRPr="00E13B66">
        <w:rPr>
          <w:rFonts w:ascii="Calibri" w:hAnsi="Calibri" w:cs="Calibri"/>
          <w:b/>
        </w:rPr>
        <w:t xml:space="preserve">44. </w:t>
      </w:r>
      <w:r w:rsidRPr="00E13B66">
        <w:rPr>
          <w:rFonts w:ascii="Calibri" w:hAnsi="Calibri" w:cs="Calibri"/>
          <w:b/>
        </w:rPr>
        <w:tab/>
        <w:t xml:space="preserve">Vindt u het belangrijk dat de inrichting (tijdschriften/televisie/stoelen) van de wachtruimte prettig is? </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7F0706" w:rsidRPr="00E13B66" w:rsidRDefault="007F0706" w:rsidP="007F0706">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Belangrijk</w:t>
      </w:r>
    </w:p>
    <w:p w:rsidR="007F0706" w:rsidRPr="00E13B66" w:rsidRDefault="007F0706" w:rsidP="00C64B3B">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7F0706" w:rsidRPr="00E13B66" w:rsidRDefault="007F0706" w:rsidP="007F0706">
      <w:pPr>
        <w:spacing w:line="264" w:lineRule="auto"/>
        <w:rPr>
          <w:rFonts w:ascii="Calibri" w:hAnsi="Calibri" w:cs="Calibri"/>
          <w:b/>
        </w:rPr>
      </w:pPr>
    </w:p>
    <w:p w:rsidR="00AA2C89" w:rsidRPr="00E13B66" w:rsidRDefault="00AA2C89" w:rsidP="00AA2C89">
      <w:pPr>
        <w:spacing w:line="264" w:lineRule="auto"/>
        <w:ind w:left="540" w:hanging="540"/>
        <w:rPr>
          <w:rFonts w:ascii="Calibri" w:hAnsi="Calibri" w:cs="Calibri"/>
          <w:b/>
        </w:rPr>
      </w:pPr>
      <w:r w:rsidRPr="00E13B66">
        <w:rPr>
          <w:rFonts w:ascii="Calibri" w:hAnsi="Calibri" w:cs="Calibri"/>
          <w:b/>
        </w:rPr>
        <w:t xml:space="preserve">45. </w:t>
      </w:r>
      <w:r w:rsidRPr="00E13B66">
        <w:rPr>
          <w:rFonts w:ascii="Calibri" w:hAnsi="Calibri" w:cs="Calibri"/>
          <w:b/>
        </w:rPr>
        <w:tab/>
        <w:t>Vindt u het belangrijk dat u iets kunt eten of drinken op de SEH?</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Belangrijk</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AA2C89" w:rsidRPr="00E13B66" w:rsidRDefault="00AA2C89" w:rsidP="00AA2C89">
      <w:pPr>
        <w:spacing w:line="264" w:lineRule="auto"/>
        <w:ind w:left="540" w:hanging="540"/>
        <w:rPr>
          <w:rFonts w:ascii="Calibri" w:hAnsi="Calibri" w:cs="Calibri"/>
          <w:b/>
        </w:rPr>
      </w:pPr>
    </w:p>
    <w:p w:rsidR="00AA2C89" w:rsidRPr="00E13B66" w:rsidRDefault="00AA2C89" w:rsidP="00AA2C89">
      <w:pPr>
        <w:spacing w:line="264" w:lineRule="auto"/>
        <w:ind w:left="540" w:hanging="540"/>
        <w:rPr>
          <w:rFonts w:ascii="Calibri" w:hAnsi="Calibri" w:cs="Calibri"/>
          <w:b/>
        </w:rPr>
      </w:pPr>
      <w:r w:rsidRPr="00E13B66">
        <w:rPr>
          <w:rFonts w:ascii="Calibri" w:hAnsi="Calibri" w:cs="Calibri"/>
          <w:b/>
        </w:rPr>
        <w:t xml:space="preserve">46.  </w:t>
      </w:r>
      <w:r w:rsidRPr="00E13B66">
        <w:rPr>
          <w:rFonts w:ascii="Calibri" w:hAnsi="Calibri" w:cs="Calibri"/>
          <w:b/>
        </w:rPr>
        <w:tab/>
        <w:t>Vindt u het belangrijk dat de SEH hygiënisch is?</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Belangrijk</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AA2C89" w:rsidRPr="00E13B66" w:rsidRDefault="00AA2C89" w:rsidP="00AA2C89">
      <w:pPr>
        <w:tabs>
          <w:tab w:val="left" w:pos="540"/>
          <w:tab w:val="left" w:pos="1260"/>
        </w:tabs>
        <w:spacing w:line="280" w:lineRule="exact"/>
        <w:rPr>
          <w:rFonts w:ascii="Calibri" w:hAnsi="Calibri" w:cs="Calibri"/>
        </w:rPr>
      </w:pPr>
    </w:p>
    <w:p w:rsidR="00AA2C89" w:rsidRPr="00E13B66" w:rsidRDefault="00AA2C89" w:rsidP="00AA2C89">
      <w:pPr>
        <w:spacing w:line="264" w:lineRule="auto"/>
        <w:ind w:left="540" w:hanging="540"/>
        <w:rPr>
          <w:rFonts w:ascii="Calibri" w:hAnsi="Calibri" w:cs="Calibri"/>
          <w:b/>
        </w:rPr>
      </w:pPr>
      <w:r w:rsidRPr="00E13B66">
        <w:rPr>
          <w:rFonts w:ascii="Calibri" w:hAnsi="Calibri" w:cs="Calibri"/>
          <w:b/>
        </w:rPr>
        <w:t xml:space="preserve">47.  </w:t>
      </w:r>
      <w:r w:rsidRPr="00E13B66">
        <w:rPr>
          <w:rFonts w:ascii="Calibri" w:hAnsi="Calibri" w:cs="Calibri"/>
          <w:b/>
        </w:rPr>
        <w:tab/>
        <w:t>Vindt u het belangrijk dat de sfeer op de SEH rustig is?</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AA2C89" w:rsidRPr="00E13B66" w:rsidRDefault="00AA2C89" w:rsidP="00AA2C89">
      <w:pPr>
        <w:tabs>
          <w:tab w:val="left" w:pos="540"/>
          <w:tab w:val="left" w:pos="900"/>
          <w:tab w:val="left" w:pos="1260"/>
        </w:tabs>
        <w:spacing w:line="280" w:lineRule="exact"/>
        <w:rPr>
          <w:rFonts w:ascii="Calibri" w:hAnsi="Calibri" w:cs="Calibri"/>
        </w:rPr>
      </w:pPr>
    </w:p>
    <w:p w:rsidR="00AA2C89" w:rsidRPr="00E13B66" w:rsidRDefault="00AA2C89" w:rsidP="00AA2C89">
      <w:pPr>
        <w:spacing w:line="264" w:lineRule="auto"/>
        <w:ind w:left="540" w:hanging="540"/>
        <w:rPr>
          <w:rFonts w:ascii="Calibri" w:hAnsi="Calibri" w:cs="Calibri"/>
          <w:b/>
        </w:rPr>
      </w:pPr>
      <w:r w:rsidRPr="00E13B66">
        <w:rPr>
          <w:rFonts w:ascii="Calibri" w:hAnsi="Calibri" w:cs="Calibri"/>
          <w:b/>
        </w:rPr>
        <w:t xml:space="preserve">48.  </w:t>
      </w:r>
      <w:r w:rsidRPr="00E13B66">
        <w:rPr>
          <w:rFonts w:ascii="Calibri" w:hAnsi="Calibri" w:cs="Calibri"/>
          <w:b/>
        </w:rPr>
        <w:tab/>
        <w:t>Vindt u het belangrijk u zich veilig voelt tijdens uw verblijf op de SEH?</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AA2C89" w:rsidRDefault="00AA2C89" w:rsidP="00AA2C89">
      <w:pPr>
        <w:tabs>
          <w:tab w:val="left" w:pos="540"/>
          <w:tab w:val="left" w:pos="900"/>
          <w:tab w:val="left" w:pos="1260"/>
        </w:tabs>
        <w:spacing w:line="280" w:lineRule="exact"/>
        <w:rPr>
          <w:rFonts w:ascii="Calibri" w:hAnsi="Calibri" w:cs="Calibri"/>
        </w:rPr>
      </w:pPr>
    </w:p>
    <w:p w:rsidR="00AA2C89" w:rsidRDefault="00AA2C89" w:rsidP="00AA2C89">
      <w:pPr>
        <w:tabs>
          <w:tab w:val="left" w:pos="540"/>
          <w:tab w:val="left" w:pos="900"/>
          <w:tab w:val="left" w:pos="1260"/>
        </w:tabs>
        <w:spacing w:line="280" w:lineRule="exact"/>
        <w:rPr>
          <w:rFonts w:ascii="Calibri" w:hAnsi="Calibri" w:cs="Calibri"/>
        </w:rPr>
      </w:pPr>
    </w:p>
    <w:p w:rsidR="00AA2C89" w:rsidRDefault="00AA2C89" w:rsidP="00AA2C89">
      <w:pPr>
        <w:tabs>
          <w:tab w:val="left" w:pos="540"/>
          <w:tab w:val="left" w:pos="900"/>
          <w:tab w:val="left" w:pos="1260"/>
        </w:tabs>
        <w:spacing w:line="280" w:lineRule="exact"/>
        <w:rPr>
          <w:rFonts w:ascii="Calibri" w:hAnsi="Calibri" w:cs="Calibri"/>
        </w:rPr>
      </w:pPr>
    </w:p>
    <w:p w:rsidR="00AA2C89" w:rsidRDefault="00AA2C89" w:rsidP="00AA2C89">
      <w:pPr>
        <w:tabs>
          <w:tab w:val="left" w:pos="540"/>
          <w:tab w:val="left" w:pos="900"/>
          <w:tab w:val="left" w:pos="1260"/>
        </w:tabs>
        <w:spacing w:line="280" w:lineRule="exact"/>
        <w:rPr>
          <w:rFonts w:ascii="Calibri" w:hAnsi="Calibri" w:cs="Calibri"/>
        </w:rPr>
      </w:pPr>
    </w:p>
    <w:p w:rsidR="00AA2C89" w:rsidRDefault="00AA2C89" w:rsidP="00AA2C89">
      <w:pPr>
        <w:tabs>
          <w:tab w:val="left" w:pos="540"/>
          <w:tab w:val="left" w:pos="900"/>
          <w:tab w:val="left" w:pos="1260"/>
        </w:tabs>
        <w:spacing w:line="280" w:lineRule="exact"/>
        <w:rPr>
          <w:rFonts w:ascii="Calibri" w:hAnsi="Calibri" w:cs="Calibri"/>
        </w:rPr>
      </w:pPr>
    </w:p>
    <w:p w:rsidR="00AA2C89" w:rsidRDefault="00AA2C89" w:rsidP="00AA2C89">
      <w:pPr>
        <w:tabs>
          <w:tab w:val="left" w:pos="540"/>
          <w:tab w:val="left" w:pos="900"/>
          <w:tab w:val="left" w:pos="1260"/>
        </w:tabs>
        <w:spacing w:line="280" w:lineRule="exact"/>
        <w:rPr>
          <w:rFonts w:ascii="Calibri" w:hAnsi="Calibri" w:cs="Calibri"/>
        </w:rPr>
      </w:pPr>
    </w:p>
    <w:p w:rsidR="00AA2C89" w:rsidRDefault="00AA2C89" w:rsidP="00AA2C89">
      <w:pPr>
        <w:tabs>
          <w:tab w:val="left" w:pos="540"/>
          <w:tab w:val="left" w:pos="900"/>
          <w:tab w:val="left" w:pos="1260"/>
        </w:tabs>
        <w:spacing w:line="280" w:lineRule="exact"/>
        <w:rPr>
          <w:rFonts w:ascii="Calibri" w:hAnsi="Calibri" w:cs="Calibri"/>
        </w:rPr>
      </w:pPr>
    </w:p>
    <w:p w:rsidR="00AA2C89" w:rsidRPr="00E13B66" w:rsidRDefault="00AA2C89" w:rsidP="00AA2C89">
      <w:pPr>
        <w:tabs>
          <w:tab w:val="left" w:pos="540"/>
          <w:tab w:val="left" w:pos="900"/>
          <w:tab w:val="left" w:pos="1260"/>
        </w:tabs>
        <w:spacing w:line="280" w:lineRule="exact"/>
        <w:rPr>
          <w:rFonts w:ascii="Calibri" w:hAnsi="Calibri" w:cs="Calibri"/>
        </w:rPr>
      </w:pPr>
    </w:p>
    <w:p w:rsidR="00AA2C89" w:rsidRPr="00E13B66" w:rsidRDefault="00AA2C89" w:rsidP="00AA2C89">
      <w:pPr>
        <w:spacing w:line="264" w:lineRule="auto"/>
        <w:ind w:left="540" w:hanging="540"/>
        <w:rPr>
          <w:rFonts w:ascii="Calibri" w:hAnsi="Calibri" w:cs="Calibri"/>
          <w:b/>
        </w:rPr>
      </w:pPr>
      <w:r w:rsidRPr="00E13B66">
        <w:rPr>
          <w:rFonts w:ascii="Calibri" w:hAnsi="Calibri" w:cs="Calibri"/>
          <w:b/>
        </w:rPr>
        <w:lastRenderedPageBreak/>
        <w:t xml:space="preserve">49.  </w:t>
      </w:r>
      <w:r w:rsidRPr="00E13B66">
        <w:rPr>
          <w:rFonts w:ascii="Calibri" w:hAnsi="Calibri" w:cs="Calibri"/>
          <w:b/>
        </w:rPr>
        <w:tab/>
        <w:t>Vindt u het belangrijk dat uw begeleiders (partner/familie/vrienden) informatie krijgen over u?</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AA2C89" w:rsidRPr="00E13B66" w:rsidRDefault="00AA2C89" w:rsidP="00AA2C89">
      <w:pPr>
        <w:spacing w:line="264" w:lineRule="auto"/>
        <w:ind w:left="540" w:hanging="540"/>
        <w:rPr>
          <w:rFonts w:ascii="Calibri" w:hAnsi="Calibri" w:cs="Calibri"/>
          <w:b/>
        </w:rPr>
      </w:pPr>
    </w:p>
    <w:p w:rsidR="00AA2C89" w:rsidRPr="00E13B66" w:rsidRDefault="00AA2C89" w:rsidP="00AA2C89">
      <w:pPr>
        <w:spacing w:line="264" w:lineRule="auto"/>
        <w:ind w:left="540" w:hanging="540"/>
        <w:rPr>
          <w:rFonts w:ascii="Calibri" w:hAnsi="Calibri" w:cs="Calibri"/>
          <w:b/>
        </w:rPr>
      </w:pPr>
      <w:r w:rsidRPr="00E13B66">
        <w:rPr>
          <w:rFonts w:ascii="Calibri" w:hAnsi="Calibri" w:cs="Calibri"/>
          <w:b/>
        </w:rPr>
        <w:t xml:space="preserve">50.  </w:t>
      </w:r>
      <w:r w:rsidRPr="00E13B66">
        <w:rPr>
          <w:rFonts w:ascii="Calibri" w:hAnsi="Calibri" w:cs="Calibri"/>
          <w:b/>
        </w:rPr>
        <w:tab/>
        <w:t>Vindt u het belangrijk dat u de zorg krijgt die u verwacht?</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Niet belangrijk</w:t>
      </w:r>
    </w:p>
    <w:p w:rsidR="00AA2C89" w:rsidRPr="00E13B66" w:rsidRDefault="00AA2C89" w:rsidP="00AA2C89">
      <w:pPr>
        <w:tabs>
          <w:tab w:val="left" w:pos="540"/>
          <w:tab w:val="left" w:pos="900"/>
          <w:tab w:val="left" w:pos="1260"/>
        </w:tabs>
        <w:spacing w:line="280" w:lineRule="exact"/>
        <w:ind w:left="540" w:hanging="540"/>
        <w:rPr>
          <w:rFonts w:ascii="Calibri" w:hAnsi="Calibri" w:cs="Calibri"/>
        </w:rPr>
      </w:pPr>
      <w:r w:rsidRPr="00E13B66">
        <w:rPr>
          <w:rFonts w:ascii="Calibri" w:hAnsi="Calibri" w:cs="Calibri"/>
        </w:rPr>
        <w:tab/>
      </w:r>
      <w:r w:rsidRPr="00E13B66">
        <w:rPr>
          <w:rFonts w:ascii="Calibri" w:hAnsi="Calibri" w:cs="Calibri"/>
        </w:rPr>
        <w:sym w:font="Wingdings" w:char="F071"/>
      </w:r>
      <w:r w:rsidRPr="00E13B66">
        <w:rPr>
          <w:rFonts w:ascii="Calibri" w:hAnsi="Calibri" w:cs="Calibri"/>
        </w:rPr>
        <w:tab/>
        <w:t>Eigenlijk wel belangrijk</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 xml:space="preserve">Belangrijk </w:t>
      </w:r>
    </w:p>
    <w:p w:rsidR="00AA2C89" w:rsidRPr="00E13B66" w:rsidRDefault="00AA2C89" w:rsidP="00AA2C89">
      <w:pPr>
        <w:numPr>
          <w:ilvl w:val="0"/>
          <w:numId w:val="36"/>
        </w:numPr>
        <w:tabs>
          <w:tab w:val="left" w:pos="540"/>
          <w:tab w:val="left" w:pos="1260"/>
        </w:tabs>
        <w:spacing w:line="280" w:lineRule="exact"/>
        <w:rPr>
          <w:rFonts w:ascii="Calibri" w:hAnsi="Calibri" w:cs="Calibri"/>
        </w:rPr>
      </w:pPr>
      <w:r w:rsidRPr="00E13B66">
        <w:rPr>
          <w:rFonts w:ascii="Calibri" w:hAnsi="Calibri" w:cs="Calibri"/>
        </w:rPr>
        <w:t>Heel erg belangrijk</w:t>
      </w: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Default="00F24268" w:rsidP="007F0706">
      <w:pPr>
        <w:spacing w:line="264" w:lineRule="auto"/>
        <w:ind w:left="540" w:hanging="540"/>
        <w:rPr>
          <w:rFonts w:ascii="Calibri" w:hAnsi="Calibri" w:cs="Calibri"/>
          <w:b/>
        </w:rPr>
      </w:pPr>
    </w:p>
    <w:p w:rsidR="00F24268" w:rsidRPr="00E13B66" w:rsidRDefault="00F24268" w:rsidP="00AA2C89">
      <w:pPr>
        <w:spacing w:line="264" w:lineRule="auto"/>
        <w:rPr>
          <w:rFonts w:ascii="Calibri" w:hAnsi="Calibri" w:cs="Calibri"/>
          <w:b/>
        </w:rPr>
        <w:sectPr w:rsidR="00F24268" w:rsidRPr="00E13B66" w:rsidSect="00CF3636">
          <w:footerReference w:type="even" r:id="rId42"/>
          <w:type w:val="oddPage"/>
          <w:pgSz w:w="11906" w:h="16838"/>
          <w:pgMar w:top="1417" w:right="1417" w:bottom="1417" w:left="1417" w:header="708" w:footer="708" w:gutter="0"/>
          <w:cols w:num="2" w:sep="1" w:space="709"/>
          <w:docGrid w:linePitch="360"/>
        </w:sectPr>
      </w:pPr>
    </w:p>
    <w:p w:rsidR="007F0706" w:rsidRPr="00E13B66" w:rsidRDefault="00635B83" w:rsidP="007F0706">
      <w:pPr>
        <w:tabs>
          <w:tab w:val="left" w:pos="540"/>
          <w:tab w:val="left" w:pos="1260"/>
        </w:tabs>
        <w:spacing w:line="280" w:lineRule="exact"/>
        <w:ind w:left="540"/>
        <w:rPr>
          <w:rFonts w:ascii="Calibri" w:hAnsi="Calibri" w:cs="Calibri"/>
        </w:rPr>
      </w:pPr>
      <w:bookmarkStart w:id="124" w:name="_Toc262203832"/>
      <w:bookmarkStart w:id="125" w:name="_Toc266954567"/>
      <w:bookmarkStart w:id="126" w:name="_Toc355614679"/>
      <w:bookmarkStart w:id="127" w:name="_Toc355699505"/>
      <w:bookmarkStart w:id="128" w:name="_Toc358989158"/>
      <w:bookmarkStart w:id="129" w:name="_Toc358990559"/>
      <w:bookmarkStart w:id="130" w:name="_Toc358993746"/>
      <w:bookmarkStart w:id="131" w:name="_Toc361825788"/>
      <w:r w:rsidRPr="00E13B66">
        <w:rPr>
          <w:rFonts w:ascii="Calibri" w:hAnsi="Calibri" w:cs="Calibri"/>
          <w:noProof/>
        </w:rPr>
        <mc:AlternateContent>
          <mc:Choice Requires="wps">
            <w:drawing>
              <wp:anchor distT="0" distB="0" distL="114300" distR="114300" simplePos="0" relativeHeight="251657216" behindDoc="0" locked="0" layoutInCell="1" allowOverlap="1">
                <wp:simplePos x="0" y="0"/>
                <wp:positionH relativeFrom="column">
                  <wp:posOffset>159385</wp:posOffset>
                </wp:positionH>
                <wp:positionV relativeFrom="paragraph">
                  <wp:posOffset>655955</wp:posOffset>
                </wp:positionV>
                <wp:extent cx="5570855" cy="1143635"/>
                <wp:effectExtent l="8890" t="8890" r="11430" b="9525"/>
                <wp:wrapNone/>
                <wp:docPr id="29" name="Text Box 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0855" cy="1143635"/>
                        </a:xfrm>
                        <a:prstGeom prst="rect">
                          <a:avLst/>
                        </a:prstGeom>
                        <a:solidFill>
                          <a:srgbClr val="FFFFFF"/>
                        </a:solidFill>
                        <a:ln w="9525">
                          <a:solidFill>
                            <a:srgbClr val="000000"/>
                          </a:solidFill>
                          <a:miter lim="800000"/>
                          <a:headEnd/>
                          <a:tailEnd/>
                        </a:ln>
                      </wps:spPr>
                      <wps:txbx>
                        <w:txbxContent>
                          <w:p w:rsidR="001C6414" w:rsidRPr="00620242" w:rsidRDefault="001C6414" w:rsidP="007F0706">
                            <w:pPr>
                              <w:spacing w:line="264" w:lineRule="auto"/>
                              <w:jc w:val="center"/>
                              <w:rPr>
                                <w:rFonts w:ascii="Arial" w:hAnsi="Arial" w:cs="Arial"/>
                                <w:sz w:val="20"/>
                                <w:szCs w:val="20"/>
                              </w:rPr>
                            </w:pPr>
                            <w:r w:rsidRPr="00620242">
                              <w:rPr>
                                <w:rFonts w:ascii="Arial" w:hAnsi="Arial" w:cs="Arial"/>
                                <w:spacing w:val="-2"/>
                                <w:sz w:val="20"/>
                                <w:szCs w:val="20"/>
                              </w:rPr>
                              <w:t>Wilt u</w:t>
                            </w:r>
                            <w:r>
                              <w:rPr>
                                <w:rFonts w:ascii="Arial" w:hAnsi="Arial" w:cs="Arial"/>
                                <w:spacing w:val="-2"/>
                                <w:sz w:val="20"/>
                                <w:szCs w:val="20"/>
                              </w:rPr>
                              <w:t xml:space="preserve"> alstublieft</w:t>
                            </w:r>
                            <w:r w:rsidRPr="00620242">
                              <w:rPr>
                                <w:rFonts w:ascii="Arial" w:hAnsi="Arial" w:cs="Arial"/>
                                <w:spacing w:val="-2"/>
                                <w:sz w:val="20"/>
                                <w:szCs w:val="20"/>
                              </w:rPr>
                              <w:t xml:space="preserve"> controleren of</w:t>
                            </w:r>
                            <w:r>
                              <w:rPr>
                                <w:rFonts w:ascii="Arial" w:hAnsi="Arial" w:cs="Arial"/>
                                <w:spacing w:val="-2"/>
                                <w:sz w:val="20"/>
                                <w:szCs w:val="20"/>
                              </w:rPr>
                              <w:t xml:space="preserve"> u</w:t>
                            </w:r>
                            <w:r w:rsidRPr="00620242">
                              <w:rPr>
                                <w:rFonts w:ascii="Arial" w:hAnsi="Arial" w:cs="Arial"/>
                                <w:spacing w:val="-2"/>
                                <w:sz w:val="20"/>
                                <w:szCs w:val="20"/>
                              </w:rPr>
                              <w:t xml:space="preserve"> alle vragen </w:t>
                            </w:r>
                            <w:r>
                              <w:rPr>
                                <w:rFonts w:ascii="Arial" w:hAnsi="Arial" w:cs="Arial"/>
                                <w:spacing w:val="-2"/>
                                <w:sz w:val="20"/>
                                <w:szCs w:val="20"/>
                              </w:rPr>
                              <w:t xml:space="preserve">heeft </w:t>
                            </w:r>
                            <w:r w:rsidRPr="00620242">
                              <w:rPr>
                                <w:rFonts w:ascii="Arial" w:hAnsi="Arial" w:cs="Arial"/>
                                <w:spacing w:val="-2"/>
                                <w:sz w:val="20"/>
                                <w:szCs w:val="20"/>
                              </w:rPr>
                              <w:t>ingevuld?</w:t>
                            </w:r>
                          </w:p>
                          <w:p w:rsidR="001C6414" w:rsidRPr="00620242" w:rsidRDefault="001C6414" w:rsidP="007F0706">
                            <w:pPr>
                              <w:spacing w:line="264" w:lineRule="auto"/>
                              <w:jc w:val="center"/>
                              <w:rPr>
                                <w:rFonts w:ascii="Arial" w:hAnsi="Arial" w:cs="Arial"/>
                                <w:b/>
                                <w:sz w:val="20"/>
                                <w:szCs w:val="20"/>
                              </w:rPr>
                            </w:pPr>
                          </w:p>
                          <w:p w:rsidR="001C6414" w:rsidRPr="001300F5" w:rsidRDefault="001C6414" w:rsidP="007F0706">
                            <w:pPr>
                              <w:spacing w:line="264" w:lineRule="auto"/>
                              <w:jc w:val="center"/>
                              <w:rPr>
                                <w:rFonts w:ascii="Arial" w:hAnsi="Arial" w:cs="Arial"/>
                                <w:b/>
                                <w:sz w:val="28"/>
                                <w:szCs w:val="28"/>
                              </w:rPr>
                            </w:pPr>
                            <w:r w:rsidRPr="001300F5">
                              <w:rPr>
                                <w:rFonts w:ascii="Arial" w:hAnsi="Arial" w:cs="Arial"/>
                                <w:b/>
                                <w:sz w:val="28"/>
                                <w:szCs w:val="28"/>
                              </w:rPr>
                              <w:t>Hartelijk dank voor het invullen van de vragenlijst!</w:t>
                            </w:r>
                          </w:p>
                          <w:p w:rsidR="001C6414" w:rsidRPr="00620242" w:rsidRDefault="001C6414" w:rsidP="007F0706">
                            <w:pPr>
                              <w:spacing w:line="264" w:lineRule="auto"/>
                              <w:jc w:val="center"/>
                              <w:rPr>
                                <w:rFonts w:ascii="Arial" w:hAnsi="Arial" w:cs="Arial"/>
                                <w:b/>
                                <w:sz w:val="20"/>
                                <w:szCs w:val="20"/>
                              </w:rPr>
                            </w:pPr>
                          </w:p>
                          <w:p w:rsidR="001C6414" w:rsidRPr="001A5DA5" w:rsidRDefault="001C6414" w:rsidP="007F0706">
                            <w:pPr>
                              <w:spacing w:line="264" w:lineRule="auto"/>
                              <w:jc w:val="center"/>
                            </w:pPr>
                            <w:r w:rsidRPr="00620242">
                              <w:rPr>
                                <w:rFonts w:ascii="Arial" w:hAnsi="Arial" w:cs="Arial"/>
                                <w:b/>
                                <w:sz w:val="20"/>
                                <w:szCs w:val="20"/>
                              </w:rPr>
                              <w:t>U kunt deze vragenlijst in de antwoordenvelop (zonder postzegel) aan ons terugsturen</w:t>
                            </w:r>
                          </w:p>
                          <w:p w:rsidR="001C6414" w:rsidRDefault="001C6414" w:rsidP="007F0706"/>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30" o:spid="_x0000_s1069" type="#_x0000_t202" style="position:absolute;left:0;text-align:left;margin-left:12.55pt;margin-top:51.65pt;width:438.65pt;height:90.0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">
                <v:textbox style="mso-fit-shape-to-text:t">
                  <w:txbxContent>
                    <w:p w:rsidR="001C6414" w:rsidRPr="00620242" w:rsidRDefault="001C6414" w:rsidP="007F0706">
                      <w:pPr>
                        <w:spacing w:line="264" w:lineRule="auto"/>
                        <w:jc w:val="center"/>
                        <w:rPr>
                          <w:rFonts w:ascii="Arial" w:hAnsi="Arial" w:cs="Arial"/>
                          <w:sz w:val="20"/>
                          <w:szCs w:val="20"/>
                        </w:rPr>
                      </w:pPr>
                      <w:r w:rsidRPr="00620242">
                        <w:rPr>
                          <w:rFonts w:ascii="Arial" w:hAnsi="Arial" w:cs="Arial"/>
                          <w:spacing w:val="-2"/>
                          <w:sz w:val="20"/>
                          <w:szCs w:val="20"/>
                        </w:rPr>
                        <w:t>Wilt u</w:t>
                      </w:r>
                      <w:r>
                        <w:rPr>
                          <w:rFonts w:ascii="Arial" w:hAnsi="Arial" w:cs="Arial"/>
                          <w:spacing w:val="-2"/>
                          <w:sz w:val="20"/>
                          <w:szCs w:val="20"/>
                        </w:rPr>
                        <w:t xml:space="preserve"> alstublieft</w:t>
                      </w:r>
                      <w:r w:rsidRPr="00620242">
                        <w:rPr>
                          <w:rFonts w:ascii="Arial" w:hAnsi="Arial" w:cs="Arial"/>
                          <w:spacing w:val="-2"/>
                          <w:sz w:val="20"/>
                          <w:szCs w:val="20"/>
                        </w:rPr>
                        <w:t xml:space="preserve"> controleren of</w:t>
                      </w:r>
                      <w:r>
                        <w:rPr>
                          <w:rFonts w:ascii="Arial" w:hAnsi="Arial" w:cs="Arial"/>
                          <w:spacing w:val="-2"/>
                          <w:sz w:val="20"/>
                          <w:szCs w:val="20"/>
                        </w:rPr>
                        <w:t xml:space="preserve"> u</w:t>
                      </w:r>
                      <w:r w:rsidRPr="00620242">
                        <w:rPr>
                          <w:rFonts w:ascii="Arial" w:hAnsi="Arial" w:cs="Arial"/>
                          <w:spacing w:val="-2"/>
                          <w:sz w:val="20"/>
                          <w:szCs w:val="20"/>
                        </w:rPr>
                        <w:t xml:space="preserve"> alle vragen </w:t>
                      </w:r>
                      <w:r>
                        <w:rPr>
                          <w:rFonts w:ascii="Arial" w:hAnsi="Arial" w:cs="Arial"/>
                          <w:spacing w:val="-2"/>
                          <w:sz w:val="20"/>
                          <w:szCs w:val="20"/>
                        </w:rPr>
                        <w:t xml:space="preserve">heeft </w:t>
                      </w:r>
                      <w:r w:rsidRPr="00620242">
                        <w:rPr>
                          <w:rFonts w:ascii="Arial" w:hAnsi="Arial" w:cs="Arial"/>
                          <w:spacing w:val="-2"/>
                          <w:sz w:val="20"/>
                          <w:szCs w:val="20"/>
                        </w:rPr>
                        <w:t>ingevuld?</w:t>
                      </w:r>
                    </w:p>
                    <w:p w:rsidR="001C6414" w:rsidRPr="00620242" w:rsidRDefault="001C6414" w:rsidP="007F0706">
                      <w:pPr>
                        <w:spacing w:line="264" w:lineRule="auto"/>
                        <w:jc w:val="center"/>
                        <w:rPr>
                          <w:rFonts w:ascii="Arial" w:hAnsi="Arial" w:cs="Arial"/>
                          <w:b/>
                          <w:sz w:val="20"/>
                          <w:szCs w:val="20"/>
                        </w:rPr>
                      </w:pPr>
                    </w:p>
                    <w:p w:rsidR="001C6414" w:rsidRPr="001300F5" w:rsidRDefault="001C6414" w:rsidP="007F0706">
                      <w:pPr>
                        <w:spacing w:line="264" w:lineRule="auto"/>
                        <w:jc w:val="center"/>
                        <w:rPr>
                          <w:rFonts w:ascii="Arial" w:hAnsi="Arial" w:cs="Arial"/>
                          <w:b/>
                          <w:sz w:val="28"/>
                          <w:szCs w:val="28"/>
                        </w:rPr>
                      </w:pPr>
                      <w:r w:rsidRPr="001300F5">
                        <w:rPr>
                          <w:rFonts w:ascii="Arial" w:hAnsi="Arial" w:cs="Arial"/>
                          <w:b/>
                          <w:sz w:val="28"/>
                          <w:szCs w:val="28"/>
                        </w:rPr>
                        <w:t>Hartelijk dank voor het invullen van de vragenlijst!</w:t>
                      </w:r>
                    </w:p>
                    <w:p w:rsidR="001C6414" w:rsidRPr="00620242" w:rsidRDefault="001C6414" w:rsidP="007F0706">
                      <w:pPr>
                        <w:spacing w:line="264" w:lineRule="auto"/>
                        <w:jc w:val="center"/>
                        <w:rPr>
                          <w:rFonts w:ascii="Arial" w:hAnsi="Arial" w:cs="Arial"/>
                          <w:b/>
                          <w:sz w:val="20"/>
                          <w:szCs w:val="20"/>
                        </w:rPr>
                      </w:pPr>
                    </w:p>
                    <w:p w:rsidR="001C6414" w:rsidRPr="001A5DA5" w:rsidRDefault="001C6414" w:rsidP="007F0706">
                      <w:pPr>
                        <w:spacing w:line="264" w:lineRule="auto"/>
                        <w:jc w:val="center"/>
                      </w:pPr>
                      <w:r w:rsidRPr="00620242">
                        <w:rPr>
                          <w:rFonts w:ascii="Arial" w:hAnsi="Arial" w:cs="Arial"/>
                          <w:b/>
                          <w:sz w:val="20"/>
                          <w:szCs w:val="20"/>
                        </w:rPr>
                        <w:t>U kunt deze vragenlijst in de antwoordenvelop (zonder postzegel) aan ons terugsturen</w:t>
                      </w:r>
                    </w:p>
                    <w:p w:rsidR="001C6414" w:rsidRDefault="001C6414" w:rsidP="007F0706"/>
                  </w:txbxContent>
                </v:textbox>
              </v:shape>
            </w:pict>
          </mc:Fallback>
        </mc:AlternateContent>
      </w:r>
      <w:bookmarkEnd w:id="124"/>
      <w:bookmarkEnd w:id="125"/>
      <w:bookmarkEnd w:id="126"/>
      <w:bookmarkEnd w:id="127"/>
      <w:bookmarkEnd w:id="128"/>
      <w:bookmarkEnd w:id="129"/>
      <w:bookmarkEnd w:id="130"/>
      <w:bookmarkEnd w:id="131"/>
    </w:p>
    <w:p w:rsidR="007F0706" w:rsidRPr="00E13B66" w:rsidRDefault="007F0706" w:rsidP="007F0706">
      <w:pPr>
        <w:tabs>
          <w:tab w:val="left" w:pos="540"/>
          <w:tab w:val="left" w:pos="900"/>
          <w:tab w:val="left" w:pos="1260"/>
        </w:tabs>
        <w:spacing w:line="280" w:lineRule="exact"/>
        <w:rPr>
          <w:rFonts w:ascii="Calibri" w:hAnsi="Calibri" w:cs="Calibri"/>
        </w:rPr>
        <w:sectPr w:rsidR="007F0706" w:rsidRPr="00E13B66" w:rsidSect="00CF3636">
          <w:headerReference w:type="default" r:id="rId43"/>
          <w:footerReference w:type="even" r:id="rId44"/>
          <w:type w:val="continuous"/>
          <w:pgSz w:w="11906" w:h="16838"/>
          <w:pgMar w:top="1417" w:right="1417" w:bottom="1417" w:left="1417" w:header="708" w:footer="708" w:gutter="0"/>
          <w:cols w:num="2" w:sep="1" w:space="709"/>
          <w:docGrid w:linePitch="360"/>
        </w:sectPr>
      </w:pPr>
    </w:p>
    <w:p w:rsidR="005A5719" w:rsidRDefault="00575727" w:rsidP="00575727">
      <w:pPr>
        <w:pStyle w:val="Kop1"/>
      </w:pPr>
      <w:bookmarkStart w:id="132" w:name="_Toc376533774"/>
      <w:r>
        <w:lastRenderedPageBreak/>
        <w:t xml:space="preserve">Bijlage 2 </w:t>
      </w:r>
      <w:r w:rsidR="00D97AD7">
        <w:t>CQI SEH versie 5</w:t>
      </w:r>
      <w:bookmarkEnd w:id="132"/>
    </w:p>
    <w:p w:rsidR="00D97AD7" w:rsidRDefault="00D97AD7" w:rsidP="00D97AD7"/>
    <w:p w:rsidR="001B5251" w:rsidRPr="000E0FE8" w:rsidRDefault="00635B83" w:rsidP="001B5251">
      <w:pPr>
        <w:spacing w:line="276" w:lineRule="auto"/>
        <w:rPr>
          <w:rFonts w:ascii="Calibri" w:hAnsi="Calibri" w:cs="Calibri"/>
          <w:iCs/>
        </w:rPr>
      </w:pPr>
      <w:r w:rsidRPr="00CE3B64">
        <w:rPr>
          <w:rFonts w:cs="Calibri"/>
          <w:noProof/>
        </w:rPr>
        <mc:AlternateContent>
          <mc:Choice Requires="wps">
            <w:drawing>
              <wp:anchor distT="0" distB="0" distL="114300" distR="114300" simplePos="0" relativeHeight="251658240" behindDoc="0" locked="0" layoutInCell="1" allowOverlap="1">
                <wp:simplePos x="0" y="0"/>
                <wp:positionH relativeFrom="column">
                  <wp:posOffset>-571500</wp:posOffset>
                </wp:positionH>
                <wp:positionV relativeFrom="paragraph">
                  <wp:posOffset>165100</wp:posOffset>
                </wp:positionV>
                <wp:extent cx="6781800" cy="8801100"/>
                <wp:effectExtent l="13970" t="12065" r="14605" b="6985"/>
                <wp:wrapNone/>
                <wp:docPr id="28" name="Rectangle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1800" cy="8801100"/>
                        </a:xfrm>
                        <a:prstGeom prst="rect">
                          <a:avLst/>
                        </a:prstGeom>
                        <a:solidFill>
                          <a:srgbClr val="FFFFFF"/>
                        </a:solidFill>
                        <a:ln w="12700">
                          <a:solidFill>
                            <a:srgbClr val="000000"/>
                          </a:solidFill>
                          <a:miter lim="800000"/>
                          <a:headEnd/>
                          <a:tailEnd/>
                        </a:ln>
                      </wps:spPr>
                      <wps:txbx>
                        <w:txbxContent>
                          <w:p w:rsidR="001C6414" w:rsidRPr="001A5DA5" w:rsidRDefault="00635B83" w:rsidP="00E12BF6">
                            <w:pPr>
                              <w:jc w:val="center"/>
                            </w:pPr>
                            <w:r w:rsidRPr="001A5DA5">
                              <w:rPr>
                                <w:noProof/>
                              </w:rPr>
                              <w:drawing>
                                <wp:inline distT="0" distB="0" distL="0" distR="0">
                                  <wp:extent cx="2247900" cy="809625"/>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47900" cy="809625"/>
                                          </a:xfrm>
                                          <a:prstGeom prst="rect">
                                            <a:avLst/>
                                          </a:prstGeom>
                                          <a:noFill/>
                                          <a:ln>
                                            <a:noFill/>
                                          </a:ln>
                                        </pic:spPr>
                                      </pic:pic>
                                    </a:graphicData>
                                  </a:graphic>
                                </wp:inline>
                              </w:drawing>
                            </w:r>
                          </w:p>
                          <w:p w:rsidR="001C6414" w:rsidRPr="001A5DA5" w:rsidRDefault="001C6414" w:rsidP="00E12BF6">
                            <w:pPr>
                              <w:pStyle w:val="Titel"/>
                              <w:tabs>
                                <w:tab w:val="left" w:pos="360"/>
                              </w:tabs>
                              <w:rPr>
                                <w:rFonts w:ascii="Arial" w:hAnsi="Arial"/>
                              </w:rPr>
                            </w:pPr>
                          </w:p>
                          <w:p w:rsidR="001C6414" w:rsidRDefault="00635B83" w:rsidP="00E12BF6">
                            <w:pPr>
                              <w:jc w:val="center"/>
                            </w:pPr>
                            <w:r w:rsidRPr="001A5DA5">
                              <w:rPr>
                                <w:noProof/>
                              </w:rPr>
                              <w:drawing>
                                <wp:inline distT="0" distB="0" distL="0" distR="0">
                                  <wp:extent cx="1762125" cy="8763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62125" cy="876300"/>
                                          </a:xfrm>
                                          <a:prstGeom prst="rect">
                                            <a:avLst/>
                                          </a:prstGeom>
                                          <a:noFill/>
                                          <a:ln>
                                            <a:noFill/>
                                          </a:ln>
                                        </pic:spPr>
                                      </pic:pic>
                                    </a:graphicData>
                                  </a:graphic>
                                </wp:inline>
                              </w:drawing>
                            </w:r>
                          </w:p>
                          <w:p w:rsidR="001C6414" w:rsidRPr="001A5DA5" w:rsidRDefault="001C6414" w:rsidP="00E12BF6">
                            <w:pPr>
                              <w:pStyle w:val="Titel"/>
                              <w:tabs>
                                <w:tab w:val="left" w:pos="360"/>
                              </w:tabs>
                              <w:rPr>
                                <w:rFonts w:ascii="Arial" w:hAnsi="Arial"/>
                              </w:rPr>
                            </w:pPr>
                          </w:p>
                          <w:p w:rsidR="001C6414" w:rsidRPr="000E0FE8" w:rsidRDefault="001C6414" w:rsidP="00E12BF6">
                            <w:pPr>
                              <w:jc w:val="center"/>
                              <w:rPr>
                                <w:rFonts w:ascii="Calibri" w:hAnsi="Calibri"/>
                                <w:sz w:val="32"/>
                                <w:szCs w:val="32"/>
                              </w:rPr>
                            </w:pPr>
                            <w:r w:rsidRPr="000E0FE8">
                              <w:rPr>
                                <w:rFonts w:ascii="Calibri" w:hAnsi="Calibri"/>
                                <w:sz w:val="32"/>
                                <w:szCs w:val="32"/>
                              </w:rPr>
                              <w:t>LOGO ZIEKENHUIS</w:t>
                            </w:r>
                          </w:p>
                          <w:p w:rsidR="001C6414" w:rsidRPr="000E0FE8" w:rsidRDefault="001C6414" w:rsidP="00E12BF6">
                            <w:pPr>
                              <w:pStyle w:val="Titel"/>
                              <w:tabs>
                                <w:tab w:val="left" w:pos="360"/>
                              </w:tabs>
                              <w:rPr>
                                <w:rFonts w:ascii="Calibri" w:hAnsi="Calibri"/>
                              </w:rPr>
                            </w:pPr>
                          </w:p>
                          <w:p w:rsidR="001C6414" w:rsidRPr="000E0FE8" w:rsidRDefault="001C6414" w:rsidP="00E12BF6">
                            <w:pPr>
                              <w:jc w:val="center"/>
                              <w:rPr>
                                <w:rFonts w:ascii="Calibri" w:hAnsi="Calibri"/>
                                <w:sz w:val="32"/>
                                <w:szCs w:val="32"/>
                              </w:rPr>
                            </w:pPr>
                          </w:p>
                          <w:p w:rsidR="001C6414" w:rsidRPr="000E0FE8" w:rsidRDefault="001C6414" w:rsidP="00E12BF6">
                            <w:pPr>
                              <w:jc w:val="center"/>
                              <w:rPr>
                                <w:rFonts w:ascii="Calibri" w:hAnsi="Calibri"/>
                                <w:sz w:val="32"/>
                                <w:szCs w:val="32"/>
                              </w:rPr>
                            </w:pPr>
                          </w:p>
                          <w:p w:rsidR="001C6414" w:rsidRPr="000E0FE8" w:rsidRDefault="001C6414" w:rsidP="00E12BF6">
                            <w:pPr>
                              <w:jc w:val="center"/>
                              <w:rPr>
                                <w:rFonts w:ascii="Calibri" w:hAnsi="Calibri"/>
                                <w:sz w:val="32"/>
                                <w:szCs w:val="32"/>
                              </w:rPr>
                            </w:pPr>
                            <w:r w:rsidRPr="000E0FE8">
                              <w:rPr>
                                <w:rFonts w:ascii="Calibri" w:hAnsi="Calibri"/>
                                <w:sz w:val="32"/>
                                <w:szCs w:val="32"/>
                              </w:rPr>
                              <w:t>Patiëntenervaringen met</w:t>
                            </w:r>
                          </w:p>
                          <w:p w:rsidR="001C6414" w:rsidRPr="000E0FE8" w:rsidRDefault="001C6414" w:rsidP="00E12BF6">
                            <w:pPr>
                              <w:jc w:val="center"/>
                              <w:rPr>
                                <w:rFonts w:ascii="Calibri" w:hAnsi="Calibri"/>
                                <w:sz w:val="32"/>
                                <w:szCs w:val="32"/>
                              </w:rPr>
                            </w:pPr>
                            <w:r w:rsidRPr="000E0FE8">
                              <w:rPr>
                                <w:rFonts w:ascii="Calibri" w:hAnsi="Calibri"/>
                                <w:sz w:val="32"/>
                                <w:szCs w:val="32"/>
                              </w:rPr>
                              <w:t>de Spoedeisende Hulpafdeling (SEH)</w:t>
                            </w:r>
                          </w:p>
                          <w:p w:rsidR="001C6414" w:rsidRPr="000E0FE8" w:rsidRDefault="001C6414" w:rsidP="00E12BF6">
                            <w:pPr>
                              <w:jc w:val="center"/>
                              <w:rPr>
                                <w:rFonts w:ascii="Calibri" w:hAnsi="Calibri" w:cs="Arial"/>
                                <w:b/>
                                <w:bCs/>
                                <w:sz w:val="32"/>
                                <w:szCs w:val="32"/>
                              </w:rPr>
                            </w:pPr>
                          </w:p>
                          <w:p w:rsidR="001C6414" w:rsidRPr="000E0FE8" w:rsidRDefault="001C6414" w:rsidP="00E12BF6">
                            <w:pPr>
                              <w:jc w:val="center"/>
                              <w:rPr>
                                <w:rFonts w:ascii="Calibri" w:hAnsi="Calibri"/>
                                <w:sz w:val="40"/>
                                <w:szCs w:val="40"/>
                              </w:rPr>
                            </w:pPr>
                            <w:r w:rsidRPr="000E0FE8">
                              <w:rPr>
                                <w:rFonts w:ascii="Calibri" w:hAnsi="Calibri"/>
                                <w:sz w:val="40"/>
                                <w:szCs w:val="40"/>
                              </w:rPr>
                              <w:t>CQ-index SEH</w:t>
                            </w:r>
                          </w:p>
                          <w:p w:rsidR="001C6414" w:rsidRPr="000E0FE8" w:rsidRDefault="001C6414" w:rsidP="00E12BF6">
                            <w:pPr>
                              <w:jc w:val="center"/>
                              <w:rPr>
                                <w:rFonts w:ascii="Calibri" w:hAnsi="Calibri" w:cs="Arial"/>
                                <w:b/>
                                <w:bCs/>
                                <w:sz w:val="32"/>
                                <w:szCs w:val="32"/>
                              </w:rPr>
                            </w:pPr>
                          </w:p>
                          <w:p w:rsidR="001C6414" w:rsidRPr="000E0FE8" w:rsidRDefault="001C6414" w:rsidP="00E12BF6">
                            <w:pPr>
                              <w:jc w:val="center"/>
                              <w:rPr>
                                <w:rFonts w:ascii="Calibri" w:hAnsi="Calibri"/>
                                <w:b/>
                                <w:sz w:val="32"/>
                                <w:szCs w:val="32"/>
                              </w:rPr>
                            </w:pPr>
                          </w:p>
                          <w:p w:rsidR="001C6414" w:rsidRPr="000E0FE8" w:rsidRDefault="001C6414" w:rsidP="00E12BF6">
                            <w:pPr>
                              <w:jc w:val="center"/>
                              <w:rPr>
                                <w:rFonts w:ascii="Calibri" w:hAnsi="Calibri"/>
                                <w:b/>
                                <w:sz w:val="32"/>
                                <w:szCs w:val="32"/>
                              </w:rPr>
                            </w:pPr>
                            <w:r w:rsidRPr="000E0FE8">
                              <w:rPr>
                                <w:rFonts w:ascii="Calibri" w:hAnsi="Calibri"/>
                                <w:b/>
                                <w:sz w:val="32"/>
                                <w:szCs w:val="32"/>
                              </w:rPr>
                              <w:t>Januari 2014</w:t>
                            </w:r>
                          </w:p>
                          <w:p w:rsidR="001C6414" w:rsidRPr="000E0FE8" w:rsidRDefault="001C6414" w:rsidP="00E12BF6">
                            <w:pPr>
                              <w:jc w:val="center"/>
                              <w:rPr>
                                <w:rFonts w:ascii="Calibri" w:hAnsi="Calibri"/>
                                <w:b/>
                                <w:sz w:val="32"/>
                                <w:szCs w:val="32"/>
                              </w:rPr>
                            </w:pPr>
                            <w:r w:rsidRPr="000E0FE8">
                              <w:rPr>
                                <w:rFonts w:ascii="Calibri" w:hAnsi="Calibri"/>
                                <w:b/>
                                <w:sz w:val="32"/>
                                <w:szCs w:val="32"/>
                              </w:rPr>
                              <w:t>versie 5</w:t>
                            </w:r>
                          </w:p>
                          <w:p w:rsidR="001C6414" w:rsidRPr="000E0FE8" w:rsidRDefault="001C6414" w:rsidP="00E12BF6">
                            <w:pPr>
                              <w:rPr>
                                <w:rFonts w:ascii="Calibri" w:hAnsi="Calibri" w:cs="Arial"/>
                                <w:b/>
                                <w:bCs/>
                              </w:rPr>
                            </w:pPr>
                          </w:p>
                          <w:p w:rsidR="001C6414" w:rsidRPr="000E0FE8" w:rsidRDefault="001C6414" w:rsidP="00E12BF6">
                            <w:pPr>
                              <w:rPr>
                                <w:rFonts w:ascii="Calibri" w:hAnsi="Calibri" w:cs="Arial"/>
                                <w:b/>
                                <w:bCs/>
                              </w:rPr>
                            </w:pPr>
                          </w:p>
                          <w:p w:rsidR="001C6414" w:rsidRPr="000E0FE8" w:rsidRDefault="001C6414" w:rsidP="00E12BF6">
                            <w:pPr>
                              <w:rPr>
                                <w:rFonts w:ascii="Calibri" w:hAnsi="Calibri" w:cs="Arial"/>
                                <w:b/>
                                <w:bCs/>
                              </w:rPr>
                            </w:pPr>
                          </w:p>
                          <w:p w:rsidR="001C6414" w:rsidRPr="000E0FE8" w:rsidRDefault="001C6414" w:rsidP="00E12BF6">
                            <w:pPr>
                              <w:rPr>
                                <w:rFonts w:ascii="Calibri" w:hAnsi="Calibri" w:cs="Arial"/>
                                <w:b/>
                                <w:bCs/>
                              </w:rPr>
                            </w:pPr>
                          </w:p>
                          <w:p w:rsidR="001C6414" w:rsidRPr="000E0FE8" w:rsidRDefault="001C6414" w:rsidP="00E12BF6">
                            <w:pPr>
                              <w:jc w:val="center"/>
                              <w:rPr>
                                <w:rFonts w:ascii="Calibri" w:hAnsi="Calibri" w:cs="Arial"/>
                                <w:bCs/>
                                <w:sz w:val="28"/>
                                <w:szCs w:val="28"/>
                              </w:rPr>
                            </w:pPr>
                          </w:p>
                          <w:p w:rsidR="001C6414" w:rsidRDefault="001C6414" w:rsidP="00E12BF6">
                            <w:pPr>
                              <w:rPr>
                                <w:rFonts w:ascii="Arial" w:hAnsi="Arial" w:cs="Arial"/>
                                <w:b/>
                                <w:bCs/>
                                <w:sz w:val="20"/>
                                <w:szCs w:val="20"/>
                              </w:rPr>
                            </w:pPr>
                          </w:p>
                          <w:p w:rsidR="001C6414" w:rsidRDefault="001C6414" w:rsidP="00E12BF6">
                            <w:pPr>
                              <w:rPr>
                                <w:rFonts w:ascii="Arial" w:hAnsi="Arial" w:cs="Arial"/>
                                <w:b/>
                                <w:bCs/>
                                <w:sz w:val="20"/>
                                <w:szCs w:val="20"/>
                              </w:rPr>
                            </w:pPr>
                          </w:p>
                          <w:p w:rsidR="001C6414" w:rsidRDefault="001C6414" w:rsidP="00E12BF6">
                            <w:pPr>
                              <w:rPr>
                                <w:rFonts w:ascii="Arial" w:hAnsi="Arial" w:cs="Arial"/>
                                <w:b/>
                                <w:bCs/>
                                <w:sz w:val="20"/>
                                <w:szCs w:val="20"/>
                              </w:rPr>
                            </w:pPr>
                          </w:p>
                          <w:p w:rsidR="001C6414" w:rsidRDefault="001C6414" w:rsidP="00E12BF6">
                            <w:pPr>
                              <w:rPr>
                                <w:rFonts w:ascii="Arial" w:hAnsi="Arial" w:cs="Arial"/>
                                <w:b/>
                                <w:bCs/>
                                <w:sz w:val="20"/>
                                <w:szCs w:val="20"/>
                              </w:rPr>
                            </w:pPr>
                          </w:p>
                          <w:p w:rsidR="001C6414" w:rsidRDefault="001C6414" w:rsidP="00E12BF6">
                            <w:pPr>
                              <w:rPr>
                                <w:rFonts w:ascii="Arial" w:hAnsi="Arial" w:cs="Arial"/>
                                <w:b/>
                                <w:bCs/>
                                <w:sz w:val="20"/>
                                <w:szCs w:val="20"/>
                              </w:rPr>
                            </w:pPr>
                          </w:p>
                          <w:p w:rsidR="001C6414" w:rsidRPr="00E07850" w:rsidRDefault="001C6414" w:rsidP="00E12BF6">
                            <w:pPr>
                              <w:rPr>
                                <w:rFonts w:ascii="Arial" w:hAnsi="Arial" w:cs="Arial"/>
                                <w:b/>
                                <w:bCs/>
                                <w:sz w:val="28"/>
                                <w:szCs w:val="28"/>
                              </w:rPr>
                            </w:pPr>
                            <w:r w:rsidRPr="00C72CCB">
                              <w:rPr>
                                <w:rFonts w:ascii="Arial" w:hAnsi="Arial" w:cs="Arial"/>
                                <w:b/>
                                <w:bCs/>
                                <w:sz w:val="20"/>
                                <w:szCs w:val="20"/>
                              </w:rPr>
                              <w:t>Deze vr</w:t>
                            </w:r>
                            <w:r w:rsidRPr="00C72CCB">
                              <w:rPr>
                                <w:rFonts w:ascii="Arial" w:hAnsi="Arial" w:cs="Arial"/>
                                <w:b/>
                                <w:bCs/>
                                <w:sz w:val="20"/>
                              </w:rPr>
                              <w:t>agenlijst is ontwikkeld door het Julius Centrum voor Gezondheidswetenschappen en Eerstelijns Geneeskunde (UMC Utrecht)</w:t>
                            </w:r>
                          </w:p>
                          <w:p w:rsidR="001C6414" w:rsidRPr="001A5DA5" w:rsidRDefault="001C6414" w:rsidP="00E12BF6">
                            <w:pPr>
                              <w:jc w:val="both"/>
                              <w:rPr>
                                <w:rFonts w:ascii="Arial" w:hAnsi="Arial" w:cs="Arial"/>
                                <w:bCs/>
                                <w:sz w:val="20"/>
                              </w:rPr>
                            </w:pPr>
                            <w:r w:rsidRPr="001A5DA5">
                              <w:rPr>
                                <w:rFonts w:ascii="Arial" w:hAnsi="Arial" w:cs="Arial"/>
                              </w:rPr>
                              <w:t xml:space="preserve">   </w:t>
                            </w:r>
                            <w:r w:rsidRPr="001A5DA5">
                              <w:rPr>
                                <w:rFonts w:ascii="Arial" w:hAnsi="Arial" w:cs="Arial"/>
                                <w:noProof/>
                                <w:sz w:val="48"/>
                                <w:szCs w:val="48"/>
                              </w:rPr>
                              <w:t xml:space="preserve">  </w:t>
                            </w:r>
                            <w:r w:rsidRPr="001A5DA5">
                              <w:rPr>
                                <w:rFonts w:ascii="Arial" w:hAnsi="Arial" w:cs="Arial"/>
                              </w:rPr>
                              <w:t xml:space="preserve">                  </w:t>
                            </w:r>
                          </w:p>
                          <w:p w:rsidR="001C6414" w:rsidRDefault="001C6414" w:rsidP="00E12BF6">
                            <w:pPr>
                              <w:rPr>
                                <w:rFonts w:ascii="Arial" w:hAnsi="Arial" w:cs="Arial"/>
                                <w:bCs/>
                                <w:sz w:val="20"/>
                                <w:szCs w:val="20"/>
                              </w:rPr>
                            </w:pPr>
                          </w:p>
                          <w:p w:rsidR="001C6414" w:rsidRPr="001A5DA5" w:rsidRDefault="001C6414" w:rsidP="00E12BF6">
                            <w:pPr>
                              <w:rPr>
                                <w:rFonts w:ascii="Arial" w:hAnsi="Arial" w:cs="Arial"/>
                                <w:bCs/>
                                <w:sz w:val="20"/>
                                <w:szCs w:val="20"/>
                              </w:rPr>
                            </w:pPr>
                            <w:r w:rsidRPr="001A5DA5">
                              <w:rPr>
                                <w:rFonts w:ascii="Arial" w:hAnsi="Arial" w:cs="Arial"/>
                                <w:bCs/>
                                <w:sz w:val="20"/>
                                <w:szCs w:val="20"/>
                              </w:rPr>
                              <w:t>Elke CQ-index vragenlijst is gebaseerd op de QUOTE-vragenlijsten en de Amerikaanse CAHPS-vragenlijsten. Deze vragenlijst is daarnaast gebaseerd op de in Engeland ontwikkelde EDQ vragenlijst die specifiek gericht is op het meten van kwaliteit van zorg op de spoedeisende hulp</w:t>
                            </w:r>
                            <w:r>
                              <w:rPr>
                                <w:rFonts w:ascii="Arial" w:hAnsi="Arial" w:cs="Arial"/>
                                <w:bCs/>
                                <w:sz w:val="20"/>
                                <w:szCs w:val="20"/>
                              </w:rPr>
                              <w:t xml:space="preserve">. </w:t>
                            </w:r>
                            <w:r>
                              <w:rPr>
                                <w:rFonts w:ascii="Arial" w:hAnsi="Arial" w:cs="Arial"/>
                                <w:bCs/>
                                <w:sz w:val="20"/>
                              </w:rPr>
                              <w:t>Het basisontwerp van de CQI meetinstrumenten is ontwikkeld door het NIVEL, in samenwerking met de afdeling Sociale Geneeskunde van het AMC.</w:t>
                            </w: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180" w:right="-15"/>
                              <w:rPr>
                                <w:rFonts w:ascii="Arial" w:hAnsi="Arial" w:cs="Arial"/>
                                <w:bCs/>
                                <w:sz w:val="20"/>
                                <w:szCs w:val="20"/>
                              </w:rPr>
                            </w:pPr>
                            <w:r w:rsidRPr="001A5DA5">
                              <w:rPr>
                                <w:rFonts w:ascii="Arial" w:hAnsi="Arial" w:cs="Arial"/>
                                <w:bCs/>
                                <w:sz w:val="20"/>
                                <w:szCs w:val="20"/>
                              </w:rPr>
                              <w:t xml:space="preserve">. </w:t>
                            </w:r>
                          </w:p>
                          <w:p w:rsidR="001C6414" w:rsidRPr="001A5DA5" w:rsidRDefault="001C6414" w:rsidP="00E12BF6">
                            <w:pPr>
                              <w:rPr>
                                <w:rFonts w:ascii="Arial" w:hAnsi="Arial" w:cs="Arial"/>
                              </w:rPr>
                            </w:pPr>
                          </w:p>
                          <w:p w:rsidR="001C6414" w:rsidRPr="001A5DA5" w:rsidRDefault="001C6414" w:rsidP="00E12BF6">
                            <w:pPr>
                              <w:tabs>
                                <w:tab w:val="left" w:pos="8460"/>
                              </w:tabs>
                              <w:ind w:right="165"/>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9" o:spid="_x0000_s1070" style="position:absolute;margin-left:-45pt;margin-top:13pt;width:534pt;height:6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" strokeweight="1pt">
                <v:textbox>
                  <w:txbxContent>
                    <w:p w:rsidR="001C6414" w:rsidRPr="001A5DA5" w:rsidRDefault="00635B83" w:rsidP="00E12BF6">
                      <w:pPr>
                        <w:jc w:val="center"/>
                      </w:pPr>
                      <w:r w:rsidRPr="001A5DA5">
                        <w:rPr>
                          <w:noProof/>
                        </w:rPr>
                        <w:drawing>
                          <wp:inline distT="0" distB="0" distL="0" distR="0">
                            <wp:extent cx="2247900" cy="809625"/>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47900" cy="809625"/>
                                    </a:xfrm>
                                    <a:prstGeom prst="rect">
                                      <a:avLst/>
                                    </a:prstGeom>
                                    <a:noFill/>
                                    <a:ln>
                                      <a:noFill/>
                                    </a:ln>
                                  </pic:spPr>
                                </pic:pic>
                              </a:graphicData>
                            </a:graphic>
                          </wp:inline>
                        </w:drawing>
                      </w:r>
                    </w:p>
                    <w:p w:rsidR="001C6414" w:rsidRPr="001A5DA5" w:rsidRDefault="001C6414" w:rsidP="00E12BF6">
                      <w:pPr>
                        <w:pStyle w:val="Titel"/>
                        <w:tabs>
                          <w:tab w:val="left" w:pos="360"/>
                        </w:tabs>
                        <w:rPr>
                          <w:rFonts w:ascii="Arial" w:hAnsi="Arial"/>
                        </w:rPr>
                      </w:pPr>
                    </w:p>
                    <w:p w:rsidR="001C6414" w:rsidRDefault="00635B83" w:rsidP="00E12BF6">
                      <w:pPr>
                        <w:jc w:val="center"/>
                      </w:pPr>
                      <w:r w:rsidRPr="001A5DA5">
                        <w:rPr>
                          <w:noProof/>
                        </w:rPr>
                        <w:drawing>
                          <wp:inline distT="0" distB="0" distL="0" distR="0">
                            <wp:extent cx="1762125" cy="8763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62125" cy="876300"/>
                                    </a:xfrm>
                                    <a:prstGeom prst="rect">
                                      <a:avLst/>
                                    </a:prstGeom>
                                    <a:noFill/>
                                    <a:ln>
                                      <a:noFill/>
                                    </a:ln>
                                  </pic:spPr>
                                </pic:pic>
                              </a:graphicData>
                            </a:graphic>
                          </wp:inline>
                        </w:drawing>
                      </w:r>
                    </w:p>
                    <w:p w:rsidR="001C6414" w:rsidRPr="001A5DA5" w:rsidRDefault="001C6414" w:rsidP="00E12BF6">
                      <w:pPr>
                        <w:pStyle w:val="Titel"/>
                        <w:tabs>
                          <w:tab w:val="left" w:pos="360"/>
                        </w:tabs>
                        <w:rPr>
                          <w:rFonts w:ascii="Arial" w:hAnsi="Arial"/>
                        </w:rPr>
                      </w:pPr>
                    </w:p>
                    <w:p w:rsidR="001C6414" w:rsidRPr="000E0FE8" w:rsidRDefault="001C6414" w:rsidP="00E12BF6">
                      <w:pPr>
                        <w:jc w:val="center"/>
                        <w:rPr>
                          <w:rFonts w:ascii="Calibri" w:hAnsi="Calibri"/>
                          <w:sz w:val="32"/>
                          <w:szCs w:val="32"/>
                        </w:rPr>
                      </w:pPr>
                      <w:r w:rsidRPr="000E0FE8">
                        <w:rPr>
                          <w:rFonts w:ascii="Calibri" w:hAnsi="Calibri"/>
                          <w:sz w:val="32"/>
                          <w:szCs w:val="32"/>
                        </w:rPr>
                        <w:t>LOGO ZIEKENHUIS</w:t>
                      </w:r>
                    </w:p>
                    <w:p w:rsidR="001C6414" w:rsidRPr="000E0FE8" w:rsidRDefault="001C6414" w:rsidP="00E12BF6">
                      <w:pPr>
                        <w:pStyle w:val="Titel"/>
                        <w:tabs>
                          <w:tab w:val="left" w:pos="360"/>
                        </w:tabs>
                        <w:rPr>
                          <w:rFonts w:ascii="Calibri" w:hAnsi="Calibri"/>
                        </w:rPr>
                      </w:pPr>
                    </w:p>
                    <w:p w:rsidR="001C6414" w:rsidRPr="000E0FE8" w:rsidRDefault="001C6414" w:rsidP="00E12BF6">
                      <w:pPr>
                        <w:jc w:val="center"/>
                        <w:rPr>
                          <w:rFonts w:ascii="Calibri" w:hAnsi="Calibri"/>
                          <w:sz w:val="32"/>
                          <w:szCs w:val="32"/>
                        </w:rPr>
                      </w:pPr>
                    </w:p>
                    <w:p w:rsidR="001C6414" w:rsidRPr="000E0FE8" w:rsidRDefault="001C6414" w:rsidP="00E12BF6">
                      <w:pPr>
                        <w:jc w:val="center"/>
                        <w:rPr>
                          <w:rFonts w:ascii="Calibri" w:hAnsi="Calibri"/>
                          <w:sz w:val="32"/>
                          <w:szCs w:val="32"/>
                        </w:rPr>
                      </w:pPr>
                    </w:p>
                    <w:p w:rsidR="001C6414" w:rsidRPr="000E0FE8" w:rsidRDefault="001C6414" w:rsidP="00E12BF6">
                      <w:pPr>
                        <w:jc w:val="center"/>
                        <w:rPr>
                          <w:rFonts w:ascii="Calibri" w:hAnsi="Calibri"/>
                          <w:sz w:val="32"/>
                          <w:szCs w:val="32"/>
                        </w:rPr>
                      </w:pPr>
                      <w:r w:rsidRPr="000E0FE8">
                        <w:rPr>
                          <w:rFonts w:ascii="Calibri" w:hAnsi="Calibri"/>
                          <w:sz w:val="32"/>
                          <w:szCs w:val="32"/>
                        </w:rPr>
                        <w:t>Patiëntenervaringen met</w:t>
                      </w:r>
                    </w:p>
                    <w:p w:rsidR="001C6414" w:rsidRPr="000E0FE8" w:rsidRDefault="001C6414" w:rsidP="00E12BF6">
                      <w:pPr>
                        <w:jc w:val="center"/>
                        <w:rPr>
                          <w:rFonts w:ascii="Calibri" w:hAnsi="Calibri"/>
                          <w:sz w:val="32"/>
                          <w:szCs w:val="32"/>
                        </w:rPr>
                      </w:pPr>
                      <w:r w:rsidRPr="000E0FE8">
                        <w:rPr>
                          <w:rFonts w:ascii="Calibri" w:hAnsi="Calibri"/>
                          <w:sz w:val="32"/>
                          <w:szCs w:val="32"/>
                        </w:rPr>
                        <w:t>de Spoedeisende Hulpafdeling (SEH)</w:t>
                      </w:r>
                    </w:p>
                    <w:p w:rsidR="001C6414" w:rsidRPr="000E0FE8" w:rsidRDefault="001C6414" w:rsidP="00E12BF6">
                      <w:pPr>
                        <w:jc w:val="center"/>
                        <w:rPr>
                          <w:rFonts w:ascii="Calibri" w:hAnsi="Calibri" w:cs="Arial"/>
                          <w:b/>
                          <w:bCs/>
                          <w:sz w:val="32"/>
                          <w:szCs w:val="32"/>
                        </w:rPr>
                      </w:pPr>
                    </w:p>
                    <w:p w:rsidR="001C6414" w:rsidRPr="000E0FE8" w:rsidRDefault="001C6414" w:rsidP="00E12BF6">
                      <w:pPr>
                        <w:jc w:val="center"/>
                        <w:rPr>
                          <w:rFonts w:ascii="Calibri" w:hAnsi="Calibri"/>
                          <w:sz w:val="40"/>
                          <w:szCs w:val="40"/>
                        </w:rPr>
                      </w:pPr>
                      <w:r w:rsidRPr="000E0FE8">
                        <w:rPr>
                          <w:rFonts w:ascii="Calibri" w:hAnsi="Calibri"/>
                          <w:sz w:val="40"/>
                          <w:szCs w:val="40"/>
                        </w:rPr>
                        <w:t>CQ-index SEH</w:t>
                      </w:r>
                    </w:p>
                    <w:p w:rsidR="001C6414" w:rsidRPr="000E0FE8" w:rsidRDefault="001C6414" w:rsidP="00E12BF6">
                      <w:pPr>
                        <w:jc w:val="center"/>
                        <w:rPr>
                          <w:rFonts w:ascii="Calibri" w:hAnsi="Calibri" w:cs="Arial"/>
                          <w:b/>
                          <w:bCs/>
                          <w:sz w:val="32"/>
                          <w:szCs w:val="32"/>
                        </w:rPr>
                      </w:pPr>
                    </w:p>
                    <w:p w:rsidR="001C6414" w:rsidRPr="000E0FE8" w:rsidRDefault="001C6414" w:rsidP="00E12BF6">
                      <w:pPr>
                        <w:jc w:val="center"/>
                        <w:rPr>
                          <w:rFonts w:ascii="Calibri" w:hAnsi="Calibri"/>
                          <w:b/>
                          <w:sz w:val="32"/>
                          <w:szCs w:val="32"/>
                        </w:rPr>
                      </w:pPr>
                    </w:p>
                    <w:p w:rsidR="001C6414" w:rsidRPr="000E0FE8" w:rsidRDefault="001C6414" w:rsidP="00E12BF6">
                      <w:pPr>
                        <w:jc w:val="center"/>
                        <w:rPr>
                          <w:rFonts w:ascii="Calibri" w:hAnsi="Calibri"/>
                          <w:b/>
                          <w:sz w:val="32"/>
                          <w:szCs w:val="32"/>
                        </w:rPr>
                      </w:pPr>
                      <w:r w:rsidRPr="000E0FE8">
                        <w:rPr>
                          <w:rFonts w:ascii="Calibri" w:hAnsi="Calibri"/>
                          <w:b/>
                          <w:sz w:val="32"/>
                          <w:szCs w:val="32"/>
                        </w:rPr>
                        <w:t>Januari 2014</w:t>
                      </w:r>
                    </w:p>
                    <w:p w:rsidR="001C6414" w:rsidRPr="000E0FE8" w:rsidRDefault="001C6414" w:rsidP="00E12BF6">
                      <w:pPr>
                        <w:jc w:val="center"/>
                        <w:rPr>
                          <w:rFonts w:ascii="Calibri" w:hAnsi="Calibri"/>
                          <w:b/>
                          <w:sz w:val="32"/>
                          <w:szCs w:val="32"/>
                        </w:rPr>
                      </w:pPr>
                      <w:r w:rsidRPr="000E0FE8">
                        <w:rPr>
                          <w:rFonts w:ascii="Calibri" w:hAnsi="Calibri"/>
                          <w:b/>
                          <w:sz w:val="32"/>
                          <w:szCs w:val="32"/>
                        </w:rPr>
                        <w:t>versie 5</w:t>
                      </w:r>
                    </w:p>
                    <w:p w:rsidR="001C6414" w:rsidRPr="000E0FE8" w:rsidRDefault="001C6414" w:rsidP="00E12BF6">
                      <w:pPr>
                        <w:rPr>
                          <w:rFonts w:ascii="Calibri" w:hAnsi="Calibri" w:cs="Arial"/>
                          <w:b/>
                          <w:bCs/>
                        </w:rPr>
                      </w:pPr>
                    </w:p>
                    <w:p w:rsidR="001C6414" w:rsidRPr="000E0FE8" w:rsidRDefault="001C6414" w:rsidP="00E12BF6">
                      <w:pPr>
                        <w:rPr>
                          <w:rFonts w:ascii="Calibri" w:hAnsi="Calibri" w:cs="Arial"/>
                          <w:b/>
                          <w:bCs/>
                        </w:rPr>
                      </w:pPr>
                    </w:p>
                    <w:p w:rsidR="001C6414" w:rsidRPr="000E0FE8" w:rsidRDefault="001C6414" w:rsidP="00E12BF6">
                      <w:pPr>
                        <w:rPr>
                          <w:rFonts w:ascii="Calibri" w:hAnsi="Calibri" w:cs="Arial"/>
                          <w:b/>
                          <w:bCs/>
                        </w:rPr>
                      </w:pPr>
                    </w:p>
                    <w:p w:rsidR="001C6414" w:rsidRPr="000E0FE8" w:rsidRDefault="001C6414" w:rsidP="00E12BF6">
                      <w:pPr>
                        <w:rPr>
                          <w:rFonts w:ascii="Calibri" w:hAnsi="Calibri" w:cs="Arial"/>
                          <w:b/>
                          <w:bCs/>
                        </w:rPr>
                      </w:pPr>
                    </w:p>
                    <w:p w:rsidR="001C6414" w:rsidRPr="000E0FE8" w:rsidRDefault="001C6414" w:rsidP="00E12BF6">
                      <w:pPr>
                        <w:jc w:val="center"/>
                        <w:rPr>
                          <w:rFonts w:ascii="Calibri" w:hAnsi="Calibri" w:cs="Arial"/>
                          <w:bCs/>
                          <w:sz w:val="28"/>
                          <w:szCs w:val="28"/>
                        </w:rPr>
                      </w:pPr>
                    </w:p>
                    <w:p w:rsidR="001C6414" w:rsidRDefault="001C6414" w:rsidP="00E12BF6">
                      <w:pPr>
                        <w:rPr>
                          <w:rFonts w:ascii="Arial" w:hAnsi="Arial" w:cs="Arial"/>
                          <w:b/>
                          <w:bCs/>
                          <w:sz w:val="20"/>
                          <w:szCs w:val="20"/>
                        </w:rPr>
                      </w:pPr>
                    </w:p>
                    <w:p w:rsidR="001C6414" w:rsidRDefault="001C6414" w:rsidP="00E12BF6">
                      <w:pPr>
                        <w:rPr>
                          <w:rFonts w:ascii="Arial" w:hAnsi="Arial" w:cs="Arial"/>
                          <w:b/>
                          <w:bCs/>
                          <w:sz w:val="20"/>
                          <w:szCs w:val="20"/>
                        </w:rPr>
                      </w:pPr>
                    </w:p>
                    <w:p w:rsidR="001C6414" w:rsidRDefault="001C6414" w:rsidP="00E12BF6">
                      <w:pPr>
                        <w:rPr>
                          <w:rFonts w:ascii="Arial" w:hAnsi="Arial" w:cs="Arial"/>
                          <w:b/>
                          <w:bCs/>
                          <w:sz w:val="20"/>
                          <w:szCs w:val="20"/>
                        </w:rPr>
                      </w:pPr>
                    </w:p>
                    <w:p w:rsidR="001C6414" w:rsidRDefault="001C6414" w:rsidP="00E12BF6">
                      <w:pPr>
                        <w:rPr>
                          <w:rFonts w:ascii="Arial" w:hAnsi="Arial" w:cs="Arial"/>
                          <w:b/>
                          <w:bCs/>
                          <w:sz w:val="20"/>
                          <w:szCs w:val="20"/>
                        </w:rPr>
                      </w:pPr>
                    </w:p>
                    <w:p w:rsidR="001C6414" w:rsidRDefault="001C6414" w:rsidP="00E12BF6">
                      <w:pPr>
                        <w:rPr>
                          <w:rFonts w:ascii="Arial" w:hAnsi="Arial" w:cs="Arial"/>
                          <w:b/>
                          <w:bCs/>
                          <w:sz w:val="20"/>
                          <w:szCs w:val="20"/>
                        </w:rPr>
                      </w:pPr>
                    </w:p>
                    <w:p w:rsidR="001C6414" w:rsidRPr="00E07850" w:rsidRDefault="001C6414" w:rsidP="00E12BF6">
                      <w:pPr>
                        <w:rPr>
                          <w:rFonts w:ascii="Arial" w:hAnsi="Arial" w:cs="Arial"/>
                          <w:b/>
                          <w:bCs/>
                          <w:sz w:val="28"/>
                          <w:szCs w:val="28"/>
                        </w:rPr>
                      </w:pPr>
                      <w:r w:rsidRPr="00C72CCB">
                        <w:rPr>
                          <w:rFonts w:ascii="Arial" w:hAnsi="Arial" w:cs="Arial"/>
                          <w:b/>
                          <w:bCs/>
                          <w:sz w:val="20"/>
                          <w:szCs w:val="20"/>
                        </w:rPr>
                        <w:t>Deze vr</w:t>
                      </w:r>
                      <w:r w:rsidRPr="00C72CCB">
                        <w:rPr>
                          <w:rFonts w:ascii="Arial" w:hAnsi="Arial" w:cs="Arial"/>
                          <w:b/>
                          <w:bCs/>
                          <w:sz w:val="20"/>
                        </w:rPr>
                        <w:t>agenlijst is ontwikkeld door het Julius Centrum voor Gezondheidswetenschappen en Eerstelijns Geneeskunde (UMC Utrecht)</w:t>
                      </w:r>
                    </w:p>
                    <w:p w:rsidR="001C6414" w:rsidRPr="001A5DA5" w:rsidRDefault="001C6414" w:rsidP="00E12BF6">
                      <w:pPr>
                        <w:jc w:val="both"/>
                        <w:rPr>
                          <w:rFonts w:ascii="Arial" w:hAnsi="Arial" w:cs="Arial"/>
                          <w:bCs/>
                          <w:sz w:val="20"/>
                        </w:rPr>
                      </w:pPr>
                      <w:r w:rsidRPr="001A5DA5">
                        <w:rPr>
                          <w:rFonts w:ascii="Arial" w:hAnsi="Arial" w:cs="Arial"/>
                        </w:rPr>
                        <w:t xml:space="preserve">   </w:t>
                      </w:r>
                      <w:r w:rsidRPr="001A5DA5">
                        <w:rPr>
                          <w:rFonts w:ascii="Arial" w:hAnsi="Arial" w:cs="Arial"/>
                          <w:noProof/>
                          <w:sz w:val="48"/>
                          <w:szCs w:val="48"/>
                        </w:rPr>
                        <w:t xml:space="preserve">  </w:t>
                      </w:r>
                      <w:r w:rsidRPr="001A5DA5">
                        <w:rPr>
                          <w:rFonts w:ascii="Arial" w:hAnsi="Arial" w:cs="Arial"/>
                        </w:rPr>
                        <w:t xml:space="preserve">                  </w:t>
                      </w:r>
                    </w:p>
                    <w:p w:rsidR="001C6414" w:rsidRDefault="001C6414" w:rsidP="00E12BF6">
                      <w:pPr>
                        <w:rPr>
                          <w:rFonts w:ascii="Arial" w:hAnsi="Arial" w:cs="Arial"/>
                          <w:bCs/>
                          <w:sz w:val="20"/>
                          <w:szCs w:val="20"/>
                        </w:rPr>
                      </w:pPr>
                    </w:p>
                    <w:p w:rsidR="001C6414" w:rsidRPr="001A5DA5" w:rsidRDefault="001C6414" w:rsidP="00E12BF6">
                      <w:pPr>
                        <w:rPr>
                          <w:rFonts w:ascii="Arial" w:hAnsi="Arial" w:cs="Arial"/>
                          <w:bCs/>
                          <w:sz w:val="20"/>
                          <w:szCs w:val="20"/>
                        </w:rPr>
                      </w:pPr>
                      <w:r w:rsidRPr="001A5DA5">
                        <w:rPr>
                          <w:rFonts w:ascii="Arial" w:hAnsi="Arial" w:cs="Arial"/>
                          <w:bCs/>
                          <w:sz w:val="20"/>
                          <w:szCs w:val="20"/>
                        </w:rPr>
                        <w:t>Elke CQ-index vragenlijst is gebaseerd op de QUOTE-vragenlijsten en de Amerikaanse CAHPS-vragenlijsten. Deze vragenlijst is daarnaast gebaseerd op de in Engeland ontwikkelde EDQ vragenlijst die specifiek gericht is op het meten van kwaliteit van zorg op de spoedeisende hulp</w:t>
                      </w:r>
                      <w:r>
                        <w:rPr>
                          <w:rFonts w:ascii="Arial" w:hAnsi="Arial" w:cs="Arial"/>
                          <w:bCs/>
                          <w:sz w:val="20"/>
                          <w:szCs w:val="20"/>
                        </w:rPr>
                        <w:t xml:space="preserve">. </w:t>
                      </w:r>
                      <w:r>
                        <w:rPr>
                          <w:rFonts w:ascii="Arial" w:hAnsi="Arial" w:cs="Arial"/>
                          <w:bCs/>
                          <w:sz w:val="20"/>
                        </w:rPr>
                        <w:t>Het basisontwerp van de CQI meetinstrumenten is ontwikkeld door het NIVEL, in samenwerking met de afdeling Sociale Geneeskunde van het AMC.</w:t>
                      </w: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329" w:right="482"/>
                        <w:rPr>
                          <w:rFonts w:ascii="Arial" w:hAnsi="Arial" w:cs="Arial"/>
                          <w:bCs/>
                          <w:sz w:val="20"/>
                          <w:szCs w:val="20"/>
                        </w:rPr>
                      </w:pPr>
                    </w:p>
                    <w:p w:rsidR="001C6414" w:rsidRPr="001A5DA5" w:rsidRDefault="001C6414" w:rsidP="00E12BF6">
                      <w:pPr>
                        <w:spacing w:line="240" w:lineRule="atLeast"/>
                        <w:ind w:left="180" w:right="-15"/>
                        <w:rPr>
                          <w:rFonts w:ascii="Arial" w:hAnsi="Arial" w:cs="Arial"/>
                          <w:bCs/>
                          <w:sz w:val="20"/>
                          <w:szCs w:val="20"/>
                        </w:rPr>
                      </w:pPr>
                      <w:r w:rsidRPr="001A5DA5">
                        <w:rPr>
                          <w:rFonts w:ascii="Arial" w:hAnsi="Arial" w:cs="Arial"/>
                          <w:bCs/>
                          <w:sz w:val="20"/>
                          <w:szCs w:val="20"/>
                        </w:rPr>
                        <w:t xml:space="preserve">. </w:t>
                      </w:r>
                    </w:p>
                    <w:p w:rsidR="001C6414" w:rsidRPr="001A5DA5" w:rsidRDefault="001C6414" w:rsidP="00E12BF6">
                      <w:pPr>
                        <w:rPr>
                          <w:rFonts w:ascii="Arial" w:hAnsi="Arial" w:cs="Arial"/>
                        </w:rPr>
                      </w:pPr>
                    </w:p>
                    <w:p w:rsidR="001C6414" w:rsidRPr="001A5DA5" w:rsidRDefault="001C6414" w:rsidP="00E12BF6">
                      <w:pPr>
                        <w:tabs>
                          <w:tab w:val="left" w:pos="8460"/>
                        </w:tabs>
                        <w:ind w:right="165"/>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p w:rsidR="001C6414" w:rsidRPr="001A5DA5" w:rsidRDefault="001C6414" w:rsidP="00E12BF6">
                      <w:pPr>
                        <w:rPr>
                          <w:rFonts w:ascii="Arial" w:hAnsi="Arial" w:cs="Arial"/>
                        </w:rPr>
                      </w:pPr>
                    </w:p>
                  </w:txbxContent>
                </v:textbox>
              </v:rect>
            </w:pict>
          </mc:Fallback>
        </mc:AlternateContent>
      </w:r>
      <w:r w:rsidR="001B5251" w:rsidRPr="00CE3B64">
        <w:rPr>
          <w:rFonts w:cs="Calibri"/>
        </w:rPr>
        <w:br w:type="page"/>
      </w:r>
      <w:r w:rsidR="001B5251" w:rsidRPr="000E0FE8">
        <w:rPr>
          <w:rFonts w:ascii="Calibri" w:hAnsi="Calibri" w:cs="Calibri"/>
          <w:iCs/>
        </w:rPr>
        <w:lastRenderedPageBreak/>
        <w:t xml:space="preserve">Deze vragenlijst gaat over uw meest recente bezoek aan de Spoedeisende Hulpafdeling (SEH) van </w:t>
      </w:r>
      <w:r w:rsidR="001B5251" w:rsidRPr="000E0FE8">
        <w:rPr>
          <w:rFonts w:ascii="Calibri" w:hAnsi="Calibri" w:cs="Calibri"/>
          <w:i/>
          <w:iCs/>
        </w:rPr>
        <w:t>Naam instelling.</w:t>
      </w:r>
      <w:r w:rsidR="001B5251" w:rsidRPr="000E0FE8">
        <w:rPr>
          <w:rFonts w:ascii="Calibri" w:hAnsi="Calibri" w:cs="Calibri"/>
          <w:iCs/>
        </w:rPr>
        <w:t xml:space="preserve"> Wij willen weten hoe u en andere patiënten de zorg op de SEH hebben ervaren. Patiëntenervaringen kunnen ons helpen om de kwaliteit van de zorg in de toekomst te verbeteren.</w:t>
      </w:r>
    </w:p>
    <w:p w:rsidR="001B5251" w:rsidRPr="000E0FE8" w:rsidRDefault="001B5251" w:rsidP="001B5251">
      <w:pPr>
        <w:spacing w:line="276" w:lineRule="auto"/>
        <w:rPr>
          <w:rFonts w:ascii="Calibri" w:hAnsi="Calibri" w:cs="Calibri"/>
          <w:iCs/>
        </w:rPr>
      </w:pPr>
      <w:r w:rsidRPr="000E0FE8">
        <w:rPr>
          <w:rFonts w:ascii="Calibri" w:hAnsi="Calibri" w:cs="Calibri"/>
          <w:iCs/>
        </w:rPr>
        <w:t xml:space="preserve">Deze vragenlijst wordt strikt vertrouwelijk verwerkt; dit betekent dat niemand zal weten wie welke antwoorden heeft gegeven. Invullen is geheel vrijwillig en heeft </w:t>
      </w:r>
      <w:r w:rsidRPr="000E0FE8">
        <w:rPr>
          <w:rFonts w:ascii="Calibri" w:hAnsi="Calibri" w:cs="Calibri"/>
          <w:iCs/>
          <w:u w:val="single"/>
        </w:rPr>
        <w:t>geen enkel</w:t>
      </w:r>
      <w:r w:rsidRPr="000E0FE8">
        <w:rPr>
          <w:rFonts w:ascii="Calibri" w:hAnsi="Calibri" w:cs="Calibri"/>
          <w:iCs/>
        </w:rPr>
        <w:t xml:space="preserve"> gevolg voor de zorg die u krijgt. </w:t>
      </w:r>
    </w:p>
    <w:p w:rsidR="001B5251" w:rsidRPr="000E0FE8" w:rsidRDefault="001B5251" w:rsidP="001B5251">
      <w:pPr>
        <w:spacing w:line="276" w:lineRule="auto"/>
        <w:rPr>
          <w:rFonts w:ascii="Calibri" w:hAnsi="Calibri" w:cs="Calibri"/>
          <w:b/>
        </w:rPr>
      </w:pPr>
    </w:p>
    <w:p w:rsidR="001B5251" w:rsidRPr="000E0FE8" w:rsidRDefault="001B5251" w:rsidP="001B5251">
      <w:pPr>
        <w:spacing w:line="276" w:lineRule="auto"/>
        <w:rPr>
          <w:rFonts w:ascii="Calibri" w:hAnsi="Calibri" w:cs="Calibri"/>
          <w:b/>
        </w:rPr>
      </w:pPr>
      <w:r w:rsidRPr="000E0FE8">
        <w:rPr>
          <w:rFonts w:ascii="Calibri" w:hAnsi="Calibri" w:cs="Calibri"/>
          <w:b/>
        </w:rPr>
        <w:t>Instructies voor het invullen van de vragenlijst</w:t>
      </w:r>
    </w:p>
    <w:p w:rsidR="001B5251" w:rsidRPr="000E0FE8" w:rsidRDefault="001B5251" w:rsidP="001B5251">
      <w:pPr>
        <w:spacing w:line="276" w:lineRule="auto"/>
        <w:ind w:firstLine="397"/>
        <w:rPr>
          <w:rFonts w:ascii="Calibri" w:hAnsi="Calibri" w:cs="Calibri"/>
          <w:b/>
        </w:rPr>
      </w:pPr>
    </w:p>
    <w:p w:rsidR="001B5251" w:rsidRPr="000E0FE8" w:rsidRDefault="001B5251" w:rsidP="001B5251">
      <w:pPr>
        <w:numPr>
          <w:ilvl w:val="0"/>
          <w:numId w:val="4"/>
        </w:numPr>
        <w:tabs>
          <w:tab w:val="clear" w:pos="1117"/>
          <w:tab w:val="num" w:pos="426"/>
        </w:tabs>
        <w:spacing w:line="276" w:lineRule="auto"/>
        <w:ind w:left="426" w:hanging="426"/>
        <w:rPr>
          <w:rFonts w:ascii="Calibri" w:hAnsi="Calibri" w:cs="Calibri"/>
        </w:rPr>
      </w:pPr>
      <w:r w:rsidRPr="000E0FE8">
        <w:rPr>
          <w:rFonts w:ascii="Calibri" w:hAnsi="Calibri" w:cs="Calibri"/>
        </w:rPr>
        <w:t xml:space="preserve">Het is de bedoeling dat de lijst wordt ingevuld door de persoon aan wie deze vragenlijst is gestuurd. Bij </w:t>
      </w:r>
      <w:r w:rsidRPr="000E0FE8">
        <w:rPr>
          <w:rFonts w:ascii="Calibri" w:hAnsi="Calibri" w:cs="Calibri"/>
          <w:u w:val="single"/>
        </w:rPr>
        <w:t xml:space="preserve">kinderen </w:t>
      </w:r>
      <w:r w:rsidRPr="000E0FE8">
        <w:rPr>
          <w:rFonts w:ascii="Calibri" w:hAnsi="Calibri" w:cs="Calibri"/>
          <w:b/>
          <w:u w:val="single"/>
        </w:rPr>
        <w:t>onder</w:t>
      </w:r>
      <w:r w:rsidRPr="000E0FE8">
        <w:rPr>
          <w:rFonts w:ascii="Calibri" w:hAnsi="Calibri" w:cs="Calibri"/>
          <w:u w:val="single"/>
        </w:rPr>
        <w:t xml:space="preserve"> de 12 jaar</w:t>
      </w:r>
      <w:r w:rsidRPr="000E0FE8">
        <w:rPr>
          <w:rFonts w:ascii="Calibri" w:hAnsi="Calibri" w:cs="Calibri"/>
        </w:rPr>
        <w:t xml:space="preserve"> kunnen ouders/verzorgers hun ervaring invullen met de zorg aan hun kind. </w:t>
      </w:r>
      <w:r w:rsidRPr="000E0FE8">
        <w:rPr>
          <w:rFonts w:ascii="Calibri" w:hAnsi="Calibri" w:cs="Calibri"/>
          <w:u w:val="single"/>
        </w:rPr>
        <w:t xml:space="preserve">Kinderen </w:t>
      </w:r>
      <w:r w:rsidRPr="000E0FE8">
        <w:rPr>
          <w:rFonts w:ascii="Calibri" w:hAnsi="Calibri" w:cs="Calibri"/>
          <w:b/>
          <w:u w:val="single"/>
        </w:rPr>
        <w:t>tussen</w:t>
      </w:r>
      <w:r w:rsidRPr="000E0FE8">
        <w:rPr>
          <w:rFonts w:ascii="Calibri" w:hAnsi="Calibri" w:cs="Calibri"/>
          <w:u w:val="single"/>
        </w:rPr>
        <w:t xml:space="preserve"> de 12 en 16 jaar</w:t>
      </w:r>
      <w:r w:rsidRPr="000E0FE8">
        <w:rPr>
          <w:rFonts w:ascii="Calibri" w:hAnsi="Calibri" w:cs="Calibri"/>
        </w:rPr>
        <w:t xml:space="preserve"> moeten toestemming hebben van hun ouders/verzorgers voor het invullen van de vragenlijst.</w:t>
      </w:r>
    </w:p>
    <w:p w:rsidR="001B5251" w:rsidRPr="000E0FE8" w:rsidRDefault="001B5251" w:rsidP="001B5251">
      <w:pPr>
        <w:spacing w:line="276" w:lineRule="auto"/>
        <w:ind w:left="360"/>
        <w:rPr>
          <w:rFonts w:ascii="Calibri" w:hAnsi="Calibri" w:cs="Calibri"/>
        </w:rPr>
      </w:pPr>
    </w:p>
    <w:p w:rsidR="001B5251" w:rsidRPr="000E0FE8" w:rsidRDefault="001B5251" w:rsidP="001B5251">
      <w:pPr>
        <w:spacing w:line="276" w:lineRule="auto"/>
        <w:ind w:left="426" w:hanging="426"/>
        <w:rPr>
          <w:rFonts w:ascii="Calibri" w:hAnsi="Calibri" w:cs="Calibri"/>
        </w:rPr>
      </w:pPr>
      <w:r w:rsidRPr="000E0FE8">
        <w:rPr>
          <w:rFonts w:ascii="Calibri" w:hAnsi="Calibri" w:cs="Calibri"/>
        </w:rPr>
        <w:sym w:font="Webdings" w:char="F063"/>
      </w:r>
      <w:r w:rsidRPr="000E0FE8">
        <w:rPr>
          <w:rFonts w:ascii="Calibri" w:hAnsi="Calibri" w:cs="Calibri"/>
        </w:rPr>
        <w:t xml:space="preserve">   Ik geef als ouder/verzorger toestemming aan een kind tussen de 12 en 16 jaar om deze vragenlijst zelfstandig te beantwoorden.</w:t>
      </w:r>
    </w:p>
    <w:p w:rsidR="001B5251" w:rsidRPr="000E0FE8" w:rsidRDefault="001B5251" w:rsidP="001B5251">
      <w:pPr>
        <w:spacing w:line="276" w:lineRule="auto"/>
        <w:ind w:left="426"/>
        <w:rPr>
          <w:rFonts w:ascii="Calibri" w:hAnsi="Calibri" w:cs="Calibri"/>
          <w:i/>
        </w:rPr>
      </w:pPr>
      <w:r w:rsidRPr="000E0FE8">
        <w:rPr>
          <w:rFonts w:ascii="Calibri" w:hAnsi="Calibri" w:cs="Calibri"/>
        </w:rPr>
        <w:t>Handtekening ouder/verzorger:……………………………………………………………………………………….</w:t>
      </w:r>
    </w:p>
    <w:p w:rsidR="001B5251" w:rsidRPr="000E0FE8" w:rsidRDefault="001B5251" w:rsidP="001B5251">
      <w:pPr>
        <w:spacing w:line="276" w:lineRule="auto"/>
        <w:rPr>
          <w:rFonts w:ascii="Calibri" w:hAnsi="Calibri" w:cs="Calibri"/>
        </w:rPr>
      </w:pPr>
    </w:p>
    <w:p w:rsidR="001B5251" w:rsidRPr="000E0FE8" w:rsidRDefault="001B5251" w:rsidP="001B5251">
      <w:pPr>
        <w:numPr>
          <w:ilvl w:val="0"/>
          <w:numId w:val="4"/>
        </w:numPr>
        <w:tabs>
          <w:tab w:val="clear" w:pos="1117"/>
          <w:tab w:val="num" w:pos="426"/>
        </w:tabs>
        <w:spacing w:line="276" w:lineRule="auto"/>
        <w:ind w:left="360"/>
        <w:rPr>
          <w:rFonts w:ascii="Calibri" w:hAnsi="Calibri" w:cs="Calibri"/>
        </w:rPr>
      </w:pPr>
      <w:r w:rsidRPr="000E0FE8">
        <w:rPr>
          <w:rFonts w:ascii="Calibri" w:hAnsi="Calibri" w:cs="Calibri"/>
        </w:rPr>
        <w:t xml:space="preserve">Als u in de vraagstelling </w:t>
      </w:r>
      <w:r w:rsidRPr="000E0FE8">
        <w:rPr>
          <w:rFonts w:ascii="Calibri" w:hAnsi="Calibri" w:cs="Calibri"/>
          <w:i/>
        </w:rPr>
        <w:t xml:space="preserve">Naam instelling </w:t>
      </w:r>
      <w:r w:rsidRPr="000E0FE8">
        <w:rPr>
          <w:rFonts w:ascii="Calibri" w:hAnsi="Calibri" w:cs="Calibri"/>
        </w:rPr>
        <w:t xml:space="preserve">tegenkomt dan wordt de SEH van het   </w:t>
      </w:r>
      <w:r w:rsidRPr="000E0FE8">
        <w:rPr>
          <w:rFonts w:ascii="Calibri" w:hAnsi="Calibri" w:cs="Calibri"/>
          <w:i/>
        </w:rPr>
        <w:t xml:space="preserve">onderzoeksinstelling </w:t>
      </w:r>
      <w:r w:rsidRPr="000E0FE8">
        <w:rPr>
          <w:rFonts w:ascii="Calibri" w:hAnsi="Calibri" w:cs="Calibri"/>
        </w:rPr>
        <w:t>bedoeld.</w:t>
      </w:r>
    </w:p>
    <w:p w:rsidR="001B5251" w:rsidRPr="000E0FE8" w:rsidRDefault="001B5251" w:rsidP="001B5251">
      <w:pPr>
        <w:spacing w:line="276" w:lineRule="auto"/>
        <w:rPr>
          <w:rFonts w:ascii="Calibri" w:hAnsi="Calibri" w:cs="Calibri"/>
        </w:rPr>
      </w:pPr>
    </w:p>
    <w:p w:rsidR="001B5251" w:rsidRPr="000E0FE8" w:rsidRDefault="001B5251" w:rsidP="001B5251">
      <w:pPr>
        <w:numPr>
          <w:ilvl w:val="0"/>
          <w:numId w:val="4"/>
        </w:numPr>
        <w:tabs>
          <w:tab w:val="clear" w:pos="1117"/>
          <w:tab w:val="num" w:pos="426"/>
        </w:tabs>
        <w:spacing w:line="276" w:lineRule="auto"/>
        <w:ind w:left="426" w:hanging="426"/>
        <w:rPr>
          <w:rFonts w:ascii="Calibri" w:hAnsi="Calibri" w:cs="Calibri"/>
        </w:rPr>
      </w:pPr>
      <w:r w:rsidRPr="000E0FE8">
        <w:rPr>
          <w:rFonts w:ascii="Calibri" w:hAnsi="Calibri" w:cs="Calibri"/>
        </w:rPr>
        <w:t>De meeste vragen kunt u beantwoorden door ‘Nee, helemaal niet – een beetje – grotendeels – ja, helemaal’ aan te kruisen. Sommige vragen zijn misschien niet op u van toepassing, omdat ze tijdens het bezoek aan de Spoedeisende Hulpafdeling (SEH) niet zijn voorgevallen. U kunt dan ‘niet van toepassing’ (n.v.t.) aankruisen.</w:t>
      </w:r>
    </w:p>
    <w:p w:rsidR="001B5251" w:rsidRPr="000E0FE8" w:rsidRDefault="001B5251" w:rsidP="001B5251">
      <w:pPr>
        <w:spacing w:line="276" w:lineRule="auto"/>
        <w:rPr>
          <w:rFonts w:ascii="Calibri" w:hAnsi="Calibri" w:cs="Calibri"/>
        </w:rPr>
      </w:pPr>
    </w:p>
    <w:p w:rsidR="001B5251" w:rsidRPr="000E0FE8" w:rsidRDefault="001B5251" w:rsidP="001B5251">
      <w:pPr>
        <w:numPr>
          <w:ilvl w:val="0"/>
          <w:numId w:val="4"/>
        </w:numPr>
        <w:tabs>
          <w:tab w:val="clear" w:pos="1117"/>
          <w:tab w:val="num" w:pos="426"/>
        </w:tabs>
        <w:spacing w:line="276" w:lineRule="auto"/>
        <w:ind w:left="426" w:hanging="426"/>
        <w:rPr>
          <w:rFonts w:ascii="Calibri" w:hAnsi="Calibri" w:cs="Calibri"/>
        </w:rPr>
      </w:pPr>
      <w:r w:rsidRPr="000E0FE8">
        <w:rPr>
          <w:rFonts w:ascii="Calibri" w:hAnsi="Calibri" w:cs="Calibri"/>
        </w:rPr>
        <w:t>Soms kunt u één of meerdere vragen overslaan. Dit wordt dan aangegeven bij de antwoorden (</w:t>
      </w:r>
      <w:r w:rsidRPr="000E0FE8">
        <w:rPr>
          <w:rFonts w:ascii="Calibri" w:hAnsi="Calibri" w:cs="Calibri"/>
        </w:rPr>
        <w:sym w:font="Wingdings" w:char="F0E0"/>
      </w:r>
      <w:r w:rsidRPr="000E0FE8">
        <w:rPr>
          <w:rFonts w:ascii="Calibri" w:hAnsi="Calibri" w:cs="Calibri"/>
        </w:rPr>
        <w:t xml:space="preserve"> </w:t>
      </w:r>
      <w:r w:rsidRPr="000E0FE8">
        <w:rPr>
          <w:rFonts w:ascii="Calibri" w:hAnsi="Calibri" w:cs="Calibri"/>
          <w:i/>
        </w:rPr>
        <w:t>ga naar vraag ……</w:t>
      </w:r>
      <w:r w:rsidRPr="000E0FE8">
        <w:rPr>
          <w:rFonts w:ascii="Calibri" w:hAnsi="Calibri" w:cs="Calibri"/>
        </w:rPr>
        <w:t>).</w:t>
      </w:r>
    </w:p>
    <w:p w:rsidR="001B5251" w:rsidRPr="000E0FE8" w:rsidRDefault="001B5251" w:rsidP="001B5251">
      <w:pPr>
        <w:tabs>
          <w:tab w:val="left" w:pos="900"/>
          <w:tab w:val="left" w:pos="1800"/>
        </w:tabs>
        <w:spacing w:line="276" w:lineRule="auto"/>
        <w:rPr>
          <w:rFonts w:ascii="Calibri" w:hAnsi="Calibri" w:cs="Calibri"/>
        </w:rPr>
      </w:pPr>
      <w:r w:rsidRPr="000E0FE8">
        <w:rPr>
          <w:rFonts w:ascii="Calibri" w:hAnsi="Calibri" w:cs="Calibri"/>
        </w:rPr>
        <w:t xml:space="preserve"> </w:t>
      </w:r>
    </w:p>
    <w:p w:rsidR="001B5251" w:rsidRPr="000E0FE8" w:rsidRDefault="001B5251" w:rsidP="001B5251">
      <w:pPr>
        <w:tabs>
          <w:tab w:val="left" w:pos="900"/>
          <w:tab w:val="left" w:pos="1800"/>
        </w:tabs>
        <w:spacing w:line="276" w:lineRule="auto"/>
        <w:rPr>
          <w:rFonts w:ascii="Calibri" w:hAnsi="Calibri" w:cs="Calibri"/>
          <w:b/>
        </w:rPr>
      </w:pPr>
      <w:r w:rsidRPr="000E0FE8">
        <w:rPr>
          <w:rFonts w:ascii="Calibri" w:hAnsi="Calibri" w:cs="Calibri"/>
          <w:b/>
        </w:rPr>
        <w:t>Niet meedoen</w:t>
      </w:r>
    </w:p>
    <w:p w:rsidR="001B5251" w:rsidRPr="000E0FE8" w:rsidRDefault="001B5251" w:rsidP="001B5251">
      <w:pPr>
        <w:tabs>
          <w:tab w:val="left" w:pos="900"/>
          <w:tab w:val="left" w:pos="1800"/>
        </w:tabs>
        <w:spacing w:line="276" w:lineRule="auto"/>
        <w:rPr>
          <w:rFonts w:ascii="Calibri" w:hAnsi="Calibri" w:cs="Calibri"/>
        </w:rPr>
      </w:pPr>
      <w:r w:rsidRPr="000E0FE8">
        <w:rPr>
          <w:rFonts w:ascii="Calibri" w:hAnsi="Calibri" w:cs="Calibri"/>
        </w:rPr>
        <w:t>Deelname aan dit onderzoek is geheel vrijwillig. Als u ervoor kiest om niet mee te doen en de vragenlijst niet in te vullen, wilt u dan zo vriendelijk zijn dit hieronder aan te geven en de vragenlijst leeg terug te sturen in de antwoordenvelop (postzegel is niet nodig).</w:t>
      </w:r>
    </w:p>
    <w:p w:rsidR="001B5251" w:rsidRPr="000E0FE8" w:rsidRDefault="001B5251" w:rsidP="001B5251">
      <w:pPr>
        <w:spacing w:line="276" w:lineRule="auto"/>
        <w:rPr>
          <w:rFonts w:ascii="Calibri" w:hAnsi="Calibri" w:cs="Calibri"/>
        </w:rPr>
      </w:pPr>
    </w:p>
    <w:p w:rsidR="001B5251" w:rsidRPr="000E0FE8" w:rsidRDefault="001B5251" w:rsidP="001B5251">
      <w:pPr>
        <w:spacing w:line="276" w:lineRule="auto"/>
        <w:rPr>
          <w:rFonts w:ascii="Calibri" w:hAnsi="Calibri" w:cs="Calibri"/>
        </w:rPr>
      </w:pPr>
      <w:r w:rsidRPr="000E0FE8">
        <w:rPr>
          <w:rFonts w:ascii="Calibri" w:hAnsi="Calibri" w:cs="Calibri"/>
        </w:rPr>
        <w:sym w:font="Webdings" w:char="F063"/>
      </w:r>
      <w:r w:rsidRPr="000E0FE8">
        <w:rPr>
          <w:rFonts w:ascii="Calibri" w:hAnsi="Calibri" w:cs="Calibri"/>
        </w:rPr>
        <w:t xml:space="preserve"> Ik doe niet mee met het onderzoek, omdat ……………………………………………………………………….</w:t>
      </w:r>
    </w:p>
    <w:p w:rsidR="001B5251" w:rsidRPr="000E0FE8" w:rsidRDefault="001B5251" w:rsidP="001B5251">
      <w:pPr>
        <w:spacing w:line="276" w:lineRule="auto"/>
        <w:rPr>
          <w:rFonts w:ascii="Calibri" w:hAnsi="Calibri" w:cs="Calibri"/>
        </w:rPr>
      </w:pPr>
      <w:r w:rsidRPr="000E0FE8">
        <w:rPr>
          <w:rFonts w:ascii="Calibri" w:hAnsi="Calibri" w:cs="Calibri"/>
        </w:rPr>
        <w:t>……………………………………………………………………………………………………………………………………………....</w:t>
      </w:r>
    </w:p>
    <w:p w:rsidR="001B5251" w:rsidRPr="000E0FE8" w:rsidRDefault="001B5251" w:rsidP="001B5251">
      <w:pPr>
        <w:spacing w:line="276" w:lineRule="auto"/>
        <w:rPr>
          <w:rFonts w:ascii="Calibri" w:hAnsi="Calibri" w:cs="Calibri"/>
          <w:b/>
        </w:rPr>
      </w:pPr>
    </w:p>
    <w:p w:rsidR="001B5251" w:rsidRPr="000E0FE8" w:rsidRDefault="001B5251" w:rsidP="001B5251">
      <w:pPr>
        <w:spacing w:line="276" w:lineRule="auto"/>
        <w:rPr>
          <w:rFonts w:ascii="Calibri" w:hAnsi="Calibri" w:cs="Calibri"/>
          <w:b/>
        </w:rPr>
      </w:pPr>
      <w:r w:rsidRPr="000E0FE8">
        <w:rPr>
          <w:rFonts w:ascii="Calibri" w:hAnsi="Calibri" w:cs="Calibri"/>
          <w:b/>
        </w:rPr>
        <w:t>Vragen en/of opmerkingen</w:t>
      </w:r>
    </w:p>
    <w:p w:rsidR="001B5251" w:rsidRPr="000E0FE8" w:rsidRDefault="001B5251" w:rsidP="001B5251">
      <w:pPr>
        <w:spacing w:line="276" w:lineRule="auto"/>
        <w:rPr>
          <w:rFonts w:ascii="Calibri" w:hAnsi="Calibri" w:cs="Calibri"/>
        </w:rPr>
      </w:pPr>
      <w:r w:rsidRPr="000E0FE8">
        <w:rPr>
          <w:rFonts w:ascii="Calibri" w:hAnsi="Calibri" w:cs="Calibri"/>
        </w:rPr>
        <w:t>Heeft u vragen dan kunt u bellen met XXXXX, telefoonnummer XXXXX. Of stuur een e-mail naar XXXXX</w:t>
      </w:r>
    </w:p>
    <w:p w:rsidR="001B5251" w:rsidRPr="000E0FE8" w:rsidRDefault="001B5251" w:rsidP="00E12BF6">
      <w:pPr>
        <w:tabs>
          <w:tab w:val="left" w:pos="540"/>
          <w:tab w:val="left" w:pos="900"/>
          <w:tab w:val="left" w:pos="1260"/>
        </w:tabs>
        <w:spacing w:line="280" w:lineRule="exact"/>
        <w:rPr>
          <w:rFonts w:ascii="Calibri" w:hAnsi="Calibri" w:cs="Calibri"/>
        </w:rPr>
        <w:sectPr w:rsidR="001B5251" w:rsidRPr="000E0FE8" w:rsidSect="00E12BF6">
          <w:type w:val="oddPage"/>
          <w:pgSz w:w="11906" w:h="16838"/>
          <w:pgMar w:top="1417" w:right="1417" w:bottom="1417" w:left="1417" w:header="708" w:footer="708" w:gutter="0"/>
          <w:cols w:sep="1" w:space="709"/>
          <w:docGrid w:linePitch="360"/>
        </w:sectPr>
      </w:pPr>
    </w:p>
    <w:p w:rsidR="001B5251" w:rsidRPr="000E0FE8" w:rsidRDefault="001B5251" w:rsidP="00E12BF6">
      <w:pPr>
        <w:spacing w:line="288" w:lineRule="auto"/>
        <w:rPr>
          <w:rFonts w:ascii="Calibri" w:hAnsi="Calibri" w:cs="Calibri"/>
          <w:b/>
        </w:rPr>
      </w:pPr>
      <w:r w:rsidRPr="000E0FE8">
        <w:rPr>
          <w:rFonts w:ascii="Calibri" w:hAnsi="Calibri" w:cs="Calibri"/>
        </w:rPr>
        <w:lastRenderedPageBreak/>
        <w:t xml:space="preserve">Deze vragenlijst gaat over uw </w:t>
      </w:r>
      <w:r w:rsidRPr="000E0FE8">
        <w:rPr>
          <w:rFonts w:ascii="Calibri" w:hAnsi="Calibri" w:cs="Calibri"/>
          <w:b/>
        </w:rPr>
        <w:t xml:space="preserve">meest recente </w:t>
      </w:r>
      <w:r w:rsidRPr="000E0FE8">
        <w:rPr>
          <w:rFonts w:ascii="Calibri" w:hAnsi="Calibri" w:cs="Calibri"/>
        </w:rPr>
        <w:t xml:space="preserve">bezoek aan de Spoedeisende Hulpafdeling (SEH) van </w:t>
      </w:r>
      <w:r w:rsidRPr="000E0FE8">
        <w:rPr>
          <w:rFonts w:ascii="Calibri" w:hAnsi="Calibri" w:cs="Calibri"/>
          <w:i/>
        </w:rPr>
        <w:t>Naam instelling</w:t>
      </w:r>
      <w:r w:rsidRPr="000E0FE8">
        <w:rPr>
          <w:rFonts w:ascii="Calibri" w:hAnsi="Calibri" w:cs="Calibri"/>
          <w:b/>
        </w:rPr>
        <w:t>.</w:t>
      </w:r>
    </w:p>
    <w:p w:rsidR="001B5251" w:rsidRPr="000E0FE8" w:rsidRDefault="001B5251" w:rsidP="00E12BF6">
      <w:pPr>
        <w:spacing w:line="288" w:lineRule="auto"/>
        <w:rPr>
          <w:rFonts w:ascii="Calibri" w:hAnsi="Calibri" w:cs="Calibri"/>
        </w:rPr>
      </w:pPr>
    </w:p>
    <w:p w:rsidR="001B5251" w:rsidRPr="000E0FE8" w:rsidRDefault="001B5251" w:rsidP="00E12BF6">
      <w:pPr>
        <w:spacing w:line="288" w:lineRule="auto"/>
        <w:rPr>
          <w:rFonts w:ascii="Calibri" w:hAnsi="Calibri" w:cs="Calibri"/>
        </w:rPr>
      </w:pPr>
      <w:r w:rsidRPr="000E0FE8">
        <w:rPr>
          <w:rFonts w:ascii="Calibri" w:hAnsi="Calibri" w:cs="Calibri"/>
          <w:i/>
          <w:u w:val="single"/>
        </w:rPr>
        <w:t>Let op:</w:t>
      </w:r>
      <w:r w:rsidRPr="000E0FE8">
        <w:rPr>
          <w:rFonts w:ascii="Calibri" w:hAnsi="Calibri" w:cs="Calibri"/>
        </w:rPr>
        <w:t xml:space="preserve"> Het betreft uw contact op de SEH en NIET op de huisartsenpost (HAP), eerste harthulp of een andere afdeling van het ziekenhuis.</w:t>
      </w:r>
    </w:p>
    <w:p w:rsidR="001B5251" w:rsidRPr="000E0FE8" w:rsidRDefault="001B5251" w:rsidP="00E12BF6">
      <w:pPr>
        <w:spacing w:line="288" w:lineRule="auto"/>
        <w:rPr>
          <w:rFonts w:ascii="Calibri" w:hAnsi="Calibri" w:cs="Calibri"/>
          <w:b/>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21"/>
      </w:tblGrid>
      <w:tr w:rsidR="001B5251" w:rsidRPr="000E0FE8" w:rsidTr="00E12BF6">
        <w:tc>
          <w:tcPr>
            <w:tcW w:w="4321" w:type="dxa"/>
          </w:tcPr>
          <w:p w:rsidR="001B5251" w:rsidRPr="000E0FE8" w:rsidRDefault="001B5251" w:rsidP="00E12BF6">
            <w:pPr>
              <w:spacing w:line="288" w:lineRule="auto"/>
              <w:rPr>
                <w:rFonts w:ascii="Calibri" w:hAnsi="Calibri" w:cs="Calibri"/>
                <w:b/>
              </w:rPr>
            </w:pPr>
            <w:r w:rsidRPr="000E0FE8">
              <w:rPr>
                <w:rFonts w:ascii="Calibri" w:hAnsi="Calibri" w:cs="Calibri"/>
                <w:b/>
              </w:rPr>
              <w:t>Algemeen</w:t>
            </w:r>
          </w:p>
        </w:tc>
      </w:tr>
    </w:tbl>
    <w:p w:rsidR="001B5251" w:rsidRPr="000E0FE8" w:rsidRDefault="001B5251" w:rsidP="00E12BF6">
      <w:pPr>
        <w:spacing w:line="288" w:lineRule="auto"/>
        <w:rPr>
          <w:rFonts w:ascii="Calibri" w:hAnsi="Calibri" w:cs="Calibri"/>
          <w:b/>
        </w:rPr>
      </w:pPr>
    </w:p>
    <w:p w:rsidR="001B5251" w:rsidRPr="000E0FE8" w:rsidRDefault="001B5251" w:rsidP="00E12BF6">
      <w:pPr>
        <w:spacing w:line="288" w:lineRule="auto"/>
        <w:ind w:left="705" w:hanging="705"/>
        <w:rPr>
          <w:rFonts w:ascii="Calibri" w:hAnsi="Calibri" w:cs="Calibri"/>
          <w:b/>
        </w:rPr>
      </w:pPr>
      <w:r w:rsidRPr="000E0FE8">
        <w:rPr>
          <w:rFonts w:ascii="Calibri" w:hAnsi="Calibri" w:cs="Calibri"/>
          <w:b/>
        </w:rPr>
        <w:t>1.</w:t>
      </w:r>
      <w:r w:rsidRPr="000E0FE8">
        <w:rPr>
          <w:rFonts w:ascii="Calibri" w:hAnsi="Calibri" w:cs="Calibri"/>
          <w:b/>
        </w:rPr>
        <w:tab/>
        <w:t>Op welke datum vult u deze vragenlijst in?</w:t>
      </w:r>
    </w:p>
    <w:p w:rsidR="001B5251" w:rsidRPr="000E0FE8" w:rsidRDefault="001B5251" w:rsidP="001B5251">
      <w:pPr>
        <w:numPr>
          <w:ilvl w:val="0"/>
          <w:numId w:val="5"/>
        </w:numPr>
        <w:spacing w:line="288" w:lineRule="auto"/>
        <w:rPr>
          <w:rFonts w:ascii="Calibri" w:hAnsi="Calibri" w:cs="Calibri"/>
        </w:rPr>
      </w:pPr>
      <w:r w:rsidRPr="000E0FE8">
        <w:rPr>
          <w:rFonts w:ascii="Calibri" w:hAnsi="Calibri" w:cs="Calibri"/>
        </w:rPr>
        <w:t>Datum: ……….-……….-..........</w:t>
      </w:r>
    </w:p>
    <w:p w:rsidR="001B5251" w:rsidRPr="000E0FE8" w:rsidRDefault="001B5251" w:rsidP="00E12BF6">
      <w:pPr>
        <w:spacing w:line="288" w:lineRule="auto"/>
        <w:rPr>
          <w:rFonts w:ascii="Calibri" w:hAnsi="Calibri" w:cs="Calibri"/>
        </w:rPr>
      </w:pPr>
    </w:p>
    <w:p w:rsidR="001B5251" w:rsidRPr="000E0FE8" w:rsidRDefault="001B5251" w:rsidP="00E12BF6">
      <w:pPr>
        <w:tabs>
          <w:tab w:val="left" w:pos="1080"/>
        </w:tabs>
        <w:spacing w:line="288" w:lineRule="auto"/>
        <w:ind w:left="720" w:hanging="720"/>
        <w:rPr>
          <w:rFonts w:ascii="Calibri" w:hAnsi="Calibri" w:cs="Calibri"/>
          <w:b/>
        </w:rPr>
      </w:pPr>
      <w:r w:rsidRPr="000E0FE8">
        <w:rPr>
          <w:rFonts w:ascii="Calibri" w:hAnsi="Calibri" w:cs="Calibri"/>
          <w:b/>
        </w:rPr>
        <w:t xml:space="preserve">2. </w:t>
      </w:r>
      <w:r w:rsidRPr="000E0FE8">
        <w:rPr>
          <w:rFonts w:ascii="Calibri" w:hAnsi="Calibri" w:cs="Calibri"/>
          <w:b/>
        </w:rPr>
        <w:tab/>
        <w:t>Op welke datum heeft u de SEH bezocht? (Het betreft hier uw meest recente bezoek aan de SEH)</w:t>
      </w:r>
    </w:p>
    <w:p w:rsidR="001B5251" w:rsidRPr="000E0FE8" w:rsidRDefault="001B5251" w:rsidP="001B5251">
      <w:pPr>
        <w:numPr>
          <w:ilvl w:val="0"/>
          <w:numId w:val="5"/>
        </w:numPr>
        <w:spacing w:line="288" w:lineRule="auto"/>
        <w:rPr>
          <w:rFonts w:ascii="Calibri" w:hAnsi="Calibri" w:cs="Calibri"/>
        </w:rPr>
      </w:pPr>
      <w:r w:rsidRPr="000E0FE8">
        <w:rPr>
          <w:rFonts w:ascii="Calibri" w:hAnsi="Calibri" w:cs="Calibri"/>
        </w:rPr>
        <w:t>Datum: ……….-……….-..........</w:t>
      </w:r>
    </w:p>
    <w:p w:rsidR="001B5251" w:rsidRPr="000E0FE8" w:rsidRDefault="001B5251" w:rsidP="00E12BF6">
      <w:pPr>
        <w:spacing w:line="288" w:lineRule="auto"/>
        <w:rPr>
          <w:rFonts w:ascii="Calibri" w:hAnsi="Calibri" w:cs="Calibri"/>
        </w:rPr>
      </w:pPr>
    </w:p>
    <w:p w:rsidR="001B5251" w:rsidRPr="000E0FE8" w:rsidRDefault="001B5251" w:rsidP="00E12BF6">
      <w:pPr>
        <w:spacing w:line="288" w:lineRule="auto"/>
        <w:rPr>
          <w:rFonts w:ascii="Calibri" w:hAnsi="Calibri" w:cs="Calibri"/>
          <w:i/>
        </w:rPr>
      </w:pPr>
      <w:r w:rsidRPr="000E0FE8">
        <w:rPr>
          <w:rFonts w:ascii="Calibri" w:hAnsi="Calibri" w:cs="Calibri"/>
          <w:u w:val="single"/>
        </w:rPr>
        <w:t>Let op</w:t>
      </w:r>
      <w:r w:rsidRPr="000E0FE8">
        <w:rPr>
          <w:rFonts w:ascii="Calibri" w:hAnsi="Calibri" w:cs="Calibri"/>
          <w:i/>
        </w:rPr>
        <w:t>: Als u de afgelopen 3 maanden niet op de SEH van Naam instelling bent geweest willen we u vragen om de vragenlijst niet verder in te vullen en terug te sturen in de antwoordenvelop.</w:t>
      </w:r>
    </w:p>
    <w:p w:rsidR="001B5251" w:rsidRPr="000E0FE8" w:rsidRDefault="001B5251" w:rsidP="00E12BF6">
      <w:pPr>
        <w:spacing w:line="288" w:lineRule="auto"/>
        <w:rPr>
          <w:rFonts w:ascii="Calibri" w:hAnsi="Calibri" w:cs="Calibri"/>
        </w:rPr>
      </w:pPr>
    </w:p>
    <w:p w:rsidR="001B5251" w:rsidRPr="000E0FE8" w:rsidRDefault="001B5251" w:rsidP="00E12BF6">
      <w:pPr>
        <w:spacing w:line="288" w:lineRule="auto"/>
        <w:ind w:left="705" w:hanging="705"/>
        <w:rPr>
          <w:rFonts w:ascii="Calibri" w:hAnsi="Calibri" w:cs="Calibri"/>
          <w:b/>
        </w:rPr>
      </w:pPr>
      <w:r w:rsidRPr="000E0FE8">
        <w:rPr>
          <w:rFonts w:ascii="Calibri" w:hAnsi="Calibri" w:cs="Calibri"/>
          <w:b/>
        </w:rPr>
        <w:t xml:space="preserve">3.  </w:t>
      </w:r>
      <w:r w:rsidRPr="000E0FE8">
        <w:rPr>
          <w:rFonts w:ascii="Calibri" w:hAnsi="Calibri" w:cs="Calibri"/>
          <w:b/>
        </w:rPr>
        <w:tab/>
        <w:t>Op welk tijdstip heeft u de SEH bezocht?</w:t>
      </w:r>
    </w:p>
    <w:p w:rsidR="001B5251" w:rsidRPr="000E0FE8" w:rsidRDefault="001B5251" w:rsidP="000E0FE8">
      <w:pPr>
        <w:numPr>
          <w:ilvl w:val="0"/>
          <w:numId w:val="50"/>
        </w:numPr>
        <w:rPr>
          <w:rFonts w:ascii="Calibri" w:hAnsi="Calibri" w:cs="Calibri"/>
        </w:rPr>
      </w:pPr>
      <w:r w:rsidRPr="000E0FE8">
        <w:rPr>
          <w:rFonts w:ascii="Calibri" w:hAnsi="Calibri" w:cs="Calibri"/>
        </w:rPr>
        <w:t>Tussen 8:00 – 17:00 uur overdag</w:t>
      </w:r>
    </w:p>
    <w:p w:rsidR="001B5251" w:rsidRPr="000E0FE8" w:rsidRDefault="001B5251" w:rsidP="000E0FE8">
      <w:pPr>
        <w:numPr>
          <w:ilvl w:val="0"/>
          <w:numId w:val="50"/>
        </w:numPr>
        <w:rPr>
          <w:rFonts w:ascii="Calibri" w:hAnsi="Calibri" w:cs="Calibri"/>
        </w:rPr>
      </w:pPr>
      <w:r w:rsidRPr="000E0FE8">
        <w:rPr>
          <w:rFonts w:ascii="Calibri" w:hAnsi="Calibri" w:cs="Calibri"/>
        </w:rPr>
        <w:t>Tussen 17:00 – 0.00 uur ‘s avonds</w:t>
      </w:r>
    </w:p>
    <w:p w:rsidR="001B5251" w:rsidRPr="000E0FE8" w:rsidRDefault="001B5251" w:rsidP="000E0FE8">
      <w:pPr>
        <w:numPr>
          <w:ilvl w:val="0"/>
          <w:numId w:val="50"/>
        </w:numPr>
        <w:rPr>
          <w:rFonts w:ascii="Calibri" w:hAnsi="Calibri" w:cs="Calibri"/>
        </w:rPr>
      </w:pPr>
      <w:r w:rsidRPr="000E0FE8">
        <w:rPr>
          <w:rFonts w:ascii="Calibri" w:hAnsi="Calibri" w:cs="Calibri"/>
        </w:rPr>
        <w:t>Tussen 0:00 – 8:00 uur ‘s nachts</w:t>
      </w:r>
    </w:p>
    <w:p w:rsidR="001B5251" w:rsidRPr="000E0FE8" w:rsidRDefault="001B5251" w:rsidP="00E12BF6">
      <w:pPr>
        <w:spacing w:line="288" w:lineRule="auto"/>
        <w:rPr>
          <w:rFonts w:ascii="Calibri" w:hAnsi="Calibri" w:cs="Calibri"/>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4396"/>
      </w:tblGrid>
      <w:tr w:rsidR="001B5251" w:rsidRPr="000E0FE8" w:rsidTr="00E12BF6">
        <w:tc>
          <w:tcPr>
            <w:tcW w:w="4396" w:type="dxa"/>
          </w:tcPr>
          <w:p w:rsidR="001B5251" w:rsidRPr="000E0FE8" w:rsidRDefault="001B5251" w:rsidP="00E12BF6">
            <w:pPr>
              <w:spacing w:line="288" w:lineRule="auto"/>
              <w:rPr>
                <w:rFonts w:ascii="Calibri" w:hAnsi="Calibri" w:cs="Calibri"/>
                <w:b/>
              </w:rPr>
            </w:pPr>
            <w:r w:rsidRPr="000E0FE8">
              <w:rPr>
                <w:rFonts w:ascii="Calibri" w:hAnsi="Calibri" w:cs="Calibri"/>
                <w:b/>
              </w:rPr>
              <w:t>Vóór de aankomst op de SEH</w:t>
            </w:r>
          </w:p>
        </w:tc>
      </w:tr>
      <w:tr w:rsidR="001B5251" w:rsidRPr="000E0FE8" w:rsidTr="00E12BF6">
        <w:tc>
          <w:tcPr>
            <w:tcW w:w="4396" w:type="dxa"/>
          </w:tcPr>
          <w:p w:rsidR="001B5251" w:rsidRPr="000E0FE8" w:rsidRDefault="001B5251" w:rsidP="00E12BF6">
            <w:pPr>
              <w:spacing w:line="288" w:lineRule="auto"/>
              <w:rPr>
                <w:rFonts w:ascii="Calibri" w:hAnsi="Calibri" w:cs="Calibri"/>
                <w:b/>
                <w:i/>
              </w:rPr>
            </w:pPr>
            <w:r w:rsidRPr="000E0FE8">
              <w:rPr>
                <w:rFonts w:ascii="Calibri" w:hAnsi="Calibri" w:cs="Calibri"/>
                <w:i/>
              </w:rPr>
              <w:t xml:space="preserve">De onderstaande vragen gaan over het moment </w:t>
            </w:r>
            <w:r w:rsidRPr="000E0FE8">
              <w:rPr>
                <w:rFonts w:ascii="Calibri" w:hAnsi="Calibri" w:cs="Calibri"/>
                <w:i/>
                <w:u w:val="single"/>
              </w:rPr>
              <w:t>voordat</w:t>
            </w:r>
            <w:r w:rsidRPr="000E0FE8">
              <w:rPr>
                <w:rFonts w:ascii="Calibri" w:hAnsi="Calibri" w:cs="Calibri"/>
                <w:i/>
              </w:rPr>
              <w:t xml:space="preserve"> u bij de SEH van het ziekenhuis aankwam.</w:t>
            </w:r>
          </w:p>
        </w:tc>
      </w:tr>
    </w:tbl>
    <w:p w:rsidR="001B5251" w:rsidRPr="000E0FE8" w:rsidRDefault="001B5251" w:rsidP="00E12BF6">
      <w:pPr>
        <w:spacing w:line="288" w:lineRule="auto"/>
        <w:ind w:left="705" w:hanging="705"/>
        <w:rPr>
          <w:rFonts w:ascii="Calibri" w:hAnsi="Calibri" w:cs="Calibri"/>
          <w:b/>
        </w:rPr>
      </w:pPr>
    </w:p>
    <w:p w:rsidR="001B5251" w:rsidRPr="000E0FE8" w:rsidRDefault="001B5251" w:rsidP="00E12BF6">
      <w:pPr>
        <w:spacing w:line="288" w:lineRule="auto"/>
        <w:ind w:left="705" w:hanging="705"/>
        <w:rPr>
          <w:rFonts w:ascii="Calibri" w:hAnsi="Calibri" w:cs="Calibri"/>
          <w:b/>
        </w:rPr>
      </w:pPr>
    </w:p>
    <w:p w:rsidR="001B5251" w:rsidRPr="000E0FE8" w:rsidRDefault="001B5251" w:rsidP="00E12BF6">
      <w:pPr>
        <w:spacing w:line="288" w:lineRule="auto"/>
        <w:ind w:left="705" w:hanging="705"/>
        <w:rPr>
          <w:rFonts w:ascii="Calibri" w:hAnsi="Calibri" w:cs="Calibri"/>
          <w:b/>
        </w:rPr>
      </w:pPr>
    </w:p>
    <w:p w:rsidR="001B5251" w:rsidRPr="000E0FE8" w:rsidRDefault="001B5251" w:rsidP="00E12BF6">
      <w:pPr>
        <w:spacing w:line="288" w:lineRule="auto"/>
        <w:ind w:left="705" w:hanging="705"/>
        <w:rPr>
          <w:rFonts w:ascii="Calibri" w:hAnsi="Calibri" w:cs="Calibri"/>
          <w:b/>
        </w:rPr>
      </w:pPr>
      <w:r w:rsidRPr="000E0FE8">
        <w:rPr>
          <w:rFonts w:ascii="Calibri" w:hAnsi="Calibri" w:cs="Calibri"/>
          <w:b/>
        </w:rPr>
        <w:t xml:space="preserve">4. </w:t>
      </w:r>
      <w:r w:rsidRPr="000E0FE8">
        <w:rPr>
          <w:rFonts w:ascii="Calibri" w:hAnsi="Calibri" w:cs="Calibri"/>
          <w:b/>
        </w:rPr>
        <w:tab/>
        <w:t>Hoe snel moest u volgens uzelf worden geholpen?</w:t>
      </w:r>
    </w:p>
    <w:p w:rsidR="001B5251" w:rsidRPr="000E0FE8" w:rsidRDefault="001B5251" w:rsidP="000E0FE8">
      <w:pPr>
        <w:numPr>
          <w:ilvl w:val="0"/>
          <w:numId w:val="50"/>
        </w:numPr>
        <w:rPr>
          <w:rFonts w:ascii="Calibri" w:hAnsi="Calibri" w:cs="Calibri"/>
        </w:rPr>
      </w:pPr>
      <w:r w:rsidRPr="000E0FE8">
        <w:rPr>
          <w:rFonts w:ascii="Calibri" w:hAnsi="Calibri" w:cs="Calibri"/>
        </w:rPr>
        <w:t>Geen tijdsdruk (geen haast, binnen 4 uur hulp nodig)</w:t>
      </w:r>
    </w:p>
    <w:p w:rsidR="001B5251" w:rsidRPr="000E0FE8" w:rsidRDefault="001B5251" w:rsidP="000E0FE8">
      <w:pPr>
        <w:numPr>
          <w:ilvl w:val="0"/>
          <w:numId w:val="50"/>
        </w:numPr>
        <w:rPr>
          <w:rFonts w:ascii="Calibri" w:hAnsi="Calibri" w:cs="Calibri"/>
        </w:rPr>
      </w:pPr>
      <w:r w:rsidRPr="000E0FE8">
        <w:rPr>
          <w:rFonts w:ascii="Calibri" w:hAnsi="Calibri" w:cs="Calibri"/>
        </w:rPr>
        <w:t>Dringend (binnen 1 uur hulp  nodig)</w:t>
      </w:r>
    </w:p>
    <w:p w:rsidR="001B5251" w:rsidRPr="000E0FE8" w:rsidRDefault="001B5251" w:rsidP="000E0FE8">
      <w:pPr>
        <w:numPr>
          <w:ilvl w:val="0"/>
          <w:numId w:val="50"/>
        </w:numPr>
        <w:rPr>
          <w:rFonts w:ascii="Calibri" w:hAnsi="Calibri" w:cs="Calibri"/>
        </w:rPr>
      </w:pPr>
      <w:r w:rsidRPr="000E0FE8">
        <w:rPr>
          <w:rFonts w:ascii="Calibri" w:hAnsi="Calibri" w:cs="Calibri"/>
        </w:rPr>
        <w:t>Spoedeisend (zeker binnen 10 minuten hulp nodig)</w:t>
      </w:r>
    </w:p>
    <w:p w:rsidR="001B5251" w:rsidRPr="000E0FE8" w:rsidRDefault="001B5251" w:rsidP="000E0FE8">
      <w:pPr>
        <w:numPr>
          <w:ilvl w:val="0"/>
          <w:numId w:val="50"/>
        </w:numPr>
        <w:rPr>
          <w:rFonts w:ascii="Calibri" w:hAnsi="Calibri" w:cs="Calibri"/>
        </w:rPr>
      </w:pPr>
      <w:r w:rsidRPr="000E0FE8">
        <w:rPr>
          <w:rFonts w:ascii="Calibri" w:hAnsi="Calibri" w:cs="Calibri"/>
        </w:rPr>
        <w:t>Levensbedreigend (elke seconde telt, direct hulp nodig)</w:t>
      </w:r>
    </w:p>
    <w:p w:rsidR="001B5251" w:rsidRPr="000E0FE8" w:rsidRDefault="001B5251" w:rsidP="00E12BF6">
      <w:pPr>
        <w:tabs>
          <w:tab w:val="left" w:pos="1080"/>
        </w:tabs>
        <w:spacing w:line="288" w:lineRule="auto"/>
        <w:ind w:left="993" w:hanging="993"/>
        <w:rPr>
          <w:rFonts w:ascii="Calibri" w:hAnsi="Calibri" w:cs="Calibri"/>
        </w:rPr>
      </w:pPr>
    </w:p>
    <w:p w:rsidR="001B5251" w:rsidRPr="000E0FE8" w:rsidRDefault="001B5251" w:rsidP="00E12BF6">
      <w:pPr>
        <w:spacing w:line="288" w:lineRule="auto"/>
        <w:ind w:left="705" w:hanging="705"/>
        <w:rPr>
          <w:rFonts w:ascii="Calibri" w:hAnsi="Calibri" w:cs="Calibri"/>
          <w:b/>
        </w:rPr>
      </w:pPr>
      <w:r w:rsidRPr="000E0FE8">
        <w:rPr>
          <w:rFonts w:ascii="Calibri" w:hAnsi="Calibri" w:cs="Calibri"/>
          <w:b/>
        </w:rPr>
        <w:t>5.</w:t>
      </w:r>
      <w:r w:rsidRPr="000E0FE8">
        <w:rPr>
          <w:rFonts w:ascii="Calibri" w:hAnsi="Calibri" w:cs="Calibri"/>
          <w:b/>
        </w:rPr>
        <w:tab/>
        <w:t>Bent u tijdens uw verblijf op de SEH buiten bewustzijn geweest?</w:t>
      </w:r>
    </w:p>
    <w:p w:rsidR="001B5251" w:rsidRPr="000E0FE8" w:rsidRDefault="001B5251" w:rsidP="000E0FE8">
      <w:pPr>
        <w:numPr>
          <w:ilvl w:val="0"/>
          <w:numId w:val="50"/>
        </w:numPr>
        <w:rPr>
          <w:rFonts w:ascii="Calibri" w:hAnsi="Calibri" w:cs="Calibri"/>
        </w:rPr>
      </w:pPr>
      <w:r w:rsidRPr="000E0FE8">
        <w:rPr>
          <w:rFonts w:ascii="Calibri" w:hAnsi="Calibri" w:cs="Calibri"/>
        </w:rPr>
        <w:t>Nee</w:t>
      </w:r>
    </w:p>
    <w:p w:rsidR="001B5251" w:rsidRPr="000E0FE8" w:rsidRDefault="001B5251" w:rsidP="000E0FE8">
      <w:pPr>
        <w:numPr>
          <w:ilvl w:val="0"/>
          <w:numId w:val="50"/>
        </w:numPr>
        <w:rPr>
          <w:rFonts w:ascii="Calibri" w:hAnsi="Calibri" w:cs="Calibri"/>
        </w:rPr>
      </w:pPr>
      <w:r w:rsidRPr="000E0FE8">
        <w:rPr>
          <w:rFonts w:ascii="Calibri" w:hAnsi="Calibri" w:cs="Calibri"/>
        </w:rPr>
        <w:t>Ja</w:t>
      </w:r>
    </w:p>
    <w:p w:rsidR="001B5251" w:rsidRPr="000E0FE8" w:rsidRDefault="001B5251" w:rsidP="00E12BF6">
      <w:pPr>
        <w:tabs>
          <w:tab w:val="left" w:pos="1080"/>
        </w:tabs>
        <w:spacing w:line="288" w:lineRule="auto"/>
        <w:ind w:left="720"/>
        <w:rPr>
          <w:rFonts w:ascii="Calibri" w:hAnsi="Calibri" w:cs="Calibri"/>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 xml:space="preserve">6. </w:t>
      </w:r>
      <w:r w:rsidRPr="000E0FE8">
        <w:rPr>
          <w:rFonts w:ascii="Calibri" w:hAnsi="Calibri" w:cs="Calibri"/>
          <w:b/>
        </w:rPr>
        <w:tab/>
      </w:r>
      <w:r w:rsidRPr="000E0FE8">
        <w:rPr>
          <w:rFonts w:ascii="Calibri" w:hAnsi="Calibri" w:cs="Calibri"/>
          <w:b/>
        </w:rPr>
        <w:tab/>
        <w:t xml:space="preserve">Heeft u eerder </w:t>
      </w:r>
      <w:r w:rsidRPr="000E0FE8">
        <w:rPr>
          <w:rFonts w:ascii="Calibri" w:hAnsi="Calibri" w:cs="Calibri"/>
          <w:b/>
          <w:u w:val="single"/>
        </w:rPr>
        <w:t>dezelfde</w:t>
      </w:r>
      <w:r w:rsidRPr="000E0FE8">
        <w:rPr>
          <w:rFonts w:ascii="Calibri" w:hAnsi="Calibri" w:cs="Calibri"/>
          <w:b/>
        </w:rPr>
        <w:softHyphen/>
        <w:t xml:space="preserve"> SEH bezocht?</w:t>
      </w:r>
    </w:p>
    <w:p w:rsidR="001B5251" w:rsidRPr="000E0FE8" w:rsidRDefault="001B5251" w:rsidP="000E0FE8">
      <w:pPr>
        <w:numPr>
          <w:ilvl w:val="0"/>
          <w:numId w:val="50"/>
        </w:numPr>
        <w:rPr>
          <w:rFonts w:ascii="Calibri" w:hAnsi="Calibri" w:cs="Calibri"/>
        </w:rPr>
      </w:pPr>
      <w:r w:rsidRPr="000E0FE8">
        <w:rPr>
          <w:rFonts w:ascii="Calibri" w:hAnsi="Calibri" w:cs="Calibri"/>
          <w:iCs/>
        </w:rPr>
        <w:t xml:space="preserve"> </w:t>
      </w:r>
      <w:r w:rsidRPr="000E0FE8">
        <w:rPr>
          <w:rFonts w:ascii="Calibri" w:hAnsi="Calibri" w:cs="Calibri"/>
        </w:rPr>
        <w:t xml:space="preserve">Nee </w:t>
      </w:r>
      <w:r w:rsidRPr="000E0FE8">
        <w:rPr>
          <w:rFonts w:ascii="Calibri" w:hAnsi="Calibri" w:cs="Calibri"/>
        </w:rPr>
        <w:sym w:font="Wingdings" w:char="F0E0"/>
      </w:r>
      <w:r w:rsidRPr="000E0FE8">
        <w:rPr>
          <w:rFonts w:ascii="Calibri" w:hAnsi="Calibri" w:cs="Calibri"/>
        </w:rPr>
        <w:t xml:space="preserve"> ga naar vraag 8</w:t>
      </w:r>
    </w:p>
    <w:p w:rsidR="001B5251" w:rsidRPr="000E0FE8" w:rsidRDefault="001B5251" w:rsidP="000E0FE8">
      <w:pPr>
        <w:numPr>
          <w:ilvl w:val="0"/>
          <w:numId w:val="50"/>
        </w:numPr>
        <w:rPr>
          <w:rFonts w:ascii="Calibri" w:hAnsi="Calibri" w:cs="Calibri"/>
        </w:rPr>
      </w:pPr>
      <w:r w:rsidRPr="000E0FE8">
        <w:rPr>
          <w:rFonts w:ascii="Calibri" w:hAnsi="Calibri" w:cs="Calibri"/>
        </w:rPr>
        <w:t xml:space="preserve"> Ja</w:t>
      </w: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 xml:space="preserve">7. </w:t>
      </w:r>
      <w:r w:rsidRPr="000E0FE8">
        <w:rPr>
          <w:rFonts w:ascii="Calibri" w:hAnsi="Calibri" w:cs="Calibri"/>
          <w:b/>
        </w:rPr>
        <w:tab/>
      </w:r>
      <w:r w:rsidRPr="000E0FE8">
        <w:rPr>
          <w:rFonts w:ascii="Calibri" w:hAnsi="Calibri" w:cs="Calibri"/>
          <w:b/>
        </w:rPr>
        <w:tab/>
        <w:t>Waren de gegevens van uw vorige bezoek aan de SEH beschikbaar?</w:t>
      </w:r>
    </w:p>
    <w:p w:rsidR="001B5251" w:rsidRPr="000E0FE8" w:rsidRDefault="001B5251" w:rsidP="000E0FE8">
      <w:pPr>
        <w:numPr>
          <w:ilvl w:val="0"/>
          <w:numId w:val="50"/>
        </w:numPr>
        <w:rPr>
          <w:rFonts w:ascii="Calibri" w:hAnsi="Calibri" w:cs="Calibri"/>
        </w:rPr>
      </w:pPr>
      <w:r w:rsidRPr="000E0FE8">
        <w:rPr>
          <w:rFonts w:ascii="Calibri" w:hAnsi="Calibri" w:cs="Calibri"/>
          <w:iCs/>
        </w:rPr>
        <w:t xml:space="preserve"> </w:t>
      </w:r>
      <w:r w:rsidRPr="000E0FE8">
        <w:rPr>
          <w:rFonts w:ascii="Calibri" w:hAnsi="Calibri" w:cs="Calibri"/>
        </w:rPr>
        <w:t>Nee</w:t>
      </w:r>
    </w:p>
    <w:p w:rsidR="001B5251" w:rsidRPr="000E0FE8" w:rsidRDefault="001B5251" w:rsidP="000E0FE8">
      <w:pPr>
        <w:numPr>
          <w:ilvl w:val="0"/>
          <w:numId w:val="50"/>
        </w:numPr>
        <w:rPr>
          <w:rFonts w:ascii="Calibri" w:hAnsi="Calibri" w:cs="Calibri"/>
        </w:rPr>
      </w:pPr>
      <w:r w:rsidRPr="000E0FE8">
        <w:rPr>
          <w:rFonts w:ascii="Calibri" w:hAnsi="Calibri" w:cs="Calibri"/>
        </w:rPr>
        <w:t xml:space="preserve"> Ja</w:t>
      </w: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 xml:space="preserve">8. </w:t>
      </w:r>
      <w:r w:rsidRPr="000E0FE8">
        <w:rPr>
          <w:rFonts w:ascii="Calibri" w:hAnsi="Calibri" w:cs="Calibri"/>
          <w:b/>
        </w:rPr>
        <w:tab/>
      </w:r>
      <w:r w:rsidRPr="000E0FE8">
        <w:rPr>
          <w:rFonts w:ascii="Calibri" w:hAnsi="Calibri" w:cs="Calibri"/>
          <w:b/>
        </w:rPr>
        <w:tab/>
        <w:t>Door wie bent u verwezen naar de SEH?</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Eigen huisarts </w:t>
      </w:r>
    </w:p>
    <w:p w:rsidR="001B5251" w:rsidRPr="000E0FE8" w:rsidRDefault="001B5251" w:rsidP="00E12BF6">
      <w:pPr>
        <w:ind w:left="318" w:firstLine="555"/>
        <w:rPr>
          <w:rFonts w:ascii="Calibri" w:hAnsi="Calibri" w:cs="Calibri"/>
          <w:iCs/>
        </w:rPr>
      </w:pPr>
      <w:r w:rsidRPr="000E0FE8">
        <w:rPr>
          <w:rFonts w:ascii="Calibri" w:hAnsi="Calibri" w:cs="Calibri"/>
          <w:iCs/>
        </w:rPr>
        <w:sym w:font="Wingdings" w:char="F0E0"/>
      </w:r>
      <w:r w:rsidRPr="000E0FE8">
        <w:rPr>
          <w:rFonts w:ascii="Calibri" w:hAnsi="Calibri" w:cs="Calibri"/>
          <w:iCs/>
        </w:rPr>
        <w:t xml:space="preserve"> ga naar vraag 10</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De huisartsenpost </w:t>
      </w:r>
    </w:p>
    <w:p w:rsidR="001B5251" w:rsidRPr="000E0FE8" w:rsidRDefault="001B5251" w:rsidP="00E12BF6">
      <w:pPr>
        <w:ind w:left="873"/>
        <w:rPr>
          <w:rFonts w:ascii="Calibri" w:hAnsi="Calibri" w:cs="Calibri"/>
          <w:iCs/>
        </w:rPr>
      </w:pPr>
      <w:r w:rsidRPr="000E0FE8">
        <w:rPr>
          <w:rFonts w:ascii="Calibri" w:hAnsi="Calibri" w:cs="Calibri"/>
          <w:iCs/>
        </w:rPr>
        <w:sym w:font="Wingdings" w:char="F0E0"/>
      </w:r>
      <w:r w:rsidRPr="000E0FE8">
        <w:rPr>
          <w:rFonts w:ascii="Calibri" w:hAnsi="Calibri" w:cs="Calibri"/>
          <w:iCs/>
        </w:rPr>
        <w:t xml:space="preserve"> ga naar vraag 10</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Ik ben met een ambulance naar de SEH gebracht </w:t>
      </w:r>
    </w:p>
    <w:p w:rsidR="001B5251" w:rsidRPr="000E0FE8" w:rsidRDefault="001B5251" w:rsidP="00E12BF6">
      <w:pPr>
        <w:ind w:left="873"/>
        <w:rPr>
          <w:rFonts w:ascii="Calibri" w:hAnsi="Calibri" w:cs="Calibri"/>
          <w:iCs/>
        </w:rPr>
      </w:pPr>
      <w:r w:rsidRPr="000E0FE8">
        <w:rPr>
          <w:rFonts w:ascii="Calibri" w:hAnsi="Calibri" w:cs="Calibri"/>
          <w:iCs/>
        </w:rPr>
        <w:sym w:font="Wingdings" w:char="F0E0"/>
      </w:r>
      <w:r w:rsidRPr="000E0FE8">
        <w:rPr>
          <w:rFonts w:ascii="Calibri" w:hAnsi="Calibri" w:cs="Calibri"/>
          <w:iCs/>
        </w:rPr>
        <w:t xml:space="preserve"> ga naar vraag 24</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Mijn specialist heeft mij verteld dat ik naar de SEH moest gaan </w:t>
      </w:r>
    </w:p>
    <w:p w:rsidR="001B5251" w:rsidRPr="000E0FE8" w:rsidRDefault="001B5251" w:rsidP="00E12BF6">
      <w:pPr>
        <w:ind w:left="873"/>
        <w:rPr>
          <w:rFonts w:ascii="Calibri" w:hAnsi="Calibri" w:cs="Calibri"/>
          <w:iCs/>
        </w:rPr>
      </w:pPr>
      <w:r w:rsidRPr="000E0FE8">
        <w:rPr>
          <w:rFonts w:ascii="Calibri" w:hAnsi="Calibri" w:cs="Calibri"/>
          <w:iCs/>
        </w:rPr>
        <w:sym w:font="Wingdings" w:char="F0E0"/>
      </w:r>
      <w:r w:rsidRPr="000E0FE8">
        <w:rPr>
          <w:rFonts w:ascii="Calibri" w:hAnsi="Calibri" w:cs="Calibri"/>
          <w:iCs/>
        </w:rPr>
        <w:t xml:space="preserve"> ga naar vraag 10</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Iemand anders (bv een vriend, familielid, collega) besloot dat ik naar de SEH moest gaan </w:t>
      </w:r>
    </w:p>
    <w:p w:rsidR="001B5251" w:rsidRPr="000E0FE8" w:rsidRDefault="001B5251" w:rsidP="00E12BF6">
      <w:pPr>
        <w:ind w:left="873"/>
        <w:rPr>
          <w:rFonts w:ascii="Calibri" w:hAnsi="Calibri" w:cs="Calibri"/>
          <w:iCs/>
        </w:rPr>
      </w:pPr>
      <w:r w:rsidRPr="000E0FE8">
        <w:rPr>
          <w:rFonts w:ascii="Calibri" w:hAnsi="Calibri" w:cs="Calibri"/>
          <w:iCs/>
        </w:rPr>
        <w:sym w:font="Wingdings" w:char="F0E0"/>
      </w:r>
      <w:r w:rsidRPr="000E0FE8">
        <w:rPr>
          <w:rFonts w:ascii="Calibri" w:hAnsi="Calibri" w:cs="Calibri"/>
          <w:iCs/>
        </w:rPr>
        <w:t xml:space="preserve"> ga naar vraag 10</w:t>
      </w:r>
    </w:p>
    <w:p w:rsidR="001B5251" w:rsidRPr="000E0FE8" w:rsidRDefault="001B5251" w:rsidP="000E0FE8">
      <w:pPr>
        <w:numPr>
          <w:ilvl w:val="0"/>
          <w:numId w:val="50"/>
        </w:numPr>
        <w:rPr>
          <w:rFonts w:ascii="Calibri" w:hAnsi="Calibri" w:cs="Calibri"/>
          <w:iCs/>
        </w:rPr>
      </w:pPr>
      <w:r w:rsidRPr="000E0FE8">
        <w:rPr>
          <w:rFonts w:ascii="Calibri" w:hAnsi="Calibri" w:cs="Calibri"/>
          <w:iCs/>
        </w:rPr>
        <w:t>Ik besloot zelf dat ik naar de SEH moest gaan</w:t>
      </w: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lastRenderedPageBreak/>
        <w:t xml:space="preserve">9.    </w:t>
      </w:r>
      <w:r w:rsidRPr="000E0FE8">
        <w:rPr>
          <w:rFonts w:ascii="Calibri" w:hAnsi="Calibri" w:cs="Calibri"/>
          <w:b/>
        </w:rPr>
        <w:tab/>
        <w:t xml:space="preserve">Wat was de </w:t>
      </w:r>
      <w:r w:rsidRPr="000E0FE8">
        <w:rPr>
          <w:rFonts w:ascii="Calibri" w:hAnsi="Calibri" w:cs="Calibri"/>
          <w:b/>
          <w:u w:val="single"/>
        </w:rPr>
        <w:t>belangrijkste</w:t>
      </w:r>
      <w:r w:rsidRPr="000E0FE8">
        <w:rPr>
          <w:rFonts w:ascii="Calibri" w:hAnsi="Calibri" w:cs="Calibri"/>
          <w:b/>
        </w:rPr>
        <w:t xml:space="preserve"> reden voor u om direct naar de SEH te gaan?</w:t>
      </w:r>
    </w:p>
    <w:p w:rsidR="001B5251" w:rsidRPr="000E0FE8" w:rsidRDefault="001B5251" w:rsidP="000E0FE8">
      <w:pPr>
        <w:numPr>
          <w:ilvl w:val="0"/>
          <w:numId w:val="50"/>
        </w:numPr>
        <w:rPr>
          <w:rFonts w:ascii="Calibri" w:hAnsi="Calibri" w:cs="Calibri"/>
          <w:iCs/>
        </w:rPr>
      </w:pPr>
      <w:r w:rsidRPr="000E0FE8">
        <w:rPr>
          <w:rFonts w:ascii="Calibri" w:hAnsi="Calibri" w:cs="Calibri"/>
          <w:iCs/>
        </w:rPr>
        <w:t>De ernst van mijn gezondheidsprobleem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Mijn huisarts was niet beschikbaar/telefonisch bereikbaar</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De huisartsenpost was telefonisch niet bereikbaar </w:t>
      </w:r>
    </w:p>
    <w:p w:rsidR="001B5251" w:rsidRPr="000E0FE8" w:rsidRDefault="001B5251" w:rsidP="000E0FE8">
      <w:pPr>
        <w:numPr>
          <w:ilvl w:val="0"/>
          <w:numId w:val="50"/>
        </w:numPr>
        <w:rPr>
          <w:rFonts w:ascii="Calibri" w:hAnsi="Calibri" w:cs="Calibri"/>
          <w:iCs/>
        </w:rPr>
      </w:pPr>
      <w:r w:rsidRPr="000E0FE8">
        <w:rPr>
          <w:rFonts w:ascii="Calibri" w:hAnsi="Calibri" w:cs="Calibri"/>
          <w:iCs/>
        </w:rPr>
        <w:t>Ik wist niet waar ik anders naartoe moest gaan</w:t>
      </w:r>
    </w:p>
    <w:p w:rsidR="001B5251" w:rsidRPr="000E0FE8" w:rsidRDefault="001B5251" w:rsidP="000E0FE8">
      <w:pPr>
        <w:numPr>
          <w:ilvl w:val="0"/>
          <w:numId w:val="50"/>
        </w:numPr>
        <w:rPr>
          <w:rFonts w:ascii="Calibri" w:hAnsi="Calibri" w:cs="Calibri"/>
          <w:iCs/>
        </w:rPr>
      </w:pPr>
      <w:r w:rsidRPr="000E0FE8">
        <w:rPr>
          <w:rFonts w:ascii="Calibri" w:hAnsi="Calibri" w:cs="Calibri"/>
          <w:iCs/>
        </w:rPr>
        <w:t>Anders, namelijk…………………………</w:t>
      </w:r>
    </w:p>
    <w:p w:rsidR="001B5251" w:rsidRPr="000E0FE8" w:rsidRDefault="001B5251" w:rsidP="00E12BF6">
      <w:pPr>
        <w:ind w:left="873"/>
        <w:rPr>
          <w:rFonts w:ascii="Calibri" w:hAnsi="Calibri" w:cs="Calibri"/>
          <w:iCs/>
        </w:rPr>
      </w:pPr>
      <w:r w:rsidRPr="000E0FE8">
        <w:rPr>
          <w:rFonts w:ascii="Calibri" w:hAnsi="Calibri" w:cs="Calibri"/>
          <w:iCs/>
        </w:rPr>
        <w:t>…..………………………………………………</w:t>
      </w:r>
    </w:p>
    <w:p w:rsidR="001B5251" w:rsidRPr="000E0FE8" w:rsidRDefault="001B5251" w:rsidP="00E12BF6">
      <w:pPr>
        <w:spacing w:line="288" w:lineRule="auto"/>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10.</w:t>
      </w:r>
      <w:r w:rsidRPr="000E0FE8">
        <w:rPr>
          <w:rFonts w:ascii="Calibri" w:hAnsi="Calibri" w:cs="Calibri"/>
          <w:b/>
        </w:rPr>
        <w:tab/>
      </w:r>
      <w:r w:rsidRPr="000E0FE8">
        <w:rPr>
          <w:rFonts w:ascii="Calibri" w:hAnsi="Calibri" w:cs="Calibri"/>
          <w:b/>
        </w:rPr>
        <w:tab/>
        <w:t>Hoe bent u naar de SEH van het ziekenhuis gegaan?</w:t>
      </w:r>
    </w:p>
    <w:p w:rsidR="001B5251" w:rsidRPr="000E0FE8" w:rsidRDefault="001B5251" w:rsidP="000E0FE8">
      <w:pPr>
        <w:numPr>
          <w:ilvl w:val="0"/>
          <w:numId w:val="50"/>
        </w:numPr>
        <w:rPr>
          <w:rFonts w:ascii="Calibri" w:hAnsi="Calibri" w:cs="Calibri"/>
          <w:iCs/>
        </w:rPr>
      </w:pPr>
      <w:r w:rsidRPr="000E0FE8">
        <w:rPr>
          <w:rFonts w:ascii="Calibri" w:hAnsi="Calibri" w:cs="Calibri"/>
        </w:rPr>
        <w:t xml:space="preserve"> </w:t>
      </w:r>
      <w:r w:rsidRPr="000E0FE8">
        <w:rPr>
          <w:rFonts w:ascii="Calibri" w:hAnsi="Calibri" w:cs="Calibri"/>
          <w:iCs/>
        </w:rPr>
        <w:t xml:space="preserve">Met de auto </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Met een taxi, lopend of op de fiets</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Met het openbaar vervoer </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In een ambulance </w:t>
      </w:r>
    </w:p>
    <w:p w:rsidR="001B5251" w:rsidRPr="000E0FE8" w:rsidRDefault="001B5251" w:rsidP="000E0FE8">
      <w:pPr>
        <w:numPr>
          <w:ilvl w:val="0"/>
          <w:numId w:val="50"/>
        </w:numPr>
        <w:rPr>
          <w:rFonts w:ascii="Calibri" w:hAnsi="Calibri" w:cs="Calibri"/>
          <w:iCs/>
        </w:rPr>
      </w:pPr>
      <w:r w:rsidRPr="000E0FE8">
        <w:rPr>
          <w:rFonts w:ascii="Calibri" w:hAnsi="Calibri" w:cs="Calibri"/>
          <w:iCs/>
        </w:rPr>
        <w:sym w:font="Wingdings" w:char="F0E0"/>
      </w:r>
      <w:r w:rsidRPr="000E0FE8">
        <w:rPr>
          <w:rFonts w:ascii="Calibri" w:hAnsi="Calibri" w:cs="Calibri"/>
          <w:iCs/>
        </w:rPr>
        <w:t xml:space="preserve"> ga naar vraag 26</w:t>
      </w:r>
    </w:p>
    <w:p w:rsidR="001B5251" w:rsidRPr="000E0FE8" w:rsidRDefault="001B5251" w:rsidP="00E12BF6">
      <w:pPr>
        <w:tabs>
          <w:tab w:val="left" w:pos="720"/>
        </w:tabs>
        <w:spacing w:line="288" w:lineRule="auto"/>
        <w:ind w:left="1080" w:hanging="360"/>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11.</w:t>
      </w:r>
      <w:r w:rsidRPr="000E0FE8">
        <w:rPr>
          <w:rFonts w:ascii="Calibri" w:hAnsi="Calibri" w:cs="Calibri"/>
          <w:b/>
        </w:rPr>
        <w:tab/>
      </w:r>
      <w:r w:rsidRPr="000E0FE8">
        <w:rPr>
          <w:rFonts w:ascii="Calibri" w:hAnsi="Calibri" w:cs="Calibri"/>
          <w:b/>
        </w:rPr>
        <w:tab/>
        <w:t>Was de bewegwijzering naar de SEH van het ziekenhuis een probleem?</w:t>
      </w:r>
    </w:p>
    <w:p w:rsidR="001B5251" w:rsidRPr="000E0FE8" w:rsidRDefault="001B5251" w:rsidP="000E0FE8">
      <w:pPr>
        <w:numPr>
          <w:ilvl w:val="0"/>
          <w:numId w:val="50"/>
        </w:numPr>
        <w:rPr>
          <w:rFonts w:ascii="Calibri" w:hAnsi="Calibri" w:cs="Calibri"/>
          <w:iCs/>
        </w:rPr>
      </w:pPr>
      <w:r w:rsidRPr="000E0FE8">
        <w:rPr>
          <w:rFonts w:ascii="Calibri" w:hAnsi="Calibri" w:cs="Calibri"/>
        </w:rPr>
        <w:t xml:space="preserve"> </w:t>
      </w:r>
      <w:r w:rsidRPr="000E0FE8">
        <w:rPr>
          <w:rFonts w:ascii="Calibri" w:hAnsi="Calibri" w:cs="Calibri"/>
          <w:iCs/>
        </w:rPr>
        <w:t>Groot 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Klein 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Geen probleem</w:t>
      </w: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12.</w:t>
      </w:r>
      <w:r w:rsidRPr="000E0FE8">
        <w:rPr>
          <w:rFonts w:ascii="Calibri" w:hAnsi="Calibri" w:cs="Calibri"/>
          <w:b/>
        </w:rPr>
        <w:tab/>
      </w:r>
      <w:r w:rsidRPr="000E0FE8">
        <w:rPr>
          <w:rFonts w:ascii="Calibri" w:hAnsi="Calibri" w:cs="Calibri"/>
          <w:b/>
        </w:rPr>
        <w:tab/>
        <w:t>Was het een probleem om een parkeerplaats dichtbij de SEH te vinden?</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Groot 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Klein 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Geen 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N.v.t. (openbaar vervoer, taxi, lopend of op de fiets)</w:t>
      </w:r>
    </w:p>
    <w:p w:rsidR="001B5251" w:rsidRPr="000E0FE8" w:rsidRDefault="001B5251" w:rsidP="00E12BF6">
      <w:pPr>
        <w:tabs>
          <w:tab w:val="left" w:pos="360"/>
          <w:tab w:val="left" w:pos="1080"/>
        </w:tabs>
        <w:spacing w:line="288" w:lineRule="auto"/>
        <w:rPr>
          <w:rFonts w:ascii="Calibri" w:hAnsi="Calibri" w:cs="Calibri"/>
        </w:rPr>
      </w:pPr>
      <w:r w:rsidRPr="000E0FE8">
        <w:rPr>
          <w:rFonts w:ascii="Calibri" w:hAnsi="Calibri" w:cs="Calibri"/>
        </w:rPr>
        <w:tab/>
      </w:r>
    </w:p>
    <w:p w:rsidR="001B5251" w:rsidRPr="000E0FE8" w:rsidRDefault="001B5251" w:rsidP="00E12BF6">
      <w:pPr>
        <w:tabs>
          <w:tab w:val="left" w:pos="360"/>
          <w:tab w:val="left" w:pos="1080"/>
        </w:tabs>
        <w:spacing w:line="288" w:lineRule="auto"/>
        <w:rPr>
          <w:rFonts w:ascii="Calibri" w:hAnsi="Calibri" w:cs="Calibri"/>
        </w:rPr>
      </w:pPr>
    </w:p>
    <w:p w:rsidR="001B5251" w:rsidRPr="000E0FE8" w:rsidRDefault="001B5251" w:rsidP="00E12BF6">
      <w:pPr>
        <w:tabs>
          <w:tab w:val="left" w:pos="360"/>
          <w:tab w:val="left" w:pos="1080"/>
        </w:tabs>
        <w:spacing w:line="288" w:lineRule="auto"/>
        <w:rPr>
          <w:rFonts w:ascii="Calibri" w:hAnsi="Calibri" w:cs="Calibri"/>
        </w:rPr>
      </w:pPr>
    </w:p>
    <w:p w:rsidR="001B5251" w:rsidRPr="000E0FE8" w:rsidRDefault="001B5251" w:rsidP="00E12BF6">
      <w:pPr>
        <w:tabs>
          <w:tab w:val="left" w:pos="360"/>
          <w:tab w:val="left" w:pos="1080"/>
        </w:tabs>
        <w:spacing w:line="288" w:lineRule="auto"/>
        <w:rPr>
          <w:rFonts w:ascii="Calibri" w:hAnsi="Calibri" w:cs="Calibri"/>
        </w:rPr>
      </w:pPr>
    </w:p>
    <w:p w:rsidR="001B5251" w:rsidRPr="000E0FE8" w:rsidRDefault="001B5251" w:rsidP="00E12BF6">
      <w:pPr>
        <w:tabs>
          <w:tab w:val="left" w:pos="360"/>
        </w:tabs>
        <w:spacing w:line="288" w:lineRule="auto"/>
        <w:ind w:left="705" w:hanging="705"/>
        <w:rPr>
          <w:rFonts w:ascii="Calibri" w:hAnsi="Calibri" w:cs="Calibri"/>
        </w:rPr>
      </w:pPr>
      <w:r w:rsidRPr="000E0FE8">
        <w:rPr>
          <w:rFonts w:ascii="Calibri" w:hAnsi="Calibri" w:cs="Calibri"/>
          <w:b/>
        </w:rPr>
        <w:t>13.</w:t>
      </w:r>
      <w:r w:rsidRPr="000E0FE8">
        <w:rPr>
          <w:rFonts w:ascii="Calibri" w:hAnsi="Calibri" w:cs="Calibri"/>
          <w:b/>
        </w:rPr>
        <w:tab/>
      </w:r>
      <w:r w:rsidRPr="000E0FE8">
        <w:rPr>
          <w:rFonts w:ascii="Calibri" w:hAnsi="Calibri" w:cs="Calibri"/>
          <w:b/>
        </w:rPr>
        <w:tab/>
        <w:t xml:space="preserve">Was het een probleem om de SEH in het ziekenhuis te vinden? </w:t>
      </w:r>
    </w:p>
    <w:p w:rsidR="001B5251" w:rsidRPr="000E0FE8" w:rsidRDefault="001B5251" w:rsidP="000E0FE8">
      <w:pPr>
        <w:numPr>
          <w:ilvl w:val="0"/>
          <w:numId w:val="50"/>
        </w:numPr>
        <w:rPr>
          <w:rFonts w:ascii="Calibri" w:hAnsi="Calibri" w:cs="Calibri"/>
          <w:iCs/>
        </w:rPr>
      </w:pPr>
      <w:r w:rsidRPr="000E0FE8">
        <w:rPr>
          <w:rFonts w:ascii="Calibri" w:hAnsi="Calibri" w:cs="Calibri"/>
        </w:rPr>
        <w:t xml:space="preserve"> </w:t>
      </w:r>
      <w:r w:rsidRPr="000E0FE8">
        <w:rPr>
          <w:rFonts w:ascii="Calibri" w:hAnsi="Calibri" w:cs="Calibri"/>
          <w:iCs/>
        </w:rPr>
        <w:t>Groot 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Klein 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Geen probleem</w:t>
      </w:r>
      <w:r w:rsidRPr="000E0FE8">
        <w:rPr>
          <w:rFonts w:ascii="Calibri" w:hAnsi="Calibri" w:cs="Calibri"/>
          <w:iCs/>
        </w:rPr>
        <w:tab/>
      </w:r>
    </w:p>
    <w:p w:rsidR="001B5251" w:rsidRPr="000E0FE8" w:rsidRDefault="001B5251" w:rsidP="00E12BF6">
      <w:pPr>
        <w:tabs>
          <w:tab w:val="left" w:pos="360"/>
          <w:tab w:val="left" w:pos="1080"/>
        </w:tabs>
        <w:spacing w:line="288" w:lineRule="auto"/>
        <w:rPr>
          <w:rFonts w:ascii="Calibri" w:hAnsi="Calibri" w:cs="Calibri"/>
        </w:rPr>
      </w:pPr>
      <w:r w:rsidRPr="000E0FE8">
        <w:rPr>
          <w:rFonts w:ascii="Calibri" w:hAnsi="Calibri" w:cs="Calibri"/>
        </w:rPr>
        <w:tab/>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97"/>
      </w:tblGrid>
      <w:tr w:rsidR="001B5251" w:rsidRPr="000E0FE8" w:rsidTr="00E12BF6">
        <w:tc>
          <w:tcPr>
            <w:tcW w:w="4397" w:type="dxa"/>
          </w:tcPr>
          <w:p w:rsidR="001B5251" w:rsidRPr="000E0FE8" w:rsidRDefault="001B5251" w:rsidP="00E12BF6">
            <w:pPr>
              <w:spacing w:line="288" w:lineRule="auto"/>
              <w:rPr>
                <w:rFonts w:ascii="Calibri" w:hAnsi="Calibri" w:cs="Calibri"/>
              </w:rPr>
            </w:pPr>
            <w:r w:rsidRPr="000E0FE8">
              <w:rPr>
                <w:rFonts w:ascii="Calibri" w:hAnsi="Calibri" w:cs="Calibri"/>
                <w:b/>
              </w:rPr>
              <w:t>Balie SEH</w:t>
            </w:r>
          </w:p>
        </w:tc>
      </w:tr>
    </w:tbl>
    <w:p w:rsidR="001B5251" w:rsidRPr="000E0FE8" w:rsidRDefault="001B5251" w:rsidP="00E12BF6">
      <w:pPr>
        <w:spacing w:line="288" w:lineRule="auto"/>
        <w:rPr>
          <w:rFonts w:ascii="Calibri" w:hAnsi="Calibri" w:cs="Calibri"/>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14. </w:t>
      </w:r>
      <w:r w:rsidRPr="000E0FE8">
        <w:rPr>
          <w:rFonts w:ascii="Calibri" w:hAnsi="Calibri" w:cs="Calibri"/>
          <w:b/>
          <w:iCs/>
        </w:rPr>
        <w:tab/>
        <w:t>Schreef een (balie)medewerker op de SEH u in?</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Nee </w:t>
      </w:r>
      <w:r w:rsidRPr="000E0FE8">
        <w:rPr>
          <w:rFonts w:ascii="Calibri" w:hAnsi="Calibri" w:cs="Calibri"/>
          <w:iCs/>
        </w:rPr>
        <w:sym w:font="Wingdings" w:char="F0E0"/>
      </w:r>
      <w:r w:rsidRPr="000E0FE8">
        <w:rPr>
          <w:rFonts w:ascii="Calibri" w:hAnsi="Calibri" w:cs="Calibri"/>
          <w:iCs/>
        </w:rPr>
        <w:t xml:space="preserve"> ga naar vraag 17</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Ja</w:t>
      </w:r>
    </w:p>
    <w:p w:rsidR="001B5251" w:rsidRPr="000E0FE8" w:rsidRDefault="001B5251" w:rsidP="00E12BF6">
      <w:pPr>
        <w:rPr>
          <w:rFonts w:ascii="Calibri" w:hAnsi="Calibri" w:cs="Calibri"/>
          <w:iCs/>
        </w:rPr>
      </w:pPr>
    </w:p>
    <w:p w:rsidR="001B5251" w:rsidRPr="000E0FE8" w:rsidRDefault="001B5251" w:rsidP="00E12BF6">
      <w:pPr>
        <w:spacing w:line="288" w:lineRule="auto"/>
        <w:ind w:left="705" w:hanging="705"/>
        <w:rPr>
          <w:rFonts w:ascii="Calibri" w:hAnsi="Calibri" w:cs="Calibri"/>
          <w:b/>
        </w:rPr>
      </w:pPr>
      <w:r w:rsidRPr="000E0FE8">
        <w:rPr>
          <w:rFonts w:ascii="Calibri" w:hAnsi="Calibri" w:cs="Calibri"/>
          <w:b/>
        </w:rPr>
        <w:t xml:space="preserve">15. </w:t>
      </w:r>
      <w:r w:rsidRPr="000E0FE8">
        <w:rPr>
          <w:rFonts w:ascii="Calibri" w:hAnsi="Calibri" w:cs="Calibri"/>
          <w:b/>
        </w:rPr>
        <w:tab/>
        <w:t>Had u genoeg privacy aan de balie toen u vertelde over uw gezondheidsprobleem?</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Ja, helemaal</w:t>
      </w:r>
    </w:p>
    <w:p w:rsidR="001B5251" w:rsidRPr="000E0FE8" w:rsidRDefault="001B5251" w:rsidP="00E12BF6">
      <w:pPr>
        <w:rPr>
          <w:rFonts w:ascii="Calibri" w:hAnsi="Calibri" w:cs="Calibri"/>
          <w:iCs/>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16.  </w:t>
      </w:r>
      <w:r w:rsidRPr="000E0FE8">
        <w:rPr>
          <w:rFonts w:ascii="Calibri" w:hAnsi="Calibri" w:cs="Calibri"/>
          <w:b/>
          <w:iCs/>
        </w:rPr>
        <w:tab/>
        <w:t>Nam de baliemedewerker u      serieus?</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 Ja, helemaal</w:t>
      </w:r>
    </w:p>
    <w:p w:rsidR="001B5251" w:rsidRPr="000E0FE8" w:rsidRDefault="001B5251" w:rsidP="00E12BF6">
      <w:pPr>
        <w:tabs>
          <w:tab w:val="left" w:pos="360"/>
          <w:tab w:val="left" w:pos="1080"/>
        </w:tabs>
        <w:spacing w:line="288" w:lineRule="auto"/>
        <w:ind w:left="720" w:hanging="720"/>
        <w:rPr>
          <w:rFonts w:ascii="Calibri" w:hAnsi="Calibri" w:cs="Calibri"/>
          <w:b/>
        </w:rPr>
      </w:pPr>
    </w:p>
    <w:p w:rsidR="001B5251" w:rsidRPr="000E0FE8" w:rsidRDefault="001B5251" w:rsidP="00E12BF6">
      <w:pPr>
        <w:tabs>
          <w:tab w:val="left" w:pos="360"/>
          <w:tab w:val="left" w:pos="1080"/>
        </w:tabs>
        <w:spacing w:line="288" w:lineRule="auto"/>
        <w:ind w:left="720" w:hanging="720"/>
        <w:rPr>
          <w:rFonts w:ascii="Calibri" w:hAnsi="Calibri" w:cs="Calibri"/>
          <w:b/>
        </w:rPr>
      </w:pPr>
      <w:r w:rsidRPr="000E0FE8">
        <w:rPr>
          <w:rFonts w:ascii="Calibri" w:hAnsi="Calibri" w:cs="Calibri"/>
          <w:b/>
        </w:rPr>
        <w:t>17.</w:t>
      </w:r>
      <w:r w:rsidRPr="000E0FE8">
        <w:rPr>
          <w:rFonts w:ascii="Calibri" w:hAnsi="Calibri" w:cs="Calibri"/>
          <w:b/>
        </w:rPr>
        <w:tab/>
      </w:r>
      <w:r w:rsidRPr="000E0FE8">
        <w:rPr>
          <w:rFonts w:ascii="Calibri" w:hAnsi="Calibri" w:cs="Calibri"/>
          <w:b/>
        </w:rPr>
        <w:tab/>
        <w:t>Gaf de baliemedewerker u informatie over wat u kon verwachten tijdens uw bezoek aan de SEH?</w:t>
      </w:r>
    </w:p>
    <w:p w:rsidR="001B5251" w:rsidRPr="000E0FE8" w:rsidRDefault="001B5251" w:rsidP="000E0FE8">
      <w:pPr>
        <w:numPr>
          <w:ilvl w:val="0"/>
          <w:numId w:val="50"/>
        </w:numPr>
        <w:rPr>
          <w:rFonts w:ascii="Calibri" w:hAnsi="Calibri" w:cs="Calibri"/>
          <w:iCs/>
        </w:rPr>
      </w:pPr>
      <w:r w:rsidRPr="000E0FE8">
        <w:rPr>
          <w:rFonts w:ascii="Calibri" w:hAnsi="Calibri" w:cs="Calibri"/>
          <w:iCs/>
        </w:rPr>
        <w:t>Nee, helemaal niet</w:t>
      </w:r>
    </w:p>
    <w:p w:rsidR="001B5251" w:rsidRPr="000E0FE8" w:rsidRDefault="001B5251" w:rsidP="000E0FE8">
      <w:pPr>
        <w:numPr>
          <w:ilvl w:val="0"/>
          <w:numId w:val="50"/>
        </w:numPr>
        <w:rPr>
          <w:rFonts w:ascii="Calibri" w:hAnsi="Calibri" w:cs="Calibri"/>
          <w:iCs/>
        </w:rPr>
      </w:pPr>
      <w:r w:rsidRPr="000E0FE8">
        <w:rPr>
          <w:rFonts w:ascii="Calibri" w:hAnsi="Calibri" w:cs="Calibri"/>
          <w:iCs/>
        </w:rPr>
        <w:t>Een beetje</w:t>
      </w:r>
    </w:p>
    <w:p w:rsidR="001B5251" w:rsidRPr="000E0FE8" w:rsidRDefault="001B5251" w:rsidP="000E0FE8">
      <w:pPr>
        <w:numPr>
          <w:ilvl w:val="0"/>
          <w:numId w:val="50"/>
        </w:numPr>
        <w:rPr>
          <w:rFonts w:ascii="Calibri" w:hAnsi="Calibri" w:cs="Calibri"/>
          <w:iCs/>
        </w:rPr>
      </w:pPr>
      <w:r w:rsidRPr="000E0FE8">
        <w:rPr>
          <w:rFonts w:ascii="Calibri" w:hAnsi="Calibri" w:cs="Calibri"/>
          <w:iCs/>
        </w:rPr>
        <w:t>Grotendeels</w:t>
      </w:r>
    </w:p>
    <w:p w:rsidR="001B5251" w:rsidRPr="000E0FE8" w:rsidRDefault="001B5251" w:rsidP="000E0FE8">
      <w:pPr>
        <w:numPr>
          <w:ilvl w:val="0"/>
          <w:numId w:val="50"/>
        </w:numPr>
        <w:rPr>
          <w:rFonts w:ascii="Calibri" w:hAnsi="Calibri" w:cs="Calibri"/>
          <w:iCs/>
        </w:rPr>
      </w:pPr>
      <w:r w:rsidRPr="000E0FE8">
        <w:rPr>
          <w:rFonts w:ascii="Calibri" w:hAnsi="Calibri" w:cs="Calibri"/>
          <w:iCs/>
        </w:rPr>
        <w:t>Ja, helemaal</w:t>
      </w:r>
    </w:p>
    <w:p w:rsidR="001B5251" w:rsidRPr="000E0FE8" w:rsidRDefault="001B5251" w:rsidP="00E12BF6">
      <w:pPr>
        <w:tabs>
          <w:tab w:val="left" w:pos="360"/>
        </w:tabs>
        <w:spacing w:line="288" w:lineRule="auto"/>
        <w:rPr>
          <w:rFonts w:ascii="Calibri" w:hAnsi="Calibri" w:cs="Calibri"/>
          <w:b/>
        </w:rPr>
      </w:pPr>
    </w:p>
    <w:p w:rsidR="001B5251" w:rsidRPr="000E0FE8" w:rsidRDefault="001B5251" w:rsidP="00E12BF6">
      <w:pPr>
        <w:tabs>
          <w:tab w:val="left" w:pos="360"/>
        </w:tabs>
        <w:spacing w:line="288" w:lineRule="auto"/>
        <w:rPr>
          <w:rFonts w:ascii="Calibri" w:hAnsi="Calibri" w:cs="Calibri"/>
          <w:b/>
        </w:rPr>
      </w:pPr>
    </w:p>
    <w:p w:rsidR="001B5251" w:rsidRPr="000E0FE8" w:rsidRDefault="001B5251" w:rsidP="00E12BF6">
      <w:pPr>
        <w:tabs>
          <w:tab w:val="left" w:pos="360"/>
        </w:tabs>
        <w:spacing w:line="288" w:lineRule="auto"/>
        <w:rPr>
          <w:rFonts w:ascii="Calibri" w:hAnsi="Calibri" w:cs="Calibri"/>
          <w:b/>
        </w:rPr>
      </w:pPr>
    </w:p>
    <w:p w:rsidR="001B5251" w:rsidRPr="000E0FE8" w:rsidRDefault="001B5251" w:rsidP="00E12BF6">
      <w:pPr>
        <w:tabs>
          <w:tab w:val="left" w:pos="360"/>
        </w:tabs>
        <w:spacing w:line="288" w:lineRule="auto"/>
        <w:rPr>
          <w:rFonts w:ascii="Calibri" w:hAnsi="Calibri" w:cs="Calibri"/>
          <w:b/>
        </w:rPr>
      </w:pPr>
    </w:p>
    <w:p w:rsidR="001B5251" w:rsidRPr="000E0FE8" w:rsidRDefault="001B5251" w:rsidP="00E12BF6">
      <w:pPr>
        <w:tabs>
          <w:tab w:val="left" w:pos="360"/>
        </w:tabs>
        <w:spacing w:line="288" w:lineRule="auto"/>
        <w:rPr>
          <w:rFonts w:ascii="Calibri" w:hAnsi="Calibri" w:cs="Calibri"/>
          <w:b/>
        </w:rPr>
      </w:pPr>
    </w:p>
    <w:p w:rsidR="001B5251" w:rsidRPr="000E0FE8" w:rsidRDefault="001B5251" w:rsidP="00E12BF6">
      <w:pPr>
        <w:tabs>
          <w:tab w:val="left" w:pos="360"/>
        </w:tabs>
        <w:spacing w:line="288" w:lineRule="auto"/>
        <w:rPr>
          <w:rFonts w:ascii="Calibri" w:hAnsi="Calibri" w:cs="Calibri"/>
          <w:b/>
        </w:rPr>
      </w:pPr>
    </w:p>
    <w:p w:rsidR="001B5251" w:rsidRPr="000E0FE8" w:rsidRDefault="001B5251" w:rsidP="00E12BF6">
      <w:pPr>
        <w:tabs>
          <w:tab w:val="left" w:pos="360"/>
        </w:tabs>
        <w:spacing w:line="288" w:lineRule="auto"/>
        <w:rPr>
          <w:rFonts w:ascii="Calibri" w:hAnsi="Calibri" w:cs="Calibri"/>
          <w:b/>
        </w:rPr>
      </w:pPr>
    </w:p>
    <w:tbl>
      <w:tblPr>
        <w:tblpPr w:leftFromText="141" w:rightFromText="141" w:vertAnchor="text" w:horzAnchor="margin" w:tblpY="-80"/>
        <w:tblW w:w="4428" w:type="dxa"/>
        <w:tblBorders>
          <w:top w:val="single" w:sz="4" w:space="0" w:color="000000"/>
          <w:insideH w:val="single" w:sz="4" w:space="0" w:color="000000"/>
          <w:insideV w:val="single" w:sz="4" w:space="0" w:color="000000"/>
        </w:tblBorders>
        <w:tblLook w:val="04A0" w:firstRow="1" w:lastRow="0" w:firstColumn="1" w:lastColumn="0" w:noHBand="0" w:noVBand="1"/>
      </w:tblPr>
      <w:tblGrid>
        <w:gridCol w:w="4428"/>
      </w:tblGrid>
      <w:tr w:rsidR="001B5251" w:rsidRPr="000E0FE8" w:rsidTr="00E12BF6">
        <w:trPr>
          <w:trHeight w:val="261"/>
        </w:trPr>
        <w:tc>
          <w:tcPr>
            <w:tcW w:w="4428" w:type="dxa"/>
          </w:tcPr>
          <w:p w:rsidR="001B5251" w:rsidRPr="000E0FE8" w:rsidRDefault="001B5251" w:rsidP="00E12BF6">
            <w:pPr>
              <w:rPr>
                <w:rFonts w:ascii="Calibri" w:hAnsi="Calibri" w:cs="Calibri"/>
                <w:b/>
                <w:iCs/>
              </w:rPr>
            </w:pPr>
            <w:r w:rsidRPr="000E0FE8">
              <w:rPr>
                <w:rFonts w:ascii="Calibri" w:hAnsi="Calibri" w:cs="Calibri"/>
                <w:iCs/>
              </w:rPr>
              <w:lastRenderedPageBreak/>
              <w:br w:type="page"/>
            </w:r>
            <w:r w:rsidRPr="000E0FE8">
              <w:rPr>
                <w:rFonts w:ascii="Calibri" w:hAnsi="Calibri" w:cs="Calibri"/>
                <w:b/>
                <w:iCs/>
              </w:rPr>
              <w:t>Zorgverleners op de SEH</w:t>
            </w:r>
          </w:p>
        </w:tc>
      </w:tr>
      <w:tr w:rsidR="001B5251" w:rsidRPr="000E0FE8" w:rsidTr="00E12BF6">
        <w:trPr>
          <w:trHeight w:val="812"/>
        </w:trPr>
        <w:tc>
          <w:tcPr>
            <w:tcW w:w="4428" w:type="dxa"/>
          </w:tcPr>
          <w:p w:rsidR="001B5251" w:rsidRPr="000E0FE8" w:rsidRDefault="001B5251" w:rsidP="00E12BF6">
            <w:pPr>
              <w:rPr>
                <w:rFonts w:ascii="Calibri" w:hAnsi="Calibri" w:cs="Calibri"/>
                <w:i/>
                <w:iCs/>
              </w:rPr>
            </w:pPr>
            <w:r w:rsidRPr="000E0FE8">
              <w:rPr>
                <w:rFonts w:ascii="Calibri" w:hAnsi="Calibri" w:cs="Calibri"/>
                <w:i/>
                <w:iCs/>
              </w:rPr>
              <w:t>Met zorgverleners op de SEH worden de verpleegkundigen, artsen, arts-assistenten en/of co-assistenten bedoeld.</w:t>
            </w:r>
          </w:p>
        </w:tc>
      </w:tr>
    </w:tbl>
    <w:p w:rsidR="001B5251" w:rsidRPr="000E0FE8" w:rsidRDefault="001B5251" w:rsidP="00E12BF6">
      <w:pPr>
        <w:tabs>
          <w:tab w:val="left" w:pos="360"/>
        </w:tabs>
        <w:spacing w:line="288" w:lineRule="auto"/>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18.</w:t>
      </w:r>
      <w:r w:rsidRPr="000E0FE8">
        <w:rPr>
          <w:rFonts w:ascii="Calibri" w:hAnsi="Calibri" w:cs="Calibri"/>
          <w:b/>
        </w:rPr>
        <w:tab/>
      </w:r>
      <w:r w:rsidRPr="000E0FE8">
        <w:rPr>
          <w:rFonts w:ascii="Calibri" w:hAnsi="Calibri" w:cs="Calibri"/>
          <w:b/>
        </w:rPr>
        <w:tab/>
        <w:t xml:space="preserve">Hoelang moest u wachten voordat u voor de eerste keer met een zorgverlener heeft </w:t>
      </w:r>
      <w:r w:rsidRPr="000E0FE8">
        <w:rPr>
          <w:rFonts w:ascii="Calibri" w:hAnsi="Calibri" w:cs="Calibri"/>
          <w:b/>
          <w:u w:val="single"/>
        </w:rPr>
        <w:t>gesproken</w:t>
      </w:r>
      <w:r w:rsidRPr="000E0FE8">
        <w:rPr>
          <w:rFonts w:ascii="Calibri" w:hAnsi="Calibri" w:cs="Calibri"/>
          <w:b/>
        </w:rPr>
        <w:t>?</w:t>
      </w:r>
    </w:p>
    <w:p w:rsidR="001B5251" w:rsidRPr="000E0FE8" w:rsidRDefault="001B5251" w:rsidP="000E0FE8">
      <w:pPr>
        <w:numPr>
          <w:ilvl w:val="0"/>
          <w:numId w:val="50"/>
        </w:numPr>
        <w:rPr>
          <w:rFonts w:ascii="Calibri" w:hAnsi="Calibri" w:cs="Calibri"/>
          <w:iCs/>
        </w:rPr>
      </w:pPr>
      <w:r w:rsidRPr="000E0FE8">
        <w:rPr>
          <w:rFonts w:ascii="Calibri" w:hAnsi="Calibri" w:cs="Calibri"/>
          <w:iCs/>
        </w:rPr>
        <w:t>0 – 10 minuten</w:t>
      </w:r>
    </w:p>
    <w:p w:rsidR="001B5251" w:rsidRPr="000E0FE8" w:rsidRDefault="001B5251" w:rsidP="000E0FE8">
      <w:pPr>
        <w:numPr>
          <w:ilvl w:val="0"/>
          <w:numId w:val="50"/>
        </w:numPr>
        <w:rPr>
          <w:rFonts w:ascii="Calibri" w:hAnsi="Calibri" w:cs="Calibri"/>
          <w:iCs/>
        </w:rPr>
      </w:pPr>
      <w:r w:rsidRPr="000E0FE8">
        <w:rPr>
          <w:rFonts w:ascii="Calibri" w:hAnsi="Calibri" w:cs="Calibri"/>
          <w:iCs/>
        </w:rPr>
        <w:t>11 – 30 minuten</w:t>
      </w:r>
    </w:p>
    <w:p w:rsidR="001B5251" w:rsidRPr="000E0FE8" w:rsidRDefault="001B5251" w:rsidP="000E0FE8">
      <w:pPr>
        <w:numPr>
          <w:ilvl w:val="0"/>
          <w:numId w:val="50"/>
        </w:numPr>
        <w:rPr>
          <w:rFonts w:ascii="Calibri" w:hAnsi="Calibri" w:cs="Calibri"/>
          <w:iCs/>
        </w:rPr>
      </w:pPr>
      <w:r w:rsidRPr="000E0FE8">
        <w:rPr>
          <w:rFonts w:ascii="Calibri" w:hAnsi="Calibri" w:cs="Calibri"/>
          <w:iCs/>
        </w:rPr>
        <w:t>31 – 60 minuten</w:t>
      </w:r>
    </w:p>
    <w:p w:rsidR="001B5251" w:rsidRPr="000E0FE8" w:rsidRDefault="001B5251" w:rsidP="000E0FE8">
      <w:pPr>
        <w:numPr>
          <w:ilvl w:val="0"/>
          <w:numId w:val="50"/>
        </w:numPr>
        <w:rPr>
          <w:rFonts w:ascii="Calibri" w:hAnsi="Calibri" w:cs="Calibri"/>
          <w:iCs/>
        </w:rPr>
      </w:pPr>
      <w:r w:rsidRPr="000E0FE8">
        <w:rPr>
          <w:rFonts w:ascii="Calibri" w:hAnsi="Calibri" w:cs="Calibri"/>
          <w:iCs/>
        </w:rPr>
        <w:t>1 – 2 uur</w:t>
      </w:r>
    </w:p>
    <w:p w:rsidR="001B5251" w:rsidRPr="000E0FE8" w:rsidRDefault="001B5251" w:rsidP="000E0FE8">
      <w:pPr>
        <w:numPr>
          <w:ilvl w:val="0"/>
          <w:numId w:val="50"/>
        </w:numPr>
        <w:rPr>
          <w:rFonts w:ascii="Calibri" w:hAnsi="Calibri" w:cs="Calibri"/>
          <w:iCs/>
        </w:rPr>
      </w:pPr>
      <w:r w:rsidRPr="000E0FE8">
        <w:rPr>
          <w:rFonts w:ascii="Calibri" w:hAnsi="Calibri" w:cs="Calibri"/>
          <w:iCs/>
        </w:rPr>
        <w:t>2 – 4 uur</w:t>
      </w:r>
    </w:p>
    <w:p w:rsidR="001B5251" w:rsidRPr="000E0FE8" w:rsidRDefault="001B5251" w:rsidP="000E0FE8">
      <w:pPr>
        <w:numPr>
          <w:ilvl w:val="0"/>
          <w:numId w:val="50"/>
        </w:numPr>
        <w:rPr>
          <w:rFonts w:ascii="Calibri" w:hAnsi="Calibri" w:cs="Calibri"/>
          <w:iCs/>
        </w:rPr>
      </w:pPr>
      <w:r w:rsidRPr="000E0FE8">
        <w:rPr>
          <w:rFonts w:ascii="Calibri" w:hAnsi="Calibri" w:cs="Calibri"/>
          <w:iCs/>
        </w:rPr>
        <w:t xml:space="preserve">Ik weet het niet (meer) </w:t>
      </w:r>
    </w:p>
    <w:p w:rsidR="001B5251" w:rsidRPr="000E0FE8" w:rsidRDefault="001B5251" w:rsidP="00E12BF6">
      <w:pPr>
        <w:tabs>
          <w:tab w:val="left" w:pos="1080"/>
        </w:tabs>
        <w:spacing w:line="288" w:lineRule="auto"/>
        <w:rPr>
          <w:rFonts w:ascii="Calibri" w:hAnsi="Calibri" w:cs="Calibri"/>
        </w:rPr>
      </w:pPr>
    </w:p>
    <w:p w:rsidR="001B5251" w:rsidRPr="000E0FE8" w:rsidRDefault="001B5251" w:rsidP="00E12BF6">
      <w:pPr>
        <w:tabs>
          <w:tab w:val="left" w:pos="1080"/>
        </w:tabs>
        <w:spacing w:line="288" w:lineRule="auto"/>
        <w:ind w:left="708" w:hanging="708"/>
        <w:rPr>
          <w:rFonts w:ascii="Calibri" w:hAnsi="Calibri" w:cs="Calibri"/>
          <w:b/>
        </w:rPr>
      </w:pPr>
      <w:r w:rsidRPr="000E0FE8">
        <w:rPr>
          <w:rFonts w:ascii="Calibri" w:hAnsi="Calibri" w:cs="Calibri"/>
          <w:b/>
        </w:rPr>
        <w:t xml:space="preserve">19. </w:t>
      </w:r>
      <w:r w:rsidRPr="000E0FE8">
        <w:rPr>
          <w:rFonts w:ascii="Calibri" w:hAnsi="Calibri" w:cs="Calibri"/>
          <w:b/>
        </w:rPr>
        <w:tab/>
        <w:t xml:space="preserve">Vertelde deze zorgverlener hoe snel u geholpen moest worden aan uw gezondheidsprobleem? </w:t>
      </w:r>
    </w:p>
    <w:p w:rsidR="001B5251" w:rsidRPr="000E0FE8" w:rsidRDefault="001B5251" w:rsidP="000E0FE8">
      <w:pPr>
        <w:numPr>
          <w:ilvl w:val="0"/>
          <w:numId w:val="49"/>
        </w:numPr>
        <w:rPr>
          <w:rFonts w:ascii="Calibri" w:hAnsi="Calibri" w:cs="Calibri"/>
          <w:iCs/>
        </w:rPr>
      </w:pPr>
      <w:r w:rsidRPr="000E0FE8">
        <w:rPr>
          <w:rFonts w:ascii="Calibri" w:hAnsi="Calibri" w:cs="Calibri"/>
          <w:iCs/>
        </w:rPr>
        <w:t>Nee, helemaal niet</w:t>
      </w:r>
    </w:p>
    <w:p w:rsidR="001B5251" w:rsidRPr="000E0FE8" w:rsidRDefault="001B5251" w:rsidP="000E0FE8">
      <w:pPr>
        <w:numPr>
          <w:ilvl w:val="0"/>
          <w:numId w:val="49"/>
        </w:numPr>
        <w:rPr>
          <w:rFonts w:ascii="Calibri" w:hAnsi="Calibri" w:cs="Calibri"/>
          <w:iCs/>
        </w:rPr>
      </w:pPr>
      <w:r w:rsidRPr="000E0FE8">
        <w:rPr>
          <w:rFonts w:ascii="Calibri" w:hAnsi="Calibri" w:cs="Calibri"/>
          <w:iCs/>
        </w:rPr>
        <w:t>Een beetje</w:t>
      </w:r>
    </w:p>
    <w:p w:rsidR="001B5251" w:rsidRPr="000E0FE8" w:rsidRDefault="001B5251" w:rsidP="000E0FE8">
      <w:pPr>
        <w:numPr>
          <w:ilvl w:val="0"/>
          <w:numId w:val="49"/>
        </w:numPr>
        <w:rPr>
          <w:rFonts w:ascii="Calibri" w:hAnsi="Calibri" w:cs="Calibri"/>
          <w:iCs/>
        </w:rPr>
      </w:pPr>
      <w:r w:rsidRPr="000E0FE8">
        <w:rPr>
          <w:rFonts w:ascii="Calibri" w:hAnsi="Calibri" w:cs="Calibri"/>
          <w:iCs/>
        </w:rPr>
        <w:t>Grotendeels</w:t>
      </w:r>
    </w:p>
    <w:p w:rsidR="001B5251" w:rsidRPr="000E0FE8" w:rsidRDefault="001B5251" w:rsidP="000E0FE8">
      <w:pPr>
        <w:numPr>
          <w:ilvl w:val="0"/>
          <w:numId w:val="49"/>
        </w:numPr>
        <w:rPr>
          <w:rFonts w:ascii="Calibri" w:hAnsi="Calibri" w:cs="Calibri"/>
          <w:iCs/>
        </w:rPr>
      </w:pPr>
      <w:r w:rsidRPr="000E0FE8">
        <w:rPr>
          <w:rFonts w:ascii="Calibri" w:hAnsi="Calibri" w:cs="Calibri"/>
          <w:iCs/>
        </w:rPr>
        <w:t>Ja, helemaal</w:t>
      </w:r>
    </w:p>
    <w:p w:rsidR="001B5251" w:rsidRPr="000E0FE8" w:rsidRDefault="001B5251" w:rsidP="000E0FE8">
      <w:pPr>
        <w:numPr>
          <w:ilvl w:val="0"/>
          <w:numId w:val="49"/>
        </w:numPr>
        <w:rPr>
          <w:rFonts w:ascii="Calibri" w:hAnsi="Calibri" w:cs="Calibri"/>
          <w:iCs/>
        </w:rPr>
      </w:pPr>
      <w:r w:rsidRPr="000E0FE8">
        <w:rPr>
          <w:rFonts w:ascii="Calibri" w:hAnsi="Calibri" w:cs="Calibri"/>
          <w:iCs/>
        </w:rPr>
        <w:t>N.v.t. ik ben direct naar een  behandelkamer gebracht</w:t>
      </w:r>
    </w:p>
    <w:p w:rsidR="001B5251" w:rsidRPr="000E0FE8" w:rsidRDefault="001B5251" w:rsidP="00E12BF6">
      <w:pPr>
        <w:tabs>
          <w:tab w:val="left" w:pos="1080"/>
        </w:tabs>
        <w:spacing w:line="288" w:lineRule="auto"/>
        <w:ind w:left="705" w:hanging="705"/>
        <w:rPr>
          <w:rFonts w:ascii="Calibri" w:hAnsi="Calibri" w:cs="Calibri"/>
          <w:iCs/>
        </w:rPr>
      </w:pPr>
    </w:p>
    <w:p w:rsidR="001B5251" w:rsidRPr="000E0FE8" w:rsidRDefault="001B5251" w:rsidP="00E12BF6">
      <w:pPr>
        <w:tabs>
          <w:tab w:val="left" w:pos="1080"/>
        </w:tabs>
        <w:spacing w:line="288" w:lineRule="auto"/>
        <w:ind w:left="705" w:hanging="705"/>
        <w:rPr>
          <w:rFonts w:ascii="Calibri" w:hAnsi="Calibri" w:cs="Calibri"/>
          <w:b/>
        </w:rPr>
      </w:pPr>
      <w:r w:rsidRPr="000E0FE8">
        <w:rPr>
          <w:rFonts w:ascii="Calibri" w:hAnsi="Calibri" w:cs="Calibri"/>
          <w:b/>
        </w:rPr>
        <w:t xml:space="preserve">20. </w:t>
      </w:r>
      <w:r w:rsidRPr="000E0FE8">
        <w:rPr>
          <w:rFonts w:ascii="Calibri" w:hAnsi="Calibri" w:cs="Calibri"/>
          <w:b/>
        </w:rPr>
        <w:tab/>
        <w:t xml:space="preserve">Gaf deze zorgverlener informatie over de </w:t>
      </w:r>
      <w:r w:rsidRPr="000E0FE8">
        <w:rPr>
          <w:rFonts w:ascii="Calibri" w:hAnsi="Calibri" w:cs="Calibri"/>
          <w:b/>
          <w:u w:val="single"/>
        </w:rPr>
        <w:t>volgorde</w:t>
      </w:r>
      <w:r w:rsidRPr="000E0FE8">
        <w:rPr>
          <w:rFonts w:ascii="Calibri" w:hAnsi="Calibri" w:cs="Calibri"/>
          <w:b/>
        </w:rPr>
        <w:t xml:space="preserve"> waarin u en de andere patiënten in de wachtruimte geholpen zouden worden?</w:t>
      </w:r>
    </w:p>
    <w:p w:rsidR="001B5251" w:rsidRPr="000E0FE8" w:rsidRDefault="001B5251" w:rsidP="000E0FE8">
      <w:pPr>
        <w:numPr>
          <w:ilvl w:val="0"/>
          <w:numId w:val="48"/>
        </w:numPr>
        <w:rPr>
          <w:rFonts w:ascii="Calibri" w:hAnsi="Calibri" w:cs="Calibri"/>
          <w:iCs/>
        </w:rPr>
      </w:pPr>
      <w:r w:rsidRPr="000E0FE8">
        <w:rPr>
          <w:rFonts w:ascii="Calibri" w:hAnsi="Calibri" w:cs="Calibri"/>
          <w:iCs/>
        </w:rPr>
        <w:t>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N.v.t. er waren geen andere patiënten in de wachtkamer/ik ben direct naar een behandelkamer gebracht</w:t>
      </w:r>
    </w:p>
    <w:p w:rsidR="001B5251" w:rsidRPr="000E0FE8" w:rsidRDefault="001B5251" w:rsidP="00E12BF6">
      <w:pPr>
        <w:rPr>
          <w:rFonts w:ascii="Calibri" w:hAnsi="Calibri" w:cs="Calibri"/>
          <w:iCs/>
        </w:rPr>
      </w:pPr>
    </w:p>
    <w:p w:rsidR="001B5251" w:rsidRPr="000E0FE8" w:rsidRDefault="001B5251" w:rsidP="00E12BF6">
      <w:pPr>
        <w:rPr>
          <w:rFonts w:ascii="Calibri" w:hAnsi="Calibri" w:cs="Calibri"/>
          <w:iCs/>
        </w:rPr>
      </w:pPr>
    </w:p>
    <w:p w:rsidR="001B5251" w:rsidRPr="000E0FE8" w:rsidRDefault="001B5251" w:rsidP="00E12BF6">
      <w:pPr>
        <w:rPr>
          <w:rFonts w:ascii="Calibri" w:hAnsi="Calibri" w:cs="Calibri"/>
          <w:iCs/>
        </w:rPr>
      </w:pPr>
    </w:p>
    <w:p w:rsidR="001B5251" w:rsidRPr="000E0FE8" w:rsidRDefault="001B5251" w:rsidP="00E12BF6">
      <w:pPr>
        <w:rPr>
          <w:rFonts w:ascii="Calibri" w:hAnsi="Calibri" w:cs="Calibri"/>
          <w:iCs/>
        </w:rPr>
      </w:pPr>
    </w:p>
    <w:p w:rsidR="001B5251" w:rsidRPr="000E0FE8" w:rsidRDefault="001B5251" w:rsidP="00E12BF6">
      <w:pPr>
        <w:rPr>
          <w:rFonts w:ascii="Calibri" w:hAnsi="Calibri" w:cs="Calibri"/>
          <w:iCs/>
        </w:rPr>
      </w:pPr>
    </w:p>
    <w:p w:rsidR="001B5251" w:rsidRPr="000E0FE8" w:rsidRDefault="001B5251" w:rsidP="00E12BF6">
      <w:pPr>
        <w:rPr>
          <w:rFonts w:ascii="Calibri" w:hAnsi="Calibri" w:cs="Calibri"/>
          <w:iCs/>
        </w:rPr>
      </w:pPr>
    </w:p>
    <w:p w:rsidR="001B5251" w:rsidRPr="000E0FE8" w:rsidRDefault="001B5251" w:rsidP="00E12BF6">
      <w:pPr>
        <w:tabs>
          <w:tab w:val="left" w:pos="1080"/>
        </w:tabs>
        <w:spacing w:line="288" w:lineRule="auto"/>
        <w:ind w:left="708" w:hanging="708"/>
        <w:rPr>
          <w:rFonts w:ascii="Calibri" w:hAnsi="Calibri" w:cs="Calibri"/>
          <w:b/>
        </w:rPr>
      </w:pPr>
      <w:r w:rsidRPr="000E0FE8">
        <w:rPr>
          <w:rFonts w:ascii="Calibri" w:hAnsi="Calibri" w:cs="Calibri"/>
          <w:b/>
        </w:rPr>
        <w:t>21.</w:t>
      </w:r>
      <w:r w:rsidRPr="000E0FE8">
        <w:rPr>
          <w:rFonts w:ascii="Calibri" w:hAnsi="Calibri" w:cs="Calibri"/>
          <w:b/>
        </w:rPr>
        <w:tab/>
        <w:t xml:space="preserve">Hoelang moest u de </w:t>
      </w:r>
      <w:r w:rsidRPr="000E0FE8">
        <w:rPr>
          <w:rFonts w:ascii="Calibri" w:hAnsi="Calibri" w:cs="Calibri"/>
          <w:b/>
          <w:u w:val="single"/>
        </w:rPr>
        <w:t>tweede</w:t>
      </w:r>
      <w:r w:rsidRPr="000E0FE8">
        <w:rPr>
          <w:rFonts w:ascii="Calibri" w:hAnsi="Calibri" w:cs="Calibri"/>
          <w:b/>
        </w:rPr>
        <w:t xml:space="preserve"> keer wachten in de wachtruimte voordat uw behandeling begon?</w:t>
      </w:r>
    </w:p>
    <w:p w:rsidR="001B5251" w:rsidRPr="000E0FE8" w:rsidRDefault="001B5251" w:rsidP="000E0FE8">
      <w:pPr>
        <w:numPr>
          <w:ilvl w:val="0"/>
          <w:numId w:val="49"/>
        </w:numPr>
        <w:rPr>
          <w:rFonts w:ascii="Calibri" w:hAnsi="Calibri" w:cs="Calibri"/>
          <w:iCs/>
        </w:rPr>
      </w:pPr>
      <w:r w:rsidRPr="000E0FE8">
        <w:rPr>
          <w:rFonts w:ascii="Calibri" w:hAnsi="Calibri" w:cs="Calibri"/>
        </w:rPr>
        <w:t xml:space="preserve"> </w:t>
      </w:r>
      <w:r w:rsidRPr="000E0FE8">
        <w:rPr>
          <w:rFonts w:ascii="Calibri" w:hAnsi="Calibri" w:cs="Calibri"/>
          <w:iCs/>
        </w:rPr>
        <w:t>Ik werd direct geholpen</w:t>
      </w:r>
    </w:p>
    <w:p w:rsidR="001B5251" w:rsidRPr="000E0FE8" w:rsidRDefault="001B5251" w:rsidP="000E0FE8">
      <w:pPr>
        <w:numPr>
          <w:ilvl w:val="0"/>
          <w:numId w:val="49"/>
        </w:numPr>
        <w:rPr>
          <w:rFonts w:ascii="Calibri" w:hAnsi="Calibri" w:cs="Calibri"/>
          <w:iCs/>
        </w:rPr>
      </w:pPr>
      <w:r w:rsidRPr="000E0FE8">
        <w:rPr>
          <w:rFonts w:ascii="Calibri" w:hAnsi="Calibri" w:cs="Calibri"/>
          <w:iCs/>
        </w:rPr>
        <w:t xml:space="preserve"> 5 – 10 minuten</w:t>
      </w:r>
    </w:p>
    <w:p w:rsidR="001B5251" w:rsidRPr="000E0FE8" w:rsidRDefault="001B5251" w:rsidP="000E0FE8">
      <w:pPr>
        <w:numPr>
          <w:ilvl w:val="0"/>
          <w:numId w:val="49"/>
        </w:numPr>
        <w:rPr>
          <w:rFonts w:ascii="Calibri" w:hAnsi="Calibri" w:cs="Calibri"/>
          <w:iCs/>
        </w:rPr>
      </w:pPr>
      <w:r w:rsidRPr="000E0FE8">
        <w:rPr>
          <w:rFonts w:ascii="Calibri" w:hAnsi="Calibri" w:cs="Calibri"/>
          <w:iCs/>
        </w:rPr>
        <w:t xml:space="preserve"> 11 – 30 minuten</w:t>
      </w:r>
    </w:p>
    <w:p w:rsidR="001B5251" w:rsidRPr="000E0FE8" w:rsidRDefault="001B5251" w:rsidP="000E0FE8">
      <w:pPr>
        <w:numPr>
          <w:ilvl w:val="0"/>
          <w:numId w:val="49"/>
        </w:numPr>
        <w:rPr>
          <w:rFonts w:ascii="Calibri" w:hAnsi="Calibri" w:cs="Calibri"/>
          <w:iCs/>
        </w:rPr>
      </w:pPr>
      <w:r w:rsidRPr="000E0FE8">
        <w:rPr>
          <w:rFonts w:ascii="Calibri" w:hAnsi="Calibri" w:cs="Calibri"/>
          <w:iCs/>
        </w:rPr>
        <w:t xml:space="preserve"> 31 – 60 minuten</w:t>
      </w:r>
    </w:p>
    <w:p w:rsidR="001B5251" w:rsidRPr="000E0FE8" w:rsidRDefault="001B5251" w:rsidP="000E0FE8">
      <w:pPr>
        <w:numPr>
          <w:ilvl w:val="0"/>
          <w:numId w:val="49"/>
        </w:numPr>
        <w:rPr>
          <w:rFonts w:ascii="Calibri" w:hAnsi="Calibri" w:cs="Calibri"/>
          <w:iCs/>
        </w:rPr>
      </w:pPr>
      <w:r w:rsidRPr="000E0FE8">
        <w:rPr>
          <w:rFonts w:ascii="Calibri" w:hAnsi="Calibri" w:cs="Calibri"/>
          <w:iCs/>
        </w:rPr>
        <w:t xml:space="preserve"> 1 – 2 uur</w:t>
      </w:r>
    </w:p>
    <w:p w:rsidR="001B5251" w:rsidRPr="000E0FE8" w:rsidRDefault="001B5251" w:rsidP="000E0FE8">
      <w:pPr>
        <w:numPr>
          <w:ilvl w:val="0"/>
          <w:numId w:val="49"/>
        </w:numPr>
        <w:rPr>
          <w:rFonts w:ascii="Calibri" w:hAnsi="Calibri" w:cs="Calibri"/>
          <w:iCs/>
        </w:rPr>
      </w:pPr>
      <w:r w:rsidRPr="000E0FE8">
        <w:rPr>
          <w:rFonts w:ascii="Calibri" w:hAnsi="Calibri" w:cs="Calibri"/>
          <w:iCs/>
        </w:rPr>
        <w:t xml:space="preserve"> 2 – 4 uur</w:t>
      </w:r>
    </w:p>
    <w:p w:rsidR="001B5251" w:rsidRPr="000E0FE8" w:rsidRDefault="001B5251" w:rsidP="000E0FE8">
      <w:pPr>
        <w:numPr>
          <w:ilvl w:val="0"/>
          <w:numId w:val="49"/>
        </w:numPr>
        <w:rPr>
          <w:rFonts w:ascii="Calibri" w:hAnsi="Calibri" w:cs="Calibri"/>
          <w:iCs/>
        </w:rPr>
      </w:pPr>
      <w:r w:rsidRPr="000E0FE8">
        <w:rPr>
          <w:rFonts w:ascii="Calibri" w:hAnsi="Calibri" w:cs="Calibri"/>
          <w:iCs/>
        </w:rPr>
        <w:t xml:space="preserve"> Langer dan 4 uur</w:t>
      </w:r>
    </w:p>
    <w:p w:rsidR="001B5251" w:rsidRPr="000E0FE8" w:rsidRDefault="001B5251" w:rsidP="000E0FE8">
      <w:pPr>
        <w:numPr>
          <w:ilvl w:val="0"/>
          <w:numId w:val="49"/>
        </w:numPr>
        <w:rPr>
          <w:rFonts w:ascii="Calibri" w:hAnsi="Calibri" w:cs="Calibri"/>
          <w:iCs/>
        </w:rPr>
      </w:pPr>
      <w:r w:rsidRPr="000E0FE8">
        <w:rPr>
          <w:rFonts w:ascii="Calibri" w:hAnsi="Calibri" w:cs="Calibri"/>
          <w:iCs/>
        </w:rPr>
        <w:t xml:space="preserve"> Weet ik niet (meer)</w:t>
      </w:r>
    </w:p>
    <w:p w:rsidR="001B5251" w:rsidRPr="000E0FE8" w:rsidRDefault="001B5251" w:rsidP="000E0FE8">
      <w:pPr>
        <w:numPr>
          <w:ilvl w:val="0"/>
          <w:numId w:val="49"/>
        </w:numPr>
        <w:rPr>
          <w:rFonts w:ascii="Calibri" w:hAnsi="Calibri" w:cs="Calibri"/>
          <w:iCs/>
        </w:rPr>
      </w:pPr>
      <w:r w:rsidRPr="000E0FE8">
        <w:rPr>
          <w:rFonts w:ascii="Calibri" w:hAnsi="Calibri" w:cs="Calibri"/>
          <w:iCs/>
        </w:rPr>
        <w:t>N.v.t. er waren geen andere patiënten in de wachtkamer/ik ben direct naar een behandelkamer gebracht</w:t>
      </w:r>
    </w:p>
    <w:p w:rsidR="001B5251" w:rsidRPr="000E0FE8" w:rsidRDefault="001B5251" w:rsidP="00E12BF6">
      <w:pPr>
        <w:tabs>
          <w:tab w:val="left" w:pos="1080"/>
        </w:tabs>
        <w:spacing w:line="288" w:lineRule="auto"/>
        <w:ind w:left="708" w:hanging="708"/>
        <w:rPr>
          <w:rFonts w:ascii="Calibri" w:hAnsi="Calibri" w:cs="Calibri"/>
          <w:b/>
        </w:rPr>
      </w:pPr>
    </w:p>
    <w:p w:rsidR="001B5251" w:rsidRPr="000E0FE8" w:rsidRDefault="001B5251" w:rsidP="00E12BF6">
      <w:pPr>
        <w:tabs>
          <w:tab w:val="left" w:pos="1080"/>
        </w:tabs>
        <w:spacing w:line="288" w:lineRule="auto"/>
        <w:ind w:left="708" w:hanging="708"/>
        <w:rPr>
          <w:rFonts w:ascii="Calibri" w:hAnsi="Calibri" w:cs="Calibri"/>
          <w:b/>
        </w:rPr>
      </w:pPr>
      <w:r w:rsidRPr="000E0FE8">
        <w:rPr>
          <w:rFonts w:ascii="Calibri" w:hAnsi="Calibri" w:cs="Calibri"/>
          <w:b/>
        </w:rPr>
        <w:t xml:space="preserve">22. </w:t>
      </w:r>
      <w:r w:rsidRPr="000E0FE8">
        <w:rPr>
          <w:rFonts w:ascii="Calibri" w:hAnsi="Calibri" w:cs="Calibri"/>
          <w:b/>
        </w:rPr>
        <w:tab/>
        <w:t>Was de totale wachttijd totdat uw behandeling in de behandelkamer startte een probleem?</w:t>
      </w:r>
    </w:p>
    <w:p w:rsidR="001B5251" w:rsidRPr="000E0FE8" w:rsidRDefault="001B5251" w:rsidP="000E0FE8">
      <w:pPr>
        <w:numPr>
          <w:ilvl w:val="0"/>
          <w:numId w:val="49"/>
        </w:numPr>
        <w:rPr>
          <w:rFonts w:ascii="Calibri" w:hAnsi="Calibri" w:cs="Calibri"/>
        </w:rPr>
      </w:pPr>
      <w:r w:rsidRPr="000E0FE8">
        <w:rPr>
          <w:rFonts w:ascii="Calibri" w:hAnsi="Calibri" w:cs="Calibri"/>
        </w:rPr>
        <w:t xml:space="preserve"> Groot probleem</w:t>
      </w:r>
    </w:p>
    <w:p w:rsidR="001B5251" w:rsidRPr="000E0FE8" w:rsidRDefault="001B5251" w:rsidP="000E0FE8">
      <w:pPr>
        <w:numPr>
          <w:ilvl w:val="0"/>
          <w:numId w:val="49"/>
        </w:numPr>
        <w:rPr>
          <w:rFonts w:ascii="Calibri" w:hAnsi="Calibri" w:cs="Calibri"/>
        </w:rPr>
      </w:pPr>
      <w:r w:rsidRPr="000E0FE8">
        <w:rPr>
          <w:rFonts w:ascii="Calibri" w:hAnsi="Calibri" w:cs="Calibri"/>
        </w:rPr>
        <w:t xml:space="preserve"> Klein probleem</w:t>
      </w:r>
    </w:p>
    <w:p w:rsidR="001B5251" w:rsidRPr="000E0FE8" w:rsidRDefault="001B5251" w:rsidP="000E0FE8">
      <w:pPr>
        <w:numPr>
          <w:ilvl w:val="0"/>
          <w:numId w:val="49"/>
        </w:numPr>
        <w:rPr>
          <w:rFonts w:ascii="Calibri" w:hAnsi="Calibri" w:cs="Calibri"/>
        </w:rPr>
      </w:pPr>
      <w:r w:rsidRPr="000E0FE8">
        <w:rPr>
          <w:rFonts w:ascii="Calibri" w:hAnsi="Calibri" w:cs="Calibri"/>
        </w:rPr>
        <w:t xml:space="preserve"> Geen probleem</w:t>
      </w:r>
    </w:p>
    <w:p w:rsidR="001B5251" w:rsidRPr="000E0FE8" w:rsidRDefault="001B5251" w:rsidP="000E0FE8">
      <w:pPr>
        <w:numPr>
          <w:ilvl w:val="0"/>
          <w:numId w:val="49"/>
        </w:numPr>
        <w:rPr>
          <w:rFonts w:ascii="Calibri" w:hAnsi="Calibri" w:cs="Calibri"/>
        </w:rPr>
      </w:pPr>
      <w:r w:rsidRPr="000E0FE8">
        <w:rPr>
          <w:rFonts w:ascii="Calibri" w:hAnsi="Calibri" w:cs="Calibri"/>
        </w:rPr>
        <w:t xml:space="preserve"> N.v.t. (ik heb niet gewacht in de wachtruimte) </w:t>
      </w:r>
      <w:r w:rsidRPr="000E0FE8">
        <w:rPr>
          <w:rFonts w:ascii="Calibri" w:hAnsi="Calibri" w:cs="Calibri"/>
        </w:rPr>
        <w:sym w:font="Wingdings" w:char="F0E0"/>
      </w:r>
      <w:r w:rsidRPr="000E0FE8">
        <w:rPr>
          <w:rFonts w:ascii="Calibri" w:hAnsi="Calibri" w:cs="Calibri"/>
        </w:rPr>
        <w:t xml:space="preserve"> ga naar vraag 24</w:t>
      </w:r>
    </w:p>
    <w:p w:rsidR="001B5251" w:rsidRPr="000E0FE8" w:rsidRDefault="001B5251" w:rsidP="00E12BF6">
      <w:pPr>
        <w:tabs>
          <w:tab w:val="left" w:pos="1080"/>
        </w:tabs>
        <w:spacing w:line="288" w:lineRule="auto"/>
        <w:ind w:left="720"/>
        <w:rPr>
          <w:rFonts w:ascii="Calibri" w:hAnsi="Calibri" w:cs="Calibri"/>
          <w:b/>
        </w:rPr>
      </w:pPr>
    </w:p>
    <w:p w:rsidR="001B5251" w:rsidRPr="000E0FE8" w:rsidRDefault="001B5251" w:rsidP="00E12BF6">
      <w:pPr>
        <w:tabs>
          <w:tab w:val="left" w:pos="1080"/>
        </w:tabs>
        <w:spacing w:line="288" w:lineRule="auto"/>
        <w:ind w:left="720" w:hanging="720"/>
        <w:rPr>
          <w:rFonts w:ascii="Calibri" w:hAnsi="Calibri" w:cs="Calibri"/>
          <w:b/>
        </w:rPr>
      </w:pPr>
      <w:r w:rsidRPr="000E0FE8">
        <w:rPr>
          <w:rFonts w:ascii="Calibri" w:hAnsi="Calibri" w:cs="Calibri"/>
          <w:b/>
        </w:rPr>
        <w:t xml:space="preserve">23. </w:t>
      </w:r>
      <w:r w:rsidRPr="000E0FE8">
        <w:rPr>
          <w:rFonts w:ascii="Calibri" w:hAnsi="Calibri" w:cs="Calibri"/>
          <w:b/>
        </w:rPr>
        <w:tab/>
        <w:t>Was het een probleem dat u langer moest wachten, omdat ernstigere patiënten eerder behandeld werden?</w:t>
      </w:r>
    </w:p>
    <w:p w:rsidR="001B5251" w:rsidRPr="000E0FE8" w:rsidRDefault="001B5251" w:rsidP="000E0FE8">
      <w:pPr>
        <w:numPr>
          <w:ilvl w:val="0"/>
          <w:numId w:val="49"/>
        </w:numPr>
        <w:rPr>
          <w:rFonts w:ascii="Calibri" w:hAnsi="Calibri" w:cs="Calibri"/>
        </w:rPr>
      </w:pPr>
      <w:r w:rsidRPr="000E0FE8">
        <w:rPr>
          <w:rFonts w:ascii="Calibri" w:hAnsi="Calibri" w:cs="Calibri"/>
        </w:rPr>
        <w:t xml:space="preserve"> Groot probleem</w:t>
      </w:r>
    </w:p>
    <w:p w:rsidR="001B5251" w:rsidRPr="000E0FE8" w:rsidRDefault="001B5251" w:rsidP="000E0FE8">
      <w:pPr>
        <w:numPr>
          <w:ilvl w:val="0"/>
          <w:numId w:val="49"/>
        </w:numPr>
        <w:rPr>
          <w:rFonts w:ascii="Calibri" w:hAnsi="Calibri" w:cs="Calibri"/>
        </w:rPr>
      </w:pPr>
      <w:r w:rsidRPr="000E0FE8">
        <w:rPr>
          <w:rFonts w:ascii="Calibri" w:hAnsi="Calibri" w:cs="Calibri"/>
        </w:rPr>
        <w:t xml:space="preserve"> Klein probleem</w:t>
      </w:r>
    </w:p>
    <w:p w:rsidR="001B5251" w:rsidRPr="000E0FE8" w:rsidRDefault="001B5251" w:rsidP="000E0FE8">
      <w:pPr>
        <w:numPr>
          <w:ilvl w:val="0"/>
          <w:numId w:val="49"/>
        </w:numPr>
        <w:rPr>
          <w:rFonts w:ascii="Calibri" w:hAnsi="Calibri" w:cs="Calibri"/>
        </w:rPr>
      </w:pPr>
      <w:r w:rsidRPr="000E0FE8">
        <w:rPr>
          <w:rFonts w:ascii="Calibri" w:hAnsi="Calibri" w:cs="Calibri"/>
        </w:rPr>
        <w:t xml:space="preserve"> Geen probleem</w:t>
      </w:r>
      <w:r w:rsidRPr="000E0FE8">
        <w:rPr>
          <w:rFonts w:ascii="Calibri" w:hAnsi="Calibri" w:cs="Calibri"/>
        </w:rPr>
        <w:tab/>
      </w: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4396"/>
      </w:tblGrid>
      <w:tr w:rsidR="001B5251" w:rsidRPr="000E0FE8" w:rsidTr="00E12BF6">
        <w:tc>
          <w:tcPr>
            <w:tcW w:w="4396" w:type="dxa"/>
          </w:tcPr>
          <w:p w:rsidR="001B5251" w:rsidRPr="000E0FE8" w:rsidRDefault="001B5251" w:rsidP="00E12BF6">
            <w:pPr>
              <w:spacing w:line="288" w:lineRule="auto"/>
              <w:rPr>
                <w:rFonts w:ascii="Calibri" w:hAnsi="Calibri" w:cs="Calibri"/>
                <w:b/>
              </w:rPr>
            </w:pPr>
            <w:r w:rsidRPr="000E0FE8">
              <w:rPr>
                <w:rFonts w:ascii="Calibri" w:hAnsi="Calibri" w:cs="Calibri"/>
                <w:b/>
              </w:rPr>
              <w:lastRenderedPageBreak/>
              <w:t>Pijn</w:t>
            </w:r>
          </w:p>
        </w:tc>
      </w:tr>
      <w:tr w:rsidR="001B5251" w:rsidRPr="000E0FE8" w:rsidTr="00E12BF6">
        <w:tc>
          <w:tcPr>
            <w:tcW w:w="4396" w:type="dxa"/>
          </w:tcPr>
          <w:p w:rsidR="001B5251" w:rsidRPr="000E0FE8" w:rsidRDefault="001B5251" w:rsidP="00E12BF6">
            <w:pPr>
              <w:spacing w:line="288" w:lineRule="auto"/>
              <w:rPr>
                <w:rFonts w:ascii="Calibri" w:hAnsi="Calibri" w:cs="Calibri"/>
                <w:i/>
              </w:rPr>
            </w:pPr>
            <w:r w:rsidRPr="000E0FE8">
              <w:rPr>
                <w:rFonts w:ascii="Calibri" w:hAnsi="Calibri" w:cs="Calibri"/>
                <w:i/>
              </w:rPr>
              <w:t xml:space="preserve">De onderstaande vragen gaat over de pijn die u voelde </w:t>
            </w:r>
            <w:r w:rsidRPr="000E0FE8">
              <w:rPr>
                <w:rFonts w:ascii="Calibri" w:hAnsi="Calibri" w:cs="Calibri"/>
                <w:i/>
                <w:u w:val="single"/>
              </w:rPr>
              <w:t>voordat</w:t>
            </w:r>
            <w:r w:rsidRPr="000E0FE8">
              <w:rPr>
                <w:rFonts w:ascii="Calibri" w:hAnsi="Calibri" w:cs="Calibri"/>
                <w:i/>
              </w:rPr>
              <w:t xml:space="preserve"> uw behandeling startte. </w:t>
            </w:r>
          </w:p>
        </w:tc>
      </w:tr>
    </w:tbl>
    <w:p w:rsidR="001B5251" w:rsidRPr="000E0FE8" w:rsidRDefault="001B5251" w:rsidP="00E12BF6">
      <w:pPr>
        <w:tabs>
          <w:tab w:val="left" w:pos="360"/>
        </w:tabs>
        <w:spacing w:line="288" w:lineRule="auto"/>
        <w:rPr>
          <w:rFonts w:ascii="Calibri" w:hAnsi="Calibri" w:cs="Calibri"/>
          <w:b/>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24.  </w:t>
      </w:r>
      <w:r w:rsidRPr="000E0FE8">
        <w:rPr>
          <w:rFonts w:ascii="Calibri" w:hAnsi="Calibri" w:cs="Calibri"/>
          <w:b/>
          <w:iCs/>
        </w:rPr>
        <w:tab/>
        <w:t xml:space="preserve">Kunt u aangeven op een schaal van 0 – 10 hoeveel pijn u had bij binnenkomst op de SEH? </w:t>
      </w:r>
    </w:p>
    <w:p w:rsidR="001B5251" w:rsidRPr="000E0FE8" w:rsidRDefault="001B5251" w:rsidP="00E12BF6">
      <w:pPr>
        <w:ind w:left="705"/>
        <w:rPr>
          <w:rFonts w:ascii="Calibri" w:hAnsi="Calibri" w:cs="Calibri"/>
          <w:b/>
          <w:iCs/>
        </w:rPr>
      </w:pPr>
      <w:r w:rsidRPr="000E0FE8">
        <w:rPr>
          <w:rFonts w:ascii="Calibri" w:hAnsi="Calibri" w:cs="Calibri"/>
          <w:b/>
          <w:iCs/>
        </w:rPr>
        <w:t xml:space="preserve">Een 0 betekent geen pijn. </w:t>
      </w:r>
    </w:p>
    <w:p w:rsidR="001B5251" w:rsidRPr="000E0FE8" w:rsidRDefault="001B5251" w:rsidP="00E12BF6">
      <w:pPr>
        <w:ind w:left="705"/>
        <w:rPr>
          <w:rFonts w:ascii="Calibri" w:hAnsi="Calibri" w:cs="Calibri"/>
          <w:b/>
          <w:iCs/>
        </w:rPr>
      </w:pPr>
      <w:r w:rsidRPr="000E0FE8">
        <w:rPr>
          <w:rFonts w:ascii="Calibri" w:hAnsi="Calibri" w:cs="Calibri"/>
          <w:b/>
          <w:iCs/>
        </w:rPr>
        <w:t>Een 10 betekent de ergst denkbare pijn.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0 </w:t>
      </w:r>
      <w:r w:rsidRPr="000E0FE8">
        <w:rPr>
          <w:rFonts w:ascii="Calibri" w:hAnsi="Calibri" w:cs="Calibri"/>
          <w:iCs/>
        </w:rPr>
        <w:tab/>
        <w:t>geen pijn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1</w:t>
      </w:r>
      <w:r w:rsidRPr="000E0FE8">
        <w:rPr>
          <w:rFonts w:ascii="Calibri" w:hAnsi="Calibri" w:cs="Calibri"/>
          <w:iCs/>
        </w:rPr>
        <w:tab/>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2</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3</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4</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5</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6</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7</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8</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9</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10 </w:t>
      </w:r>
      <w:r w:rsidRPr="000E0FE8">
        <w:rPr>
          <w:rFonts w:ascii="Calibri" w:hAnsi="Calibri" w:cs="Calibri"/>
          <w:iCs/>
        </w:rPr>
        <w:tab/>
        <w:t xml:space="preserve">de ergst denkbare pijn </w:t>
      </w:r>
    </w:p>
    <w:p w:rsidR="001B5251" w:rsidRPr="000E0FE8" w:rsidRDefault="001B5251" w:rsidP="00E12BF6">
      <w:pPr>
        <w:tabs>
          <w:tab w:val="left" w:pos="1080"/>
        </w:tabs>
        <w:spacing w:line="288" w:lineRule="auto"/>
        <w:rPr>
          <w:rFonts w:ascii="Calibri" w:hAnsi="Calibri" w:cs="Calibri"/>
        </w:rPr>
      </w:pPr>
    </w:p>
    <w:p w:rsidR="001B5251" w:rsidRPr="000E0FE8" w:rsidRDefault="001B5251" w:rsidP="00E12BF6">
      <w:pPr>
        <w:tabs>
          <w:tab w:val="left" w:pos="360"/>
        </w:tabs>
        <w:spacing w:line="288" w:lineRule="auto"/>
        <w:ind w:left="705" w:hanging="705"/>
        <w:rPr>
          <w:rFonts w:ascii="Calibri" w:hAnsi="Calibri" w:cs="Calibri"/>
          <w:b/>
        </w:rPr>
      </w:pPr>
    </w:p>
    <w:tbl>
      <w:tblPr>
        <w:tblpPr w:leftFromText="141" w:rightFromText="141" w:vertAnchor="text" w:horzAnchor="margin" w:tblpY="138"/>
        <w:tblW w:w="4428" w:type="dxa"/>
        <w:tblBorders>
          <w:top w:val="single" w:sz="4" w:space="0" w:color="000000"/>
          <w:insideH w:val="single" w:sz="4" w:space="0" w:color="000000"/>
          <w:insideV w:val="single" w:sz="4" w:space="0" w:color="000000"/>
        </w:tblBorders>
        <w:tblLook w:val="04A0" w:firstRow="1" w:lastRow="0" w:firstColumn="1" w:lastColumn="0" w:noHBand="0" w:noVBand="1"/>
      </w:tblPr>
      <w:tblGrid>
        <w:gridCol w:w="4428"/>
      </w:tblGrid>
      <w:tr w:rsidR="001B5251" w:rsidRPr="000E0FE8" w:rsidTr="00E12BF6">
        <w:trPr>
          <w:trHeight w:val="261"/>
        </w:trPr>
        <w:tc>
          <w:tcPr>
            <w:tcW w:w="4428" w:type="dxa"/>
          </w:tcPr>
          <w:p w:rsidR="001B5251" w:rsidRPr="000E0FE8" w:rsidRDefault="001B5251" w:rsidP="00E12BF6">
            <w:pPr>
              <w:rPr>
                <w:rFonts w:ascii="Calibri" w:hAnsi="Calibri" w:cs="Calibri"/>
                <w:b/>
                <w:iCs/>
              </w:rPr>
            </w:pPr>
            <w:r w:rsidRPr="000E0FE8">
              <w:rPr>
                <w:rFonts w:ascii="Calibri" w:hAnsi="Calibri" w:cs="Calibri"/>
                <w:iCs/>
              </w:rPr>
              <w:br w:type="page"/>
            </w:r>
            <w:r w:rsidRPr="000E0FE8">
              <w:rPr>
                <w:rFonts w:ascii="Calibri" w:hAnsi="Calibri" w:cs="Calibri"/>
                <w:b/>
                <w:iCs/>
              </w:rPr>
              <w:t>Onderzoeken en behandeling</w:t>
            </w:r>
          </w:p>
        </w:tc>
      </w:tr>
      <w:tr w:rsidR="001B5251" w:rsidRPr="000E0FE8" w:rsidTr="00E12BF6">
        <w:trPr>
          <w:trHeight w:val="812"/>
        </w:trPr>
        <w:tc>
          <w:tcPr>
            <w:tcW w:w="4428" w:type="dxa"/>
          </w:tcPr>
          <w:p w:rsidR="001B5251" w:rsidRPr="000E0FE8" w:rsidRDefault="001B5251" w:rsidP="00E12BF6">
            <w:pPr>
              <w:rPr>
                <w:rFonts w:ascii="Calibri" w:hAnsi="Calibri" w:cs="Calibri"/>
                <w:i/>
                <w:iCs/>
              </w:rPr>
            </w:pPr>
            <w:r w:rsidRPr="000E0FE8">
              <w:rPr>
                <w:rFonts w:ascii="Calibri" w:hAnsi="Calibri" w:cs="Calibri"/>
                <w:i/>
                <w:iCs/>
              </w:rPr>
              <w:t xml:space="preserve">De volgende vragen gaan over de onderzoeken en de behandeling op de SEH, </w:t>
            </w:r>
            <w:r w:rsidRPr="000E0FE8">
              <w:rPr>
                <w:rFonts w:ascii="Calibri" w:hAnsi="Calibri" w:cs="Calibri"/>
                <w:i/>
                <w:iCs/>
                <w:u w:val="single"/>
              </w:rPr>
              <w:t>niet</w:t>
            </w:r>
            <w:r w:rsidRPr="000E0FE8">
              <w:rPr>
                <w:rFonts w:ascii="Calibri" w:hAnsi="Calibri" w:cs="Calibri"/>
                <w:i/>
                <w:iCs/>
              </w:rPr>
              <w:t xml:space="preserve"> over de onderzoeken en de behandeling door ambulancepersoneel, huisarts of anderen. Met zorgverleners op de SEH worden </w:t>
            </w:r>
            <w:r w:rsidRPr="000E0FE8">
              <w:rPr>
                <w:rFonts w:ascii="Calibri" w:hAnsi="Calibri" w:cs="Calibri"/>
                <w:i/>
                <w:iCs/>
                <w:u w:val="single"/>
              </w:rPr>
              <w:t>alleen</w:t>
            </w:r>
            <w:r w:rsidRPr="000E0FE8">
              <w:rPr>
                <w:rFonts w:ascii="Calibri" w:hAnsi="Calibri" w:cs="Calibri"/>
                <w:i/>
                <w:iCs/>
              </w:rPr>
              <w:t xml:space="preserve"> de verpleegkundigen, artsen, arts-assistenten en/of co-assistenten bedoeld.</w:t>
            </w:r>
          </w:p>
        </w:tc>
      </w:tr>
    </w:tbl>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25.</w:t>
      </w:r>
      <w:r w:rsidRPr="000E0FE8">
        <w:rPr>
          <w:rFonts w:ascii="Calibri" w:hAnsi="Calibri" w:cs="Calibri"/>
          <w:b/>
        </w:rPr>
        <w:tab/>
      </w:r>
      <w:r w:rsidRPr="000E0FE8">
        <w:rPr>
          <w:rFonts w:ascii="Calibri" w:hAnsi="Calibri" w:cs="Calibri"/>
          <w:b/>
        </w:rPr>
        <w:tab/>
        <w:t>Kreeg u van de zorgverleners op de SEH medicatie om de pijn te verzachten?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ik had al medicatie gekregen voordat ik op de SEH kwam</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Nee, maar ik vond het niet nodig </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Nee, de zorgverleners op de SEH vonden het niet nodig </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Nee, maar ik had het wel gewild </w:t>
      </w:r>
    </w:p>
    <w:p w:rsidR="001B5251" w:rsidRPr="000E0FE8" w:rsidRDefault="001B5251" w:rsidP="000E0FE8">
      <w:pPr>
        <w:numPr>
          <w:ilvl w:val="0"/>
          <w:numId w:val="48"/>
        </w:numPr>
        <w:rPr>
          <w:rFonts w:ascii="Calibri" w:hAnsi="Calibri" w:cs="Calibri"/>
          <w:iCs/>
        </w:rPr>
      </w:pPr>
      <w:r w:rsidRPr="000E0FE8">
        <w:rPr>
          <w:rFonts w:ascii="Calibri" w:hAnsi="Calibri" w:cs="Calibri"/>
          <w:iCs/>
        </w:rPr>
        <w:t>Ja</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Anders, namelijk…………………………..</w:t>
      </w:r>
    </w:p>
    <w:p w:rsidR="001B5251" w:rsidRPr="000E0FE8" w:rsidRDefault="001B5251" w:rsidP="00E12BF6">
      <w:pPr>
        <w:ind w:left="720"/>
        <w:rPr>
          <w:rFonts w:ascii="Calibri" w:hAnsi="Calibri" w:cs="Calibri"/>
          <w:iCs/>
        </w:rPr>
      </w:pPr>
      <w:r w:rsidRPr="000E0FE8">
        <w:rPr>
          <w:rFonts w:ascii="Calibri" w:hAnsi="Calibri" w:cs="Calibri"/>
          <w:iCs/>
        </w:rPr>
        <w:t>………………………………………................</w:t>
      </w:r>
    </w:p>
    <w:p w:rsidR="001B5251" w:rsidRPr="000E0FE8" w:rsidRDefault="001B5251" w:rsidP="00E12BF6">
      <w:pPr>
        <w:tabs>
          <w:tab w:val="left" w:pos="360"/>
          <w:tab w:val="left" w:pos="720"/>
          <w:tab w:val="left" w:pos="1080"/>
        </w:tabs>
        <w:spacing w:line="288" w:lineRule="auto"/>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 xml:space="preserve">26. </w:t>
      </w:r>
      <w:r w:rsidRPr="000E0FE8">
        <w:rPr>
          <w:rFonts w:ascii="Calibri" w:hAnsi="Calibri" w:cs="Calibri"/>
          <w:b/>
        </w:rPr>
        <w:tab/>
      </w:r>
      <w:r w:rsidRPr="000E0FE8">
        <w:rPr>
          <w:rFonts w:ascii="Calibri" w:hAnsi="Calibri" w:cs="Calibri"/>
          <w:b/>
        </w:rPr>
        <w:tab/>
        <w:t>Had u genoeg privacy toen u onderzocht werd in de behandelkamer?</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spacing w:line="288" w:lineRule="auto"/>
        <w:ind w:left="705" w:hanging="705"/>
        <w:rPr>
          <w:rFonts w:ascii="Calibri" w:hAnsi="Calibri" w:cs="Calibri"/>
          <w:b/>
        </w:rPr>
      </w:pPr>
      <w:r w:rsidRPr="000E0FE8">
        <w:rPr>
          <w:rFonts w:ascii="Calibri" w:hAnsi="Calibri" w:cs="Calibri"/>
          <w:b/>
        </w:rPr>
        <w:t xml:space="preserve">27. </w:t>
      </w:r>
      <w:r w:rsidRPr="000E0FE8">
        <w:rPr>
          <w:rFonts w:ascii="Calibri" w:hAnsi="Calibri" w:cs="Calibri"/>
          <w:b/>
        </w:rPr>
        <w:tab/>
        <w:t>Als u hulp nodig had, kreeg u de hulp dan zo snel als u wilde?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(ik had geen hulp nodig) </w:t>
      </w:r>
    </w:p>
    <w:p w:rsidR="001B5251" w:rsidRPr="000E0FE8" w:rsidRDefault="001B5251" w:rsidP="00E12BF6">
      <w:pPr>
        <w:ind w:left="720"/>
        <w:rPr>
          <w:rFonts w:ascii="Calibri" w:hAnsi="Calibri" w:cs="Calibri"/>
          <w:iCs/>
        </w:rPr>
      </w:pPr>
      <w:r w:rsidRPr="000E0FE8">
        <w:rPr>
          <w:rFonts w:ascii="Calibri" w:hAnsi="Calibri" w:cs="Calibri"/>
          <w:iCs/>
        </w:rPr>
        <w:sym w:font="Wingdings" w:char="F0E0"/>
      </w:r>
      <w:r w:rsidRPr="000E0FE8">
        <w:rPr>
          <w:rFonts w:ascii="Calibri" w:hAnsi="Calibri" w:cs="Calibri"/>
          <w:iCs/>
        </w:rPr>
        <w:t xml:space="preserve"> ga naar vraag 29</w:t>
      </w:r>
    </w:p>
    <w:p w:rsidR="001B5251" w:rsidRPr="000E0FE8" w:rsidRDefault="001B5251" w:rsidP="00E12BF6">
      <w:pPr>
        <w:tabs>
          <w:tab w:val="left" w:pos="360"/>
        </w:tabs>
        <w:spacing w:line="288" w:lineRule="auto"/>
        <w:ind w:left="705" w:hanging="705"/>
        <w:rPr>
          <w:rFonts w:ascii="Calibri" w:hAnsi="Calibri" w:cs="Calibri"/>
          <w:b/>
          <w:bCs/>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bCs/>
        </w:rPr>
        <w:t xml:space="preserve">28. </w:t>
      </w:r>
      <w:r w:rsidRPr="000E0FE8">
        <w:rPr>
          <w:rFonts w:ascii="Calibri" w:hAnsi="Calibri" w:cs="Calibri"/>
          <w:b/>
          <w:bCs/>
        </w:rPr>
        <w:tab/>
      </w:r>
      <w:r w:rsidRPr="000E0FE8">
        <w:rPr>
          <w:rFonts w:ascii="Calibri" w:hAnsi="Calibri" w:cs="Calibri"/>
          <w:b/>
          <w:bCs/>
        </w:rPr>
        <w:tab/>
        <w:t>Kreeg u de hulp die u nodig had?</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ind w:left="720"/>
        <w:rPr>
          <w:rFonts w:ascii="Calibri" w:hAnsi="Calibri" w:cs="Calibri"/>
          <w:iCs/>
        </w:rPr>
      </w:pPr>
    </w:p>
    <w:p w:rsidR="001B5251" w:rsidRPr="000E0FE8" w:rsidRDefault="001B5251" w:rsidP="00E12BF6">
      <w:pPr>
        <w:ind w:left="720"/>
        <w:rPr>
          <w:rFonts w:ascii="Calibri" w:hAnsi="Calibri" w:cs="Calibri"/>
          <w:iCs/>
        </w:rPr>
      </w:pPr>
    </w:p>
    <w:p w:rsidR="001B5251" w:rsidRPr="000E0FE8" w:rsidRDefault="001B5251" w:rsidP="00E12BF6">
      <w:pPr>
        <w:ind w:left="720"/>
        <w:rPr>
          <w:rFonts w:ascii="Calibri" w:hAnsi="Calibri" w:cs="Calibri"/>
          <w:iCs/>
        </w:rPr>
      </w:pPr>
    </w:p>
    <w:p w:rsidR="001B5251" w:rsidRPr="000E0FE8" w:rsidRDefault="001B5251" w:rsidP="00E12BF6">
      <w:pPr>
        <w:ind w:left="720"/>
        <w:rPr>
          <w:rFonts w:ascii="Calibri" w:hAnsi="Calibri" w:cs="Calibri"/>
          <w:iCs/>
        </w:rPr>
      </w:pPr>
    </w:p>
    <w:p w:rsidR="001B5251" w:rsidRPr="000E0FE8" w:rsidRDefault="001B5251" w:rsidP="00E12BF6">
      <w:pPr>
        <w:ind w:left="720"/>
        <w:rPr>
          <w:rFonts w:ascii="Calibri" w:hAnsi="Calibri" w:cs="Calibri"/>
          <w:iCs/>
        </w:rPr>
      </w:pPr>
    </w:p>
    <w:p w:rsidR="001B5251" w:rsidRPr="000E0FE8" w:rsidRDefault="001B5251" w:rsidP="00E12BF6">
      <w:pPr>
        <w:ind w:left="720"/>
        <w:rPr>
          <w:rFonts w:ascii="Calibri" w:hAnsi="Calibri" w:cs="Calibri"/>
          <w:iCs/>
        </w:rPr>
      </w:pPr>
    </w:p>
    <w:p w:rsidR="001B5251" w:rsidRPr="000E0FE8" w:rsidRDefault="001B5251" w:rsidP="00E12BF6">
      <w:pPr>
        <w:ind w:left="720"/>
        <w:rPr>
          <w:rFonts w:ascii="Calibri" w:hAnsi="Calibri" w:cs="Calibri"/>
          <w:iCs/>
        </w:rPr>
      </w:pPr>
    </w:p>
    <w:p w:rsidR="001B5251" w:rsidRPr="000E0FE8" w:rsidRDefault="001B5251" w:rsidP="00E12BF6">
      <w:pPr>
        <w:ind w:left="720"/>
        <w:rPr>
          <w:rFonts w:ascii="Calibri" w:hAnsi="Calibri" w:cs="Calibri"/>
          <w:iCs/>
        </w:rPr>
      </w:pPr>
    </w:p>
    <w:p w:rsidR="001B5251" w:rsidRPr="000E0FE8" w:rsidRDefault="001B5251" w:rsidP="00E12BF6">
      <w:pPr>
        <w:ind w:left="720"/>
        <w:rPr>
          <w:rFonts w:ascii="Calibri" w:hAnsi="Calibri" w:cs="Calibri"/>
          <w:iCs/>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lastRenderedPageBreak/>
        <w:t xml:space="preserve">29. </w:t>
      </w:r>
      <w:r w:rsidRPr="000E0FE8">
        <w:rPr>
          <w:rFonts w:ascii="Calibri" w:hAnsi="Calibri" w:cs="Calibri"/>
          <w:b/>
        </w:rPr>
        <w:tab/>
      </w:r>
      <w:r w:rsidRPr="000E0FE8">
        <w:rPr>
          <w:rFonts w:ascii="Calibri" w:hAnsi="Calibri" w:cs="Calibri"/>
          <w:b/>
        </w:rPr>
        <w:tab/>
        <w:t>Gaf de zorgverlener u in de behandelkamer informatie over de volgende stappen in uw behandeling?</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(er waren geen volgende stappen in mijn behandeltraject)</w:t>
      </w: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30.</w:t>
      </w:r>
      <w:r w:rsidRPr="000E0FE8">
        <w:rPr>
          <w:rFonts w:ascii="Calibri" w:hAnsi="Calibri" w:cs="Calibri"/>
          <w:b/>
        </w:rPr>
        <w:tab/>
      </w:r>
      <w:r w:rsidRPr="000E0FE8">
        <w:rPr>
          <w:rFonts w:ascii="Calibri" w:hAnsi="Calibri" w:cs="Calibri"/>
          <w:b/>
        </w:rPr>
        <w:tab/>
        <w:t>Zijn er tijdens uw bezoek aan de SEH onderzoeken gedaan, zoals röntgenfoto’s, ECG (hartfilmpje), echo of bloedonderzoek?</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w:t>
      </w:r>
      <w:r w:rsidRPr="000E0FE8">
        <w:rPr>
          <w:rFonts w:ascii="Calibri" w:hAnsi="Calibri" w:cs="Calibri"/>
          <w:iCs/>
        </w:rPr>
        <w:sym w:font="Wingdings" w:char="F0E0"/>
      </w:r>
      <w:r w:rsidRPr="000E0FE8">
        <w:rPr>
          <w:rFonts w:ascii="Calibri" w:hAnsi="Calibri" w:cs="Calibri"/>
          <w:iCs/>
        </w:rPr>
        <w:t xml:space="preserve"> ga naar vraag 32</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w:t>
      </w:r>
    </w:p>
    <w:p w:rsidR="001B5251" w:rsidRPr="000E0FE8" w:rsidRDefault="001B5251" w:rsidP="00E12BF6">
      <w:pPr>
        <w:tabs>
          <w:tab w:val="left" w:pos="1080"/>
        </w:tabs>
        <w:spacing w:line="288" w:lineRule="auto"/>
        <w:ind w:left="708"/>
        <w:rPr>
          <w:rFonts w:ascii="Calibri" w:hAnsi="Calibri" w:cs="Calibri"/>
        </w:rPr>
      </w:pPr>
      <w:r w:rsidRPr="000E0FE8">
        <w:rPr>
          <w:rFonts w:ascii="Calibri" w:hAnsi="Calibri" w:cs="Calibri"/>
        </w:rPr>
        <w:tab/>
      </w: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31.</w:t>
      </w:r>
      <w:r w:rsidRPr="000E0FE8">
        <w:rPr>
          <w:rFonts w:ascii="Calibri" w:hAnsi="Calibri" w:cs="Calibri"/>
          <w:b/>
        </w:rPr>
        <w:tab/>
      </w:r>
      <w:r w:rsidRPr="000E0FE8">
        <w:rPr>
          <w:rFonts w:ascii="Calibri" w:hAnsi="Calibri" w:cs="Calibri"/>
          <w:b/>
        </w:rPr>
        <w:tab/>
        <w:t xml:space="preserve">Legde een zorgverlener u de </w:t>
      </w:r>
      <w:r w:rsidRPr="000E0FE8">
        <w:rPr>
          <w:rFonts w:ascii="Calibri" w:hAnsi="Calibri" w:cs="Calibri"/>
          <w:b/>
          <w:u w:val="single"/>
        </w:rPr>
        <w:t>uitslagen van de onderzoeken</w:t>
      </w:r>
      <w:r w:rsidRPr="000E0FE8">
        <w:rPr>
          <w:rFonts w:ascii="Calibri" w:hAnsi="Calibri" w:cs="Calibri"/>
          <w:b/>
        </w:rPr>
        <w:t xml:space="preserve"> op een begrijpelijke manier uit?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tabs>
          <w:tab w:val="left" w:pos="1080"/>
        </w:tabs>
        <w:spacing w:line="288" w:lineRule="auto"/>
        <w:ind w:left="708"/>
        <w:rPr>
          <w:rFonts w:ascii="Calibri" w:hAnsi="Calibri" w:cs="Calibri"/>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32.</w:t>
      </w:r>
      <w:r w:rsidRPr="000E0FE8">
        <w:rPr>
          <w:rFonts w:ascii="Calibri" w:hAnsi="Calibri" w:cs="Calibri"/>
          <w:b/>
        </w:rPr>
        <w:tab/>
      </w:r>
      <w:r w:rsidRPr="000E0FE8">
        <w:rPr>
          <w:rFonts w:ascii="Calibri" w:hAnsi="Calibri" w:cs="Calibri"/>
          <w:b/>
        </w:rPr>
        <w:tab/>
      </w:r>
      <w:r w:rsidRPr="000E0FE8">
        <w:rPr>
          <w:rFonts w:ascii="Calibri" w:hAnsi="Calibri" w:cs="Calibri"/>
          <w:b/>
          <w:iCs/>
        </w:rPr>
        <w:t>Kon u meebeslissen over uw behandeling?</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(ik ben niet behandeld)</w:t>
      </w:r>
    </w:p>
    <w:p w:rsidR="001B5251" w:rsidRPr="000E0FE8" w:rsidRDefault="001B5251" w:rsidP="00E12BF6">
      <w:pPr>
        <w:rPr>
          <w:rFonts w:ascii="Calibri" w:hAnsi="Calibri" w:cs="Calibri"/>
          <w:iCs/>
        </w:rPr>
      </w:pPr>
    </w:p>
    <w:p w:rsidR="001B5251" w:rsidRPr="000E0FE8" w:rsidRDefault="001B5251" w:rsidP="00E12BF6">
      <w:pPr>
        <w:tabs>
          <w:tab w:val="left" w:pos="1080"/>
        </w:tabs>
        <w:spacing w:line="288" w:lineRule="auto"/>
        <w:ind w:left="708" w:hanging="708"/>
        <w:rPr>
          <w:rFonts w:ascii="Calibri" w:hAnsi="Calibri" w:cs="Calibri"/>
          <w:b/>
        </w:rPr>
      </w:pPr>
      <w:r w:rsidRPr="000E0FE8">
        <w:rPr>
          <w:rFonts w:ascii="Calibri" w:hAnsi="Calibri" w:cs="Calibri"/>
          <w:b/>
        </w:rPr>
        <w:t xml:space="preserve">33. </w:t>
      </w:r>
      <w:r w:rsidRPr="000E0FE8">
        <w:rPr>
          <w:rFonts w:ascii="Calibri" w:hAnsi="Calibri" w:cs="Calibri"/>
          <w:b/>
        </w:rPr>
        <w:tab/>
        <w:t>Is aan u toestemming gevraagd voor uw behandeling?</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(ik ben niet behandeld)</w:t>
      </w:r>
    </w:p>
    <w:p w:rsidR="001B5251" w:rsidRPr="000E0FE8" w:rsidRDefault="001B5251" w:rsidP="00E12BF6">
      <w:pPr>
        <w:spacing w:line="288" w:lineRule="auto"/>
        <w:rPr>
          <w:rFonts w:ascii="Calibri" w:hAnsi="Calibri" w:cs="Calibri"/>
          <w:highlight w:val="lightGray"/>
        </w:rPr>
      </w:pPr>
    </w:p>
    <w:p w:rsidR="001B5251" w:rsidRPr="000E0FE8" w:rsidRDefault="001B5251" w:rsidP="00E12BF6">
      <w:pPr>
        <w:spacing w:line="288" w:lineRule="auto"/>
        <w:rPr>
          <w:rFonts w:ascii="Calibri" w:hAnsi="Calibri" w:cs="Calibri"/>
          <w:highlight w:val="lightGray"/>
        </w:rPr>
      </w:pPr>
    </w:p>
    <w:p w:rsidR="001B5251" w:rsidRPr="000E0FE8" w:rsidRDefault="001B5251" w:rsidP="00E12BF6">
      <w:pPr>
        <w:spacing w:line="288" w:lineRule="auto"/>
        <w:rPr>
          <w:rFonts w:ascii="Calibri" w:hAnsi="Calibri" w:cs="Calibri"/>
          <w:highlight w:val="lightGray"/>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34.  </w:t>
      </w:r>
      <w:r w:rsidRPr="000E0FE8">
        <w:rPr>
          <w:rFonts w:ascii="Calibri" w:hAnsi="Calibri" w:cs="Calibri"/>
          <w:b/>
          <w:iCs/>
        </w:rPr>
        <w:tab/>
        <w:t xml:space="preserve">Luisterden de </w:t>
      </w:r>
      <w:r w:rsidRPr="000E0FE8">
        <w:rPr>
          <w:rFonts w:ascii="Calibri" w:hAnsi="Calibri" w:cs="Calibri"/>
          <w:b/>
        </w:rPr>
        <w:t xml:space="preserve">zorgverleners </w:t>
      </w:r>
      <w:r w:rsidRPr="000E0FE8">
        <w:rPr>
          <w:rFonts w:ascii="Calibri" w:hAnsi="Calibri" w:cs="Calibri"/>
          <w:b/>
          <w:iCs/>
        </w:rPr>
        <w:t>aandachtig naar u?</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ind w:left="360"/>
        <w:rPr>
          <w:rFonts w:ascii="Calibri" w:hAnsi="Calibri" w:cs="Calibri"/>
          <w:iCs/>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35.  </w:t>
      </w:r>
      <w:r w:rsidRPr="000E0FE8">
        <w:rPr>
          <w:rFonts w:ascii="Calibri" w:hAnsi="Calibri" w:cs="Calibri"/>
          <w:b/>
          <w:iCs/>
        </w:rPr>
        <w:tab/>
        <w:t xml:space="preserve">Hadden de </w:t>
      </w:r>
      <w:r w:rsidRPr="000E0FE8">
        <w:rPr>
          <w:rFonts w:ascii="Calibri" w:hAnsi="Calibri" w:cs="Calibri"/>
          <w:b/>
        </w:rPr>
        <w:t xml:space="preserve">zorgverleners </w:t>
      </w:r>
      <w:r w:rsidRPr="000E0FE8">
        <w:rPr>
          <w:rFonts w:ascii="Calibri" w:hAnsi="Calibri" w:cs="Calibri"/>
          <w:b/>
          <w:iCs/>
        </w:rPr>
        <w:t>genoeg tijd voor u?</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rPr>
          <w:rFonts w:ascii="Calibri" w:hAnsi="Calibri" w:cs="Calibri"/>
          <w:iCs/>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36.  </w:t>
      </w:r>
      <w:r w:rsidRPr="000E0FE8">
        <w:rPr>
          <w:rFonts w:ascii="Calibri" w:hAnsi="Calibri" w:cs="Calibri"/>
          <w:b/>
          <w:iCs/>
        </w:rPr>
        <w:tab/>
        <w:t xml:space="preserve">Namen de </w:t>
      </w:r>
      <w:r w:rsidRPr="000E0FE8">
        <w:rPr>
          <w:rFonts w:ascii="Calibri" w:hAnsi="Calibri" w:cs="Calibri"/>
          <w:b/>
        </w:rPr>
        <w:t xml:space="preserve">zorgverleners </w:t>
      </w:r>
      <w:r w:rsidRPr="000E0FE8">
        <w:rPr>
          <w:rFonts w:ascii="Calibri" w:hAnsi="Calibri" w:cs="Calibri"/>
          <w:b/>
          <w:iCs/>
        </w:rPr>
        <w:t>u serieus?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ind w:left="720"/>
        <w:rPr>
          <w:rFonts w:ascii="Calibri" w:hAnsi="Calibri" w:cs="Calibri"/>
          <w:iCs/>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37.  </w:t>
      </w:r>
      <w:r w:rsidRPr="000E0FE8">
        <w:rPr>
          <w:rFonts w:ascii="Calibri" w:hAnsi="Calibri" w:cs="Calibri"/>
          <w:b/>
          <w:iCs/>
        </w:rPr>
        <w:tab/>
        <w:t xml:space="preserve">Legden de </w:t>
      </w:r>
      <w:r w:rsidRPr="000E0FE8">
        <w:rPr>
          <w:rFonts w:ascii="Calibri" w:hAnsi="Calibri" w:cs="Calibri"/>
          <w:b/>
        </w:rPr>
        <w:t xml:space="preserve">zorgverleners u </w:t>
      </w:r>
      <w:r w:rsidRPr="000E0FE8">
        <w:rPr>
          <w:rFonts w:ascii="Calibri" w:hAnsi="Calibri" w:cs="Calibri"/>
          <w:b/>
          <w:iCs/>
        </w:rPr>
        <w:t>uw gezondheidsprobleem op een begrijpelijke manier uit?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rPr>
          <w:rFonts w:ascii="Calibri" w:hAnsi="Calibri" w:cs="Calibri"/>
          <w:iCs/>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 xml:space="preserve">38. </w:t>
      </w:r>
      <w:r w:rsidRPr="000E0FE8">
        <w:rPr>
          <w:rFonts w:ascii="Calibri" w:hAnsi="Calibri" w:cs="Calibri"/>
          <w:b/>
        </w:rPr>
        <w:tab/>
      </w:r>
      <w:r w:rsidRPr="000E0FE8">
        <w:rPr>
          <w:rFonts w:ascii="Calibri" w:hAnsi="Calibri" w:cs="Calibri"/>
          <w:b/>
        </w:rPr>
        <w:tab/>
        <w:t xml:space="preserve">Werkten de zorgverleners op de SEH met elkaar samen? </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Weet ik niet (meer)</w:t>
      </w:r>
    </w:p>
    <w:p w:rsidR="001B5251" w:rsidRPr="000E0FE8" w:rsidRDefault="001B5251" w:rsidP="00E12BF6">
      <w:pPr>
        <w:tabs>
          <w:tab w:val="left" w:pos="360"/>
        </w:tabs>
        <w:spacing w:line="288" w:lineRule="auto"/>
        <w:rPr>
          <w:rFonts w:ascii="Calibri" w:hAnsi="Calibri" w:cs="Calibri"/>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39.  </w:t>
      </w:r>
      <w:r w:rsidRPr="000E0FE8">
        <w:rPr>
          <w:rFonts w:ascii="Calibri" w:hAnsi="Calibri" w:cs="Calibri"/>
          <w:b/>
          <w:iCs/>
        </w:rPr>
        <w:tab/>
        <w:t>Had u vertrouwen in de deskundigheid van de zorgverleners op de SEH?</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tabs>
          <w:tab w:val="left" w:pos="1080"/>
        </w:tabs>
        <w:spacing w:line="288" w:lineRule="auto"/>
        <w:ind w:left="708"/>
        <w:rPr>
          <w:rFonts w:ascii="Calibri" w:hAnsi="Calibri" w:cs="Calibri"/>
        </w:rPr>
      </w:pPr>
    </w:p>
    <w:p w:rsidR="001B5251" w:rsidRPr="000E0FE8" w:rsidRDefault="001B5251" w:rsidP="00E12BF6">
      <w:pPr>
        <w:tabs>
          <w:tab w:val="left" w:pos="1080"/>
        </w:tabs>
        <w:spacing w:line="288" w:lineRule="auto"/>
        <w:ind w:left="708"/>
        <w:rPr>
          <w:rFonts w:ascii="Calibri" w:hAnsi="Calibri" w:cs="Calibri"/>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96"/>
      </w:tblGrid>
      <w:tr w:rsidR="001B5251" w:rsidRPr="000E0FE8" w:rsidTr="00E12BF6">
        <w:tc>
          <w:tcPr>
            <w:tcW w:w="4396" w:type="dxa"/>
          </w:tcPr>
          <w:p w:rsidR="001B5251" w:rsidRPr="000E0FE8" w:rsidRDefault="001B5251" w:rsidP="00E12BF6">
            <w:pPr>
              <w:spacing w:line="288" w:lineRule="auto"/>
              <w:rPr>
                <w:rFonts w:ascii="Calibri" w:hAnsi="Calibri" w:cs="Calibri"/>
                <w:b/>
              </w:rPr>
            </w:pPr>
            <w:r w:rsidRPr="000E0FE8">
              <w:rPr>
                <w:rFonts w:ascii="Calibri" w:hAnsi="Calibri" w:cs="Calibri"/>
                <w:b/>
              </w:rPr>
              <w:lastRenderedPageBreak/>
              <w:t>Vertrek van de SEH</w:t>
            </w:r>
          </w:p>
        </w:tc>
      </w:tr>
    </w:tbl>
    <w:p w:rsidR="001B5251" w:rsidRPr="000E0FE8" w:rsidRDefault="001B5251" w:rsidP="00E12BF6">
      <w:pPr>
        <w:spacing w:line="288" w:lineRule="auto"/>
        <w:rPr>
          <w:rFonts w:ascii="Calibri" w:hAnsi="Calibri" w:cs="Calibri"/>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40.</w:t>
      </w:r>
      <w:r w:rsidRPr="000E0FE8">
        <w:rPr>
          <w:rFonts w:ascii="Calibri" w:hAnsi="Calibri" w:cs="Calibri"/>
          <w:b/>
        </w:rPr>
        <w:tab/>
      </w:r>
      <w:r w:rsidRPr="000E0FE8">
        <w:rPr>
          <w:rFonts w:ascii="Calibri" w:hAnsi="Calibri" w:cs="Calibri"/>
          <w:b/>
        </w:rPr>
        <w:tab/>
        <w:t>Wat gebeurde er aan het eind van uw bezoek aan de SEH?</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Ik werd opgenomen in </w:t>
      </w:r>
      <w:r w:rsidRPr="000E0FE8">
        <w:rPr>
          <w:rFonts w:ascii="Calibri" w:hAnsi="Calibri" w:cs="Calibri"/>
          <w:i/>
          <w:iCs/>
        </w:rPr>
        <w:t>Naam instelling</w:t>
      </w:r>
      <w:r w:rsidRPr="000E0FE8">
        <w:rPr>
          <w:rFonts w:ascii="Calibri" w:hAnsi="Calibri" w:cs="Calibri"/>
          <w:iCs/>
        </w:rPr>
        <w:t xml:space="preserve"> </w:t>
      </w:r>
    </w:p>
    <w:p w:rsidR="001B5251" w:rsidRPr="000E0FE8" w:rsidRDefault="001B5251" w:rsidP="00E12BF6">
      <w:pPr>
        <w:ind w:left="360"/>
        <w:rPr>
          <w:rFonts w:ascii="Calibri" w:hAnsi="Calibri" w:cs="Calibri"/>
          <w:iCs/>
        </w:rPr>
      </w:pPr>
      <w:r w:rsidRPr="000E0FE8">
        <w:rPr>
          <w:rFonts w:ascii="Calibri" w:hAnsi="Calibri" w:cs="Calibri"/>
          <w:iCs/>
        </w:rPr>
        <w:tab/>
      </w:r>
      <w:r w:rsidRPr="000E0FE8">
        <w:rPr>
          <w:rFonts w:ascii="Calibri" w:hAnsi="Calibri" w:cs="Calibri"/>
          <w:iCs/>
        </w:rPr>
        <w:sym w:font="Wingdings" w:char="F0E0"/>
      </w:r>
      <w:r w:rsidRPr="000E0FE8">
        <w:rPr>
          <w:rFonts w:ascii="Calibri" w:hAnsi="Calibri" w:cs="Calibri"/>
          <w:iCs/>
        </w:rPr>
        <w:t xml:space="preserve"> ga naar vraag 51</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Ik werd overgeplaatst naar een ander ziekenhuis of verpleegtehuis </w:t>
      </w:r>
    </w:p>
    <w:p w:rsidR="001B5251" w:rsidRPr="000E0FE8" w:rsidRDefault="001B5251" w:rsidP="00E12BF6">
      <w:pPr>
        <w:ind w:left="720"/>
        <w:rPr>
          <w:rFonts w:ascii="Calibri" w:hAnsi="Calibri" w:cs="Calibri"/>
          <w:iCs/>
        </w:rPr>
      </w:pPr>
      <w:r w:rsidRPr="000E0FE8">
        <w:rPr>
          <w:rFonts w:ascii="Calibri" w:hAnsi="Calibri" w:cs="Calibri"/>
          <w:iCs/>
        </w:rPr>
        <w:sym w:font="Wingdings" w:char="F0E0"/>
      </w:r>
      <w:r w:rsidRPr="000E0FE8">
        <w:rPr>
          <w:rFonts w:ascii="Calibri" w:hAnsi="Calibri" w:cs="Calibri"/>
          <w:iCs/>
        </w:rPr>
        <w:t xml:space="preserve"> ga naar vraag 51</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Ik ben naar huis gegaan </w:t>
      </w:r>
    </w:p>
    <w:p w:rsidR="001B5251" w:rsidRPr="000E0FE8" w:rsidRDefault="001B5251" w:rsidP="000E0FE8">
      <w:pPr>
        <w:numPr>
          <w:ilvl w:val="0"/>
          <w:numId w:val="48"/>
        </w:numPr>
        <w:rPr>
          <w:rFonts w:ascii="Calibri" w:hAnsi="Calibri" w:cs="Calibri"/>
          <w:iCs/>
        </w:rPr>
      </w:pPr>
      <w:r w:rsidRPr="000E0FE8">
        <w:rPr>
          <w:rFonts w:ascii="Calibri" w:hAnsi="Calibri" w:cs="Calibri"/>
          <w:iCs/>
        </w:rPr>
        <w:t>Ik ben naar vrienden en/of familie gegaan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Anders, namelijk …………………………. ……………………………………………………..</w:t>
      </w:r>
    </w:p>
    <w:p w:rsidR="001B5251" w:rsidRPr="000E0FE8" w:rsidRDefault="001B5251" w:rsidP="00E12BF6">
      <w:pPr>
        <w:tabs>
          <w:tab w:val="left" w:pos="1080"/>
        </w:tabs>
        <w:spacing w:line="288" w:lineRule="auto"/>
        <w:ind w:left="708"/>
        <w:rPr>
          <w:rFonts w:ascii="Calibri" w:hAnsi="Calibri" w:cs="Calibri"/>
        </w:rPr>
      </w:pPr>
    </w:p>
    <w:p w:rsidR="001B5251" w:rsidRPr="000E0FE8" w:rsidRDefault="001B5251" w:rsidP="00E12BF6">
      <w:pPr>
        <w:tabs>
          <w:tab w:val="left" w:pos="360"/>
        </w:tabs>
        <w:ind w:left="703" w:hanging="703"/>
        <w:rPr>
          <w:rFonts w:ascii="Calibri" w:hAnsi="Calibri" w:cs="Calibri"/>
          <w:b/>
        </w:rPr>
      </w:pPr>
      <w:r w:rsidRPr="000E0FE8">
        <w:rPr>
          <w:rFonts w:ascii="Calibri" w:hAnsi="Calibri" w:cs="Calibri"/>
          <w:b/>
        </w:rPr>
        <w:t xml:space="preserve">41. </w:t>
      </w:r>
      <w:r w:rsidRPr="000E0FE8">
        <w:rPr>
          <w:rFonts w:ascii="Calibri" w:hAnsi="Calibri" w:cs="Calibri"/>
          <w:b/>
        </w:rPr>
        <w:tab/>
        <w:t xml:space="preserve">Vertelde een zorgverlener u wanneer u weer uw </w:t>
      </w:r>
      <w:r w:rsidRPr="000E0FE8">
        <w:rPr>
          <w:rFonts w:ascii="Calibri" w:hAnsi="Calibri" w:cs="Calibri"/>
          <w:b/>
          <w:u w:val="single"/>
        </w:rPr>
        <w:t>gebruikelijke activiteiten</w:t>
      </w:r>
      <w:r w:rsidRPr="000E0FE8">
        <w:rPr>
          <w:rFonts w:ascii="Calibri" w:hAnsi="Calibri" w:cs="Calibri"/>
          <w:b/>
        </w:rPr>
        <w:t xml:space="preserve"> kon oppakken, zoals eten of lopen?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(ik was niet beperkt in mijn gebruikelijke activiteiten)</w:t>
      </w:r>
    </w:p>
    <w:p w:rsidR="001B5251" w:rsidRPr="000E0FE8" w:rsidRDefault="001B5251" w:rsidP="00E12BF6">
      <w:pPr>
        <w:spacing w:line="288" w:lineRule="auto"/>
        <w:ind w:left="708"/>
        <w:rPr>
          <w:rFonts w:ascii="Calibri" w:hAnsi="Calibri" w:cs="Calibri"/>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42.</w:t>
      </w:r>
      <w:r w:rsidRPr="000E0FE8">
        <w:rPr>
          <w:rFonts w:ascii="Calibri" w:hAnsi="Calibri" w:cs="Calibri"/>
          <w:b/>
        </w:rPr>
        <w:tab/>
      </w:r>
      <w:r w:rsidRPr="000E0FE8">
        <w:rPr>
          <w:rFonts w:ascii="Calibri" w:hAnsi="Calibri" w:cs="Calibri"/>
          <w:b/>
        </w:rPr>
        <w:tab/>
        <w:t xml:space="preserve">Vertelde een zorgverlener u op welke </w:t>
      </w:r>
      <w:r w:rsidRPr="000E0FE8">
        <w:rPr>
          <w:rFonts w:ascii="Calibri" w:hAnsi="Calibri" w:cs="Calibri"/>
          <w:b/>
          <w:u w:val="single"/>
        </w:rPr>
        <w:t>klachten of symptomen</w:t>
      </w:r>
      <w:r w:rsidRPr="000E0FE8">
        <w:rPr>
          <w:rFonts w:ascii="Calibri" w:hAnsi="Calibri" w:cs="Calibri"/>
          <w:b/>
        </w:rPr>
        <w:t xml:space="preserve"> u moest letten na uw vertrek van de SEH?</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(mijn gezondheidsprobleem was opgelost)</w:t>
      </w:r>
    </w:p>
    <w:p w:rsidR="001B5251" w:rsidRPr="000E0FE8" w:rsidRDefault="001B5251" w:rsidP="00E12BF6">
      <w:pPr>
        <w:tabs>
          <w:tab w:val="left" w:pos="1080"/>
        </w:tabs>
        <w:spacing w:line="288" w:lineRule="auto"/>
        <w:ind w:left="708"/>
        <w:rPr>
          <w:rFonts w:ascii="Calibri" w:hAnsi="Calibri" w:cs="Calibri"/>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43.</w:t>
      </w:r>
      <w:r w:rsidRPr="000E0FE8">
        <w:rPr>
          <w:rFonts w:ascii="Calibri" w:hAnsi="Calibri" w:cs="Calibri"/>
          <w:b/>
        </w:rPr>
        <w:tab/>
      </w:r>
      <w:r w:rsidRPr="000E0FE8">
        <w:rPr>
          <w:rFonts w:ascii="Calibri" w:hAnsi="Calibri" w:cs="Calibri"/>
          <w:b/>
        </w:rPr>
        <w:tab/>
        <w:t xml:space="preserve">Schreef de zorgverlener op de SEH u </w:t>
      </w:r>
      <w:r w:rsidRPr="000E0FE8">
        <w:rPr>
          <w:rFonts w:ascii="Calibri" w:hAnsi="Calibri" w:cs="Calibri"/>
          <w:b/>
          <w:u w:val="single"/>
        </w:rPr>
        <w:t>nieuwe</w:t>
      </w:r>
      <w:r w:rsidRPr="000E0FE8">
        <w:rPr>
          <w:rFonts w:ascii="Calibri" w:hAnsi="Calibri" w:cs="Calibri"/>
          <w:b/>
        </w:rPr>
        <w:t xml:space="preserve"> geneesmiddelen voor?</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w:t>
      </w:r>
      <w:r w:rsidRPr="000E0FE8">
        <w:rPr>
          <w:rFonts w:ascii="Calibri" w:hAnsi="Calibri" w:cs="Calibri"/>
          <w:iCs/>
        </w:rPr>
        <w:sym w:font="Wingdings" w:char="F0E0"/>
      </w:r>
      <w:r w:rsidRPr="000E0FE8">
        <w:rPr>
          <w:rFonts w:ascii="Calibri" w:hAnsi="Calibri" w:cs="Calibri"/>
          <w:iCs/>
        </w:rPr>
        <w:t xml:space="preserve"> ga naar vraag 46</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w:t>
      </w: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44.</w:t>
      </w:r>
      <w:r w:rsidRPr="000E0FE8">
        <w:rPr>
          <w:rFonts w:ascii="Calibri" w:hAnsi="Calibri" w:cs="Calibri"/>
          <w:b/>
        </w:rPr>
        <w:tab/>
      </w:r>
      <w:r w:rsidRPr="000E0FE8">
        <w:rPr>
          <w:rFonts w:ascii="Calibri" w:hAnsi="Calibri" w:cs="Calibri"/>
          <w:b/>
        </w:rPr>
        <w:tab/>
        <w:t xml:space="preserve">Legde de zorgverlener u het </w:t>
      </w:r>
      <w:r w:rsidRPr="000E0FE8">
        <w:rPr>
          <w:rFonts w:ascii="Calibri" w:hAnsi="Calibri" w:cs="Calibri"/>
          <w:b/>
          <w:u w:val="single"/>
        </w:rPr>
        <w:t>doel</w:t>
      </w:r>
      <w:r w:rsidRPr="000E0FE8">
        <w:rPr>
          <w:rFonts w:ascii="Calibri" w:hAnsi="Calibri" w:cs="Calibri"/>
          <w:b/>
        </w:rPr>
        <w:t xml:space="preserve"> van de nieuwe geneesmiddelen op een begrijpelijke manier uit?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rPr>
          <w:rFonts w:ascii="Calibri" w:hAnsi="Calibri" w:cs="Calibri"/>
          <w:b/>
          <w:iCs/>
        </w:rPr>
      </w:pPr>
    </w:p>
    <w:p w:rsidR="001B5251" w:rsidRPr="000E0FE8" w:rsidRDefault="001B5251" w:rsidP="00E12BF6">
      <w:pPr>
        <w:ind w:left="705" w:hanging="705"/>
        <w:rPr>
          <w:rFonts w:ascii="Calibri" w:hAnsi="Calibri" w:cs="Calibri"/>
          <w:b/>
          <w:iCs/>
        </w:rPr>
      </w:pPr>
      <w:r w:rsidRPr="000E0FE8">
        <w:rPr>
          <w:rFonts w:ascii="Calibri" w:hAnsi="Calibri" w:cs="Calibri"/>
          <w:b/>
          <w:iCs/>
        </w:rPr>
        <w:t>45.</w:t>
      </w:r>
      <w:r w:rsidRPr="000E0FE8">
        <w:rPr>
          <w:rFonts w:ascii="Calibri" w:hAnsi="Calibri" w:cs="Calibri"/>
          <w:b/>
          <w:iCs/>
        </w:rPr>
        <w:tab/>
        <w:t xml:space="preserve">Vertelde een zorgverlener u op welke </w:t>
      </w:r>
      <w:r w:rsidRPr="000E0FE8">
        <w:rPr>
          <w:rFonts w:ascii="Calibri" w:hAnsi="Calibri" w:cs="Calibri"/>
          <w:b/>
          <w:iCs/>
          <w:u w:val="single"/>
        </w:rPr>
        <w:t>bijwerkingen</w:t>
      </w:r>
      <w:r w:rsidRPr="000E0FE8">
        <w:rPr>
          <w:rFonts w:ascii="Calibri" w:hAnsi="Calibri" w:cs="Calibri"/>
          <w:b/>
          <w:iCs/>
        </w:rPr>
        <w:t xml:space="preserve"> van de geneesmiddelen u moest letten?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rPr>
          <w:rFonts w:ascii="Calibri" w:hAnsi="Calibri" w:cs="Calibri"/>
          <w:b/>
          <w:iCs/>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t>46.</w:t>
      </w:r>
      <w:r w:rsidRPr="000E0FE8">
        <w:rPr>
          <w:rFonts w:ascii="Calibri" w:hAnsi="Calibri" w:cs="Calibri"/>
          <w:b/>
        </w:rPr>
        <w:tab/>
      </w:r>
      <w:r w:rsidRPr="000E0FE8">
        <w:rPr>
          <w:rFonts w:ascii="Calibri" w:hAnsi="Calibri" w:cs="Calibri"/>
          <w:b/>
        </w:rPr>
        <w:tab/>
        <w:t xml:space="preserve">Vertelde een zorgverlener u </w:t>
      </w:r>
      <w:r w:rsidRPr="000E0FE8">
        <w:rPr>
          <w:rFonts w:ascii="Calibri" w:hAnsi="Calibri" w:cs="Calibri"/>
          <w:b/>
          <w:u w:val="single"/>
        </w:rPr>
        <w:t>met wie u contact op moest nemen</w:t>
      </w:r>
      <w:r w:rsidRPr="000E0FE8">
        <w:rPr>
          <w:rFonts w:ascii="Calibri" w:hAnsi="Calibri" w:cs="Calibri"/>
          <w:b/>
        </w:rPr>
        <w:t xml:space="preserve"> als u zich ongerust zou maken over uw gezondheidsprobleem na uw vertrek van de SEH?</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Nee </w:t>
      </w:r>
      <w:r w:rsidRPr="000E0FE8">
        <w:rPr>
          <w:rFonts w:ascii="Calibri" w:hAnsi="Calibri" w:cs="Calibri"/>
          <w:iCs/>
        </w:rPr>
        <w:sym w:font="Wingdings" w:char="F0E0"/>
      </w:r>
      <w:r w:rsidRPr="000E0FE8">
        <w:rPr>
          <w:rFonts w:ascii="Calibri" w:hAnsi="Calibri" w:cs="Calibri"/>
          <w:iCs/>
        </w:rPr>
        <w:t xml:space="preserve"> ga naar vraag 48</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Ja </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N.v.t. (mijn gezondheidsprobleem was opgelost) </w:t>
      </w:r>
      <w:r w:rsidRPr="000E0FE8">
        <w:rPr>
          <w:rFonts w:ascii="Calibri" w:hAnsi="Calibri" w:cs="Calibri"/>
          <w:iCs/>
        </w:rPr>
        <w:sym w:font="Wingdings" w:char="F0E0"/>
      </w:r>
      <w:r w:rsidRPr="000E0FE8">
        <w:rPr>
          <w:rFonts w:ascii="Calibri" w:hAnsi="Calibri" w:cs="Calibri"/>
          <w:iCs/>
        </w:rPr>
        <w:t xml:space="preserve"> ga naar vraag 48</w:t>
      </w:r>
    </w:p>
    <w:p w:rsidR="001B5251" w:rsidRPr="000E0FE8" w:rsidRDefault="001B5251" w:rsidP="00E12BF6">
      <w:pPr>
        <w:spacing w:line="288" w:lineRule="auto"/>
        <w:rPr>
          <w:rFonts w:ascii="Calibri" w:hAnsi="Calibri" w:cs="Calibri"/>
          <w:b/>
        </w:rPr>
      </w:pPr>
    </w:p>
    <w:p w:rsidR="001B5251" w:rsidRPr="000E0FE8" w:rsidRDefault="001B5251" w:rsidP="00E12BF6">
      <w:pPr>
        <w:spacing w:line="288" w:lineRule="auto"/>
        <w:ind w:left="720" w:hanging="720"/>
        <w:rPr>
          <w:rFonts w:ascii="Calibri" w:hAnsi="Calibri" w:cs="Calibri"/>
          <w:b/>
        </w:rPr>
      </w:pPr>
      <w:r w:rsidRPr="000E0FE8">
        <w:rPr>
          <w:rFonts w:ascii="Calibri" w:hAnsi="Calibri" w:cs="Calibri"/>
          <w:b/>
        </w:rPr>
        <w:t>47.</w:t>
      </w:r>
      <w:r w:rsidRPr="000E0FE8">
        <w:rPr>
          <w:rFonts w:ascii="Calibri" w:hAnsi="Calibri" w:cs="Calibri"/>
          <w:b/>
        </w:rPr>
        <w:tab/>
        <w:t>Met wie moest u contact opnemen? (meerdere antwoorden mogelijk)</w:t>
      </w:r>
    </w:p>
    <w:p w:rsidR="001B5251" w:rsidRPr="000E0FE8" w:rsidRDefault="001B5251" w:rsidP="000E0FE8">
      <w:pPr>
        <w:numPr>
          <w:ilvl w:val="0"/>
          <w:numId w:val="48"/>
        </w:numPr>
        <w:rPr>
          <w:rFonts w:ascii="Calibri" w:hAnsi="Calibri" w:cs="Calibri"/>
          <w:iCs/>
        </w:rPr>
      </w:pPr>
      <w:r w:rsidRPr="000E0FE8">
        <w:rPr>
          <w:rFonts w:ascii="Calibri" w:hAnsi="Calibri" w:cs="Calibri"/>
          <w:iCs/>
        </w:rPr>
        <w:t>Eigen huisarts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SEH </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Andere afdeling in </w:t>
      </w:r>
      <w:r w:rsidRPr="000E0FE8">
        <w:rPr>
          <w:rFonts w:ascii="Calibri" w:hAnsi="Calibri" w:cs="Calibri"/>
          <w:i/>
          <w:iCs/>
        </w:rPr>
        <w:t>Naam instelling</w:t>
      </w:r>
    </w:p>
    <w:p w:rsidR="001B5251" w:rsidRPr="000E0FE8" w:rsidRDefault="001B5251" w:rsidP="000E0FE8">
      <w:pPr>
        <w:numPr>
          <w:ilvl w:val="0"/>
          <w:numId w:val="48"/>
        </w:numPr>
        <w:rPr>
          <w:rFonts w:ascii="Calibri" w:hAnsi="Calibri" w:cs="Calibri"/>
          <w:iCs/>
        </w:rPr>
      </w:pPr>
      <w:r w:rsidRPr="000E0FE8">
        <w:rPr>
          <w:rFonts w:ascii="Calibri" w:hAnsi="Calibri" w:cs="Calibri"/>
          <w:iCs/>
        </w:rPr>
        <w:t>Anders, namelijk ……………….............</w:t>
      </w:r>
    </w:p>
    <w:p w:rsidR="001B5251" w:rsidRPr="000E0FE8" w:rsidRDefault="001B5251" w:rsidP="00E12BF6">
      <w:pPr>
        <w:ind w:left="720"/>
        <w:rPr>
          <w:rFonts w:ascii="Calibri" w:hAnsi="Calibri" w:cs="Calibri"/>
          <w:iCs/>
        </w:rPr>
      </w:pPr>
      <w:r w:rsidRPr="000E0FE8">
        <w:rPr>
          <w:rFonts w:ascii="Calibri" w:hAnsi="Calibri" w:cs="Calibri"/>
          <w:iCs/>
        </w:rPr>
        <w:t>……………………………………………………..</w:t>
      </w:r>
    </w:p>
    <w:p w:rsidR="001B5251" w:rsidRPr="000E0FE8" w:rsidRDefault="001B5251" w:rsidP="00E12BF6">
      <w:pPr>
        <w:ind w:left="705" w:hanging="705"/>
        <w:rPr>
          <w:rFonts w:ascii="Calibri" w:hAnsi="Calibri" w:cs="Calibri"/>
          <w:b/>
          <w:iCs/>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48. </w:t>
      </w:r>
      <w:r w:rsidRPr="000E0FE8">
        <w:rPr>
          <w:rFonts w:ascii="Calibri" w:hAnsi="Calibri" w:cs="Calibri"/>
          <w:b/>
          <w:iCs/>
        </w:rPr>
        <w:tab/>
        <w:t>Vertelde een zorgverlener u dat uw eigen huisarts geïnformeerd zou worden over uw SEH bezoek?</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Nee </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w:t>
      </w:r>
    </w:p>
    <w:p w:rsidR="001B5251" w:rsidRPr="000E0FE8" w:rsidRDefault="001B5251" w:rsidP="00E12BF6">
      <w:pPr>
        <w:spacing w:line="288" w:lineRule="auto"/>
        <w:rPr>
          <w:rFonts w:ascii="Calibri" w:hAnsi="Calibri" w:cs="Calibri"/>
        </w:rPr>
      </w:pPr>
    </w:p>
    <w:p w:rsidR="001B5251" w:rsidRPr="000E0FE8" w:rsidRDefault="001B5251" w:rsidP="00E12BF6">
      <w:pPr>
        <w:spacing w:line="288" w:lineRule="auto"/>
        <w:rPr>
          <w:rFonts w:ascii="Calibri" w:hAnsi="Calibri" w:cs="Calibri"/>
        </w:rPr>
      </w:pPr>
    </w:p>
    <w:p w:rsidR="001B5251" w:rsidRPr="000E0FE8" w:rsidRDefault="001B5251" w:rsidP="00E12BF6">
      <w:pPr>
        <w:spacing w:line="288" w:lineRule="auto"/>
        <w:rPr>
          <w:rFonts w:ascii="Calibri" w:hAnsi="Calibri" w:cs="Calibri"/>
        </w:rPr>
      </w:pPr>
    </w:p>
    <w:p w:rsidR="001B5251" w:rsidRPr="000E0FE8" w:rsidRDefault="001B5251" w:rsidP="00E12BF6">
      <w:pPr>
        <w:ind w:left="705" w:hanging="705"/>
        <w:rPr>
          <w:rFonts w:ascii="Calibri" w:hAnsi="Calibri" w:cs="Calibri"/>
          <w:b/>
          <w:iCs/>
        </w:rPr>
      </w:pPr>
      <w:r w:rsidRPr="000E0FE8">
        <w:rPr>
          <w:rFonts w:ascii="Calibri" w:hAnsi="Calibri" w:cs="Calibri"/>
          <w:b/>
          <w:iCs/>
        </w:rPr>
        <w:lastRenderedPageBreak/>
        <w:t xml:space="preserve">49. </w:t>
      </w:r>
      <w:r w:rsidRPr="000E0FE8">
        <w:rPr>
          <w:rFonts w:ascii="Calibri" w:hAnsi="Calibri" w:cs="Calibri"/>
          <w:b/>
          <w:iCs/>
        </w:rPr>
        <w:tab/>
        <w:t xml:space="preserve">Moest u een vervolgafspraak maken op de polikliniek van het ziekenhuis? </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Nee </w:t>
      </w:r>
      <w:r w:rsidRPr="000E0FE8">
        <w:rPr>
          <w:rFonts w:ascii="Calibri" w:hAnsi="Calibri" w:cs="Calibri"/>
          <w:iCs/>
        </w:rPr>
        <w:sym w:font="Wingdings" w:char="F0E0"/>
      </w:r>
      <w:r w:rsidRPr="000E0FE8">
        <w:rPr>
          <w:rFonts w:ascii="Calibri" w:hAnsi="Calibri" w:cs="Calibri"/>
          <w:iCs/>
        </w:rPr>
        <w:t xml:space="preserve"> ga naar vraag 51</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w:t>
      </w:r>
    </w:p>
    <w:p w:rsidR="001B5251" w:rsidRPr="000E0FE8" w:rsidRDefault="001B5251" w:rsidP="00E12BF6">
      <w:pPr>
        <w:spacing w:line="288" w:lineRule="auto"/>
        <w:rPr>
          <w:rFonts w:ascii="Calibri" w:hAnsi="Calibri" w:cs="Calibri"/>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50. </w:t>
      </w:r>
      <w:r w:rsidRPr="000E0FE8">
        <w:rPr>
          <w:rFonts w:ascii="Calibri" w:hAnsi="Calibri" w:cs="Calibri"/>
          <w:b/>
          <w:iCs/>
        </w:rPr>
        <w:tab/>
        <w:t xml:space="preserve">Legde de zorgverleners u uit hoe u deze afspraak moest maken?  </w:t>
      </w:r>
    </w:p>
    <w:p w:rsidR="001B5251" w:rsidRPr="000E0FE8" w:rsidRDefault="001B5251" w:rsidP="000E0FE8">
      <w:pPr>
        <w:numPr>
          <w:ilvl w:val="0"/>
          <w:numId w:val="48"/>
        </w:numPr>
        <w:rPr>
          <w:rFonts w:ascii="Calibri" w:hAnsi="Calibri" w:cs="Calibri"/>
          <w:iCs/>
        </w:rPr>
      </w:pPr>
      <w:r w:rsidRPr="000E0FE8">
        <w:rPr>
          <w:rFonts w:ascii="Calibri" w:hAnsi="Calibri" w:cs="Calibri"/>
        </w:rPr>
        <w:t xml:space="preserve"> </w:t>
      </w:r>
      <w:r w:rsidRPr="000E0FE8">
        <w:rPr>
          <w:rFonts w:ascii="Calibri" w:hAnsi="Calibri" w:cs="Calibri"/>
          <w:iCs/>
        </w:rPr>
        <w:t>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(de afspraak is door een zorgverlener op de SEH gemaakt)</w:t>
      </w:r>
    </w:p>
    <w:p w:rsidR="001B5251" w:rsidRPr="000E0FE8" w:rsidRDefault="001B5251" w:rsidP="00E12BF6">
      <w:pPr>
        <w:ind w:left="705" w:hanging="705"/>
        <w:rPr>
          <w:rFonts w:ascii="Calibri" w:hAnsi="Calibri" w:cs="Calibri"/>
          <w:b/>
          <w:iCs/>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51. </w:t>
      </w:r>
      <w:r w:rsidRPr="000E0FE8">
        <w:rPr>
          <w:rFonts w:ascii="Calibri" w:hAnsi="Calibri" w:cs="Calibri"/>
          <w:b/>
          <w:iCs/>
        </w:rPr>
        <w:tab/>
        <w:t xml:space="preserve">Kunt u aangeven op een schaal van 0 – 10 hoeveel pijn u had bij vertrek van de SEH? </w:t>
      </w:r>
    </w:p>
    <w:p w:rsidR="001B5251" w:rsidRPr="000E0FE8" w:rsidRDefault="001B5251" w:rsidP="00E12BF6">
      <w:pPr>
        <w:ind w:left="705"/>
        <w:rPr>
          <w:rFonts w:ascii="Calibri" w:hAnsi="Calibri" w:cs="Calibri"/>
          <w:b/>
          <w:iCs/>
        </w:rPr>
      </w:pPr>
      <w:r w:rsidRPr="000E0FE8">
        <w:rPr>
          <w:rFonts w:ascii="Calibri" w:hAnsi="Calibri" w:cs="Calibri"/>
          <w:b/>
          <w:iCs/>
        </w:rPr>
        <w:t xml:space="preserve">Een 0 betekent geen pijn. </w:t>
      </w:r>
    </w:p>
    <w:p w:rsidR="001B5251" w:rsidRPr="000E0FE8" w:rsidRDefault="001B5251" w:rsidP="00E12BF6">
      <w:pPr>
        <w:ind w:left="705"/>
        <w:rPr>
          <w:rFonts w:ascii="Calibri" w:hAnsi="Calibri" w:cs="Calibri"/>
          <w:b/>
          <w:iCs/>
        </w:rPr>
      </w:pPr>
      <w:r w:rsidRPr="000E0FE8">
        <w:rPr>
          <w:rFonts w:ascii="Calibri" w:hAnsi="Calibri" w:cs="Calibri"/>
          <w:b/>
          <w:iCs/>
        </w:rPr>
        <w:t>Een 10 betekent de ergst denkbare pijn.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0 </w:t>
      </w:r>
      <w:r w:rsidRPr="000E0FE8">
        <w:rPr>
          <w:rFonts w:ascii="Calibri" w:hAnsi="Calibri" w:cs="Calibri"/>
          <w:iCs/>
        </w:rPr>
        <w:tab/>
        <w:t>geen pijn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1</w:t>
      </w:r>
      <w:r w:rsidRPr="000E0FE8">
        <w:rPr>
          <w:rFonts w:ascii="Calibri" w:hAnsi="Calibri" w:cs="Calibri"/>
          <w:iCs/>
        </w:rPr>
        <w:tab/>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2</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3</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4</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5</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6</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7</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8</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9</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10 </w:t>
      </w:r>
      <w:r w:rsidRPr="000E0FE8">
        <w:rPr>
          <w:rFonts w:ascii="Calibri" w:hAnsi="Calibri" w:cs="Calibri"/>
          <w:iCs/>
        </w:rPr>
        <w:tab/>
        <w:t xml:space="preserve">de ergst denkbare pijn </w:t>
      </w:r>
    </w:p>
    <w:p w:rsidR="001B5251" w:rsidRPr="000E0FE8" w:rsidRDefault="001B5251" w:rsidP="00E12BF6">
      <w:pPr>
        <w:tabs>
          <w:tab w:val="left" w:pos="1080"/>
        </w:tabs>
        <w:spacing w:line="288" w:lineRule="auto"/>
        <w:ind w:left="720"/>
        <w:rPr>
          <w:rFonts w:ascii="Calibri" w:hAnsi="Calibri" w:cs="Calibri"/>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396"/>
      </w:tblGrid>
      <w:tr w:rsidR="001B5251" w:rsidRPr="000E0FE8" w:rsidTr="00E12BF6">
        <w:tc>
          <w:tcPr>
            <w:tcW w:w="4396" w:type="dxa"/>
          </w:tcPr>
          <w:p w:rsidR="001B5251" w:rsidRPr="000E0FE8" w:rsidRDefault="001B5251" w:rsidP="00E12BF6">
            <w:pPr>
              <w:spacing w:line="288" w:lineRule="auto"/>
              <w:rPr>
                <w:rFonts w:ascii="Calibri" w:hAnsi="Calibri" w:cs="Calibri"/>
                <w:b/>
              </w:rPr>
            </w:pPr>
            <w:r w:rsidRPr="000E0FE8">
              <w:rPr>
                <w:rFonts w:ascii="Calibri" w:hAnsi="Calibri" w:cs="Calibri"/>
                <w:b/>
              </w:rPr>
              <w:t>Algemeen SEH</w:t>
            </w:r>
          </w:p>
        </w:tc>
      </w:tr>
    </w:tbl>
    <w:p w:rsidR="001B5251" w:rsidRPr="000E0FE8" w:rsidRDefault="001B5251" w:rsidP="00E12BF6">
      <w:pPr>
        <w:rPr>
          <w:rFonts w:ascii="Calibri" w:hAnsi="Calibri" w:cs="Calibri"/>
          <w:b/>
        </w:rPr>
      </w:pPr>
    </w:p>
    <w:p w:rsidR="001B5251" w:rsidRPr="000E0FE8" w:rsidRDefault="001B5251" w:rsidP="00E12BF6">
      <w:pPr>
        <w:ind w:left="705" w:hanging="705"/>
        <w:rPr>
          <w:rFonts w:ascii="Calibri" w:hAnsi="Calibri" w:cs="Calibri"/>
          <w:iCs/>
        </w:rPr>
      </w:pPr>
      <w:r w:rsidRPr="000E0FE8">
        <w:rPr>
          <w:rFonts w:ascii="Calibri" w:hAnsi="Calibri" w:cs="Calibri"/>
          <w:b/>
        </w:rPr>
        <w:t xml:space="preserve">52. </w:t>
      </w:r>
      <w:r w:rsidRPr="000E0FE8">
        <w:rPr>
          <w:rFonts w:ascii="Calibri" w:hAnsi="Calibri" w:cs="Calibri"/>
          <w:b/>
        </w:rPr>
        <w:tab/>
        <w:t>Was de inrichting van de wachtruimte prettig? (tijdschriften/televisie/stoelen)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(ik heb niet gewacht in de wachtruimte)</w:t>
      </w:r>
    </w:p>
    <w:p w:rsidR="001B5251" w:rsidRPr="000E0FE8" w:rsidRDefault="001B5251" w:rsidP="00E12BF6">
      <w:pPr>
        <w:ind w:left="720"/>
        <w:rPr>
          <w:rFonts w:ascii="Calibri" w:hAnsi="Calibri" w:cs="Calibri"/>
          <w:iCs/>
        </w:rPr>
      </w:pPr>
    </w:p>
    <w:p w:rsidR="001B5251" w:rsidRPr="000E0FE8" w:rsidRDefault="001B5251" w:rsidP="00E12BF6">
      <w:pPr>
        <w:spacing w:line="288" w:lineRule="auto"/>
        <w:ind w:left="705" w:hanging="705"/>
        <w:rPr>
          <w:rFonts w:ascii="Calibri" w:hAnsi="Calibri" w:cs="Calibri"/>
          <w:b/>
        </w:rPr>
      </w:pPr>
      <w:r w:rsidRPr="000E0FE8">
        <w:rPr>
          <w:rFonts w:ascii="Calibri" w:hAnsi="Calibri" w:cs="Calibri"/>
          <w:b/>
        </w:rPr>
        <w:t xml:space="preserve">53. </w:t>
      </w:r>
      <w:r w:rsidRPr="000E0FE8">
        <w:rPr>
          <w:rFonts w:ascii="Calibri" w:hAnsi="Calibri" w:cs="Calibri"/>
          <w:b/>
        </w:rPr>
        <w:tab/>
        <w:t>Als u dit wilde, kon u dan iets eten en/of drinken op de SEH?</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Ik weet het niet (meer)</w:t>
      </w:r>
    </w:p>
    <w:p w:rsidR="001B5251" w:rsidRPr="000E0FE8" w:rsidRDefault="001B5251" w:rsidP="000E0FE8">
      <w:pPr>
        <w:numPr>
          <w:ilvl w:val="0"/>
          <w:numId w:val="48"/>
        </w:numPr>
        <w:rPr>
          <w:rFonts w:ascii="Calibri" w:hAnsi="Calibri" w:cs="Calibri"/>
          <w:iCs/>
        </w:rPr>
      </w:pPr>
      <w:r w:rsidRPr="000E0FE8">
        <w:rPr>
          <w:rFonts w:ascii="Calibri" w:hAnsi="Calibri" w:cs="Calibri"/>
          <w:iCs/>
        </w:rPr>
        <w:t>N.v.t. (ik mocht niets eten en/of drinken door mijn gezondheidsprobleem)</w:t>
      </w:r>
    </w:p>
    <w:p w:rsidR="001B5251" w:rsidRPr="000E0FE8" w:rsidRDefault="001B5251" w:rsidP="00E12BF6">
      <w:pPr>
        <w:ind w:left="705" w:hanging="705"/>
        <w:rPr>
          <w:rFonts w:ascii="Calibri" w:hAnsi="Calibri" w:cs="Calibri"/>
          <w:b/>
        </w:rPr>
      </w:pPr>
    </w:p>
    <w:p w:rsidR="001B5251" w:rsidRPr="000E0FE8" w:rsidRDefault="001B5251" w:rsidP="00E12BF6">
      <w:pPr>
        <w:ind w:left="705" w:hanging="705"/>
        <w:rPr>
          <w:rFonts w:ascii="Calibri" w:hAnsi="Calibri" w:cs="Calibri"/>
          <w:b/>
        </w:rPr>
      </w:pPr>
      <w:r w:rsidRPr="000E0FE8">
        <w:rPr>
          <w:rFonts w:ascii="Calibri" w:hAnsi="Calibri" w:cs="Calibri"/>
          <w:b/>
        </w:rPr>
        <w:t>54.</w:t>
      </w:r>
      <w:r w:rsidRPr="000E0FE8">
        <w:rPr>
          <w:rFonts w:ascii="Calibri" w:hAnsi="Calibri" w:cs="Calibri"/>
        </w:rPr>
        <w:t xml:space="preserve"> </w:t>
      </w:r>
      <w:r w:rsidRPr="000E0FE8">
        <w:rPr>
          <w:rFonts w:ascii="Calibri" w:hAnsi="Calibri" w:cs="Calibri"/>
        </w:rPr>
        <w:tab/>
      </w:r>
      <w:r w:rsidRPr="000E0FE8">
        <w:rPr>
          <w:rFonts w:ascii="Calibri" w:hAnsi="Calibri" w:cs="Calibri"/>
          <w:b/>
        </w:rPr>
        <w:t>Vond u de SEH hygiënisch?</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ind w:left="705" w:hanging="705"/>
        <w:rPr>
          <w:rFonts w:ascii="Calibri" w:hAnsi="Calibri" w:cs="Calibri"/>
          <w:b/>
          <w:iCs/>
        </w:rPr>
      </w:pPr>
    </w:p>
    <w:p w:rsidR="001B5251" w:rsidRPr="000E0FE8" w:rsidRDefault="001B5251" w:rsidP="00E12BF6">
      <w:pPr>
        <w:ind w:left="705" w:hanging="705"/>
        <w:rPr>
          <w:rFonts w:ascii="Calibri" w:hAnsi="Calibri" w:cs="Calibri"/>
          <w:b/>
        </w:rPr>
      </w:pPr>
      <w:r w:rsidRPr="000E0FE8">
        <w:rPr>
          <w:rFonts w:ascii="Calibri" w:hAnsi="Calibri" w:cs="Calibri"/>
          <w:b/>
        </w:rPr>
        <w:t>55.</w:t>
      </w:r>
      <w:r w:rsidRPr="000E0FE8">
        <w:rPr>
          <w:rFonts w:ascii="Calibri" w:hAnsi="Calibri" w:cs="Calibri"/>
        </w:rPr>
        <w:t xml:space="preserve"> </w:t>
      </w:r>
      <w:r w:rsidRPr="000E0FE8">
        <w:rPr>
          <w:rFonts w:ascii="Calibri" w:hAnsi="Calibri" w:cs="Calibri"/>
        </w:rPr>
        <w:tab/>
      </w:r>
      <w:r w:rsidRPr="000E0FE8">
        <w:rPr>
          <w:rFonts w:ascii="Calibri" w:hAnsi="Calibri" w:cs="Calibri"/>
          <w:b/>
        </w:rPr>
        <w:t>Was de sfeer op de SEH rustig?</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ind w:left="705" w:hanging="705"/>
        <w:rPr>
          <w:rFonts w:ascii="Calibri" w:hAnsi="Calibri" w:cs="Calibri"/>
          <w:b/>
          <w:iCs/>
        </w:rPr>
      </w:pPr>
    </w:p>
    <w:p w:rsidR="001B5251" w:rsidRPr="000E0FE8" w:rsidRDefault="001B5251" w:rsidP="00E12BF6">
      <w:pPr>
        <w:ind w:left="705" w:hanging="705"/>
        <w:rPr>
          <w:rFonts w:ascii="Calibri" w:hAnsi="Calibri" w:cs="Calibri"/>
          <w:b/>
        </w:rPr>
      </w:pPr>
      <w:r w:rsidRPr="000E0FE8">
        <w:rPr>
          <w:rFonts w:ascii="Calibri" w:hAnsi="Calibri" w:cs="Calibri"/>
          <w:b/>
        </w:rPr>
        <w:t>56.</w:t>
      </w:r>
      <w:r w:rsidRPr="000E0FE8">
        <w:rPr>
          <w:rFonts w:ascii="Calibri" w:hAnsi="Calibri" w:cs="Calibri"/>
        </w:rPr>
        <w:t xml:space="preserve"> </w:t>
      </w:r>
      <w:r w:rsidRPr="000E0FE8">
        <w:rPr>
          <w:rFonts w:ascii="Calibri" w:hAnsi="Calibri" w:cs="Calibri"/>
        </w:rPr>
        <w:tab/>
      </w:r>
      <w:r w:rsidRPr="000E0FE8">
        <w:rPr>
          <w:rFonts w:ascii="Calibri" w:hAnsi="Calibri" w:cs="Calibri"/>
          <w:b/>
        </w:rPr>
        <w:t>Voelde u zich veilig tijdens uw verblijf op de SEH?</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ind w:left="705" w:hanging="705"/>
        <w:rPr>
          <w:rFonts w:ascii="Calibri" w:hAnsi="Calibri" w:cs="Calibri"/>
          <w:b/>
          <w:iCs/>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57. </w:t>
      </w:r>
      <w:r w:rsidRPr="000E0FE8">
        <w:rPr>
          <w:rFonts w:ascii="Calibri" w:hAnsi="Calibri" w:cs="Calibri"/>
          <w:b/>
          <w:iCs/>
        </w:rPr>
        <w:tab/>
        <w:t xml:space="preserve">Als u begeleid werd door anderen (partner/familie/vrienden) kregen zij informatie over u? </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N.v.t. (ik werd niet begeleid)</w:t>
      </w: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p>
    <w:p w:rsidR="001B5251" w:rsidRPr="000E0FE8" w:rsidRDefault="001B5251" w:rsidP="00E12BF6">
      <w:pPr>
        <w:tabs>
          <w:tab w:val="left" w:pos="360"/>
        </w:tabs>
        <w:spacing w:line="288" w:lineRule="auto"/>
        <w:ind w:left="705" w:hanging="705"/>
        <w:rPr>
          <w:rFonts w:ascii="Calibri" w:hAnsi="Calibri" w:cs="Calibri"/>
          <w:b/>
        </w:rPr>
      </w:pPr>
      <w:r w:rsidRPr="000E0FE8">
        <w:rPr>
          <w:rFonts w:ascii="Calibri" w:hAnsi="Calibri" w:cs="Calibri"/>
          <w:b/>
        </w:rPr>
        <w:lastRenderedPageBreak/>
        <w:t>58.</w:t>
      </w:r>
      <w:r w:rsidRPr="000E0FE8">
        <w:rPr>
          <w:rFonts w:ascii="Calibri" w:hAnsi="Calibri" w:cs="Calibri"/>
          <w:b/>
        </w:rPr>
        <w:tab/>
      </w:r>
      <w:r w:rsidRPr="000E0FE8">
        <w:rPr>
          <w:rFonts w:ascii="Calibri" w:hAnsi="Calibri" w:cs="Calibri"/>
          <w:b/>
        </w:rPr>
        <w:tab/>
        <w:t>Hoelang heeft uw bezoek aan de SEH in totaal geduurd?</w:t>
      </w:r>
    </w:p>
    <w:p w:rsidR="001B5251" w:rsidRPr="000E0FE8" w:rsidRDefault="001B5251" w:rsidP="000E0FE8">
      <w:pPr>
        <w:numPr>
          <w:ilvl w:val="0"/>
          <w:numId w:val="48"/>
        </w:numPr>
        <w:rPr>
          <w:rFonts w:ascii="Calibri" w:hAnsi="Calibri" w:cs="Calibri"/>
          <w:iCs/>
        </w:rPr>
      </w:pPr>
      <w:r w:rsidRPr="000E0FE8">
        <w:rPr>
          <w:rFonts w:ascii="Calibri" w:hAnsi="Calibri" w:cs="Calibri"/>
        </w:rPr>
        <w:t xml:space="preserve"> </w:t>
      </w:r>
      <w:r w:rsidRPr="000E0FE8">
        <w:rPr>
          <w:rFonts w:ascii="Calibri" w:hAnsi="Calibri" w:cs="Calibri"/>
          <w:iCs/>
        </w:rPr>
        <w:t>Korter dan 1 uur</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1 – 2 uur</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2 – 4 uur</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4 – 8 uur</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8 – 12 uur</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Langer dan 12 uur</w:t>
      </w:r>
    </w:p>
    <w:p w:rsidR="001B5251" w:rsidRPr="000E0FE8" w:rsidRDefault="001B5251" w:rsidP="00E12BF6">
      <w:pPr>
        <w:ind w:left="705" w:hanging="705"/>
        <w:rPr>
          <w:rFonts w:ascii="Calibri" w:hAnsi="Calibri" w:cs="Calibri"/>
          <w:b/>
          <w:iCs/>
        </w:rPr>
      </w:pPr>
    </w:p>
    <w:p w:rsidR="001B5251" w:rsidRPr="000E0FE8" w:rsidRDefault="001B5251" w:rsidP="00E12BF6">
      <w:pPr>
        <w:tabs>
          <w:tab w:val="left" w:pos="1080"/>
        </w:tabs>
        <w:spacing w:line="288" w:lineRule="auto"/>
        <w:ind w:left="708" w:hanging="708"/>
        <w:rPr>
          <w:rFonts w:ascii="Calibri" w:hAnsi="Calibri" w:cs="Calibri"/>
          <w:b/>
        </w:rPr>
      </w:pPr>
      <w:r w:rsidRPr="000E0FE8">
        <w:rPr>
          <w:rFonts w:ascii="Calibri" w:hAnsi="Calibri" w:cs="Calibri"/>
          <w:b/>
        </w:rPr>
        <w:t xml:space="preserve">59. </w:t>
      </w:r>
      <w:r w:rsidRPr="000E0FE8">
        <w:rPr>
          <w:rFonts w:ascii="Calibri" w:hAnsi="Calibri" w:cs="Calibri"/>
          <w:b/>
        </w:rPr>
        <w:tab/>
        <w:t>Was de totale tijd van uw bezoek aan de SEH een probleem?</w:t>
      </w:r>
    </w:p>
    <w:p w:rsidR="001B5251" w:rsidRPr="000E0FE8" w:rsidRDefault="001B5251" w:rsidP="000E0FE8">
      <w:pPr>
        <w:numPr>
          <w:ilvl w:val="0"/>
          <w:numId w:val="48"/>
        </w:numPr>
        <w:rPr>
          <w:rFonts w:ascii="Calibri" w:hAnsi="Calibri" w:cs="Calibri"/>
          <w:iCs/>
        </w:rPr>
      </w:pPr>
      <w:r w:rsidRPr="000E0FE8">
        <w:rPr>
          <w:rFonts w:ascii="Calibri" w:hAnsi="Calibri" w:cs="Calibri"/>
        </w:rPr>
        <w:t xml:space="preserve"> </w:t>
      </w:r>
      <w:r w:rsidRPr="000E0FE8">
        <w:rPr>
          <w:rFonts w:ascii="Calibri" w:hAnsi="Calibri" w:cs="Calibri"/>
          <w:iCs/>
        </w:rPr>
        <w:t>Groot probleem</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Klein probleem</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Geen probleem</w:t>
      </w:r>
    </w:p>
    <w:p w:rsidR="001B5251" w:rsidRPr="000E0FE8" w:rsidRDefault="001B5251" w:rsidP="00E12BF6">
      <w:pPr>
        <w:spacing w:line="288" w:lineRule="auto"/>
        <w:ind w:left="720"/>
        <w:rPr>
          <w:rFonts w:ascii="Calibri" w:hAnsi="Calibri" w:cs="Calibri"/>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60. </w:t>
      </w:r>
      <w:r w:rsidRPr="000E0FE8">
        <w:rPr>
          <w:rFonts w:ascii="Calibri" w:hAnsi="Calibri" w:cs="Calibri"/>
          <w:b/>
          <w:iCs/>
        </w:rPr>
        <w:tab/>
        <w:t xml:space="preserve">Zou u de SEH van </w:t>
      </w:r>
      <w:r w:rsidRPr="000E0FE8">
        <w:rPr>
          <w:rFonts w:ascii="Calibri" w:hAnsi="Calibri" w:cs="Calibri"/>
          <w:b/>
          <w:i/>
          <w:iCs/>
        </w:rPr>
        <w:t xml:space="preserve">Naam instelling </w:t>
      </w:r>
      <w:r w:rsidRPr="000E0FE8">
        <w:rPr>
          <w:rFonts w:ascii="Calibri" w:hAnsi="Calibri" w:cs="Calibri"/>
          <w:b/>
          <w:iCs/>
        </w:rPr>
        <w:t>bij uw vrienden en familie aanbevelen?</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Beslist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Waarschijnlijk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Waarschijnlijk wel</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Beslist wel</w:t>
      </w:r>
    </w:p>
    <w:p w:rsidR="001B5251" w:rsidRPr="000E0FE8" w:rsidRDefault="001B5251" w:rsidP="00E12BF6">
      <w:pPr>
        <w:ind w:left="720"/>
        <w:rPr>
          <w:rFonts w:ascii="Calibri" w:hAnsi="Calibri" w:cs="Calibri"/>
          <w:iCs/>
        </w:rPr>
      </w:pPr>
    </w:p>
    <w:p w:rsidR="001B5251" w:rsidRPr="000E0FE8" w:rsidRDefault="001B5251" w:rsidP="00E12BF6">
      <w:pPr>
        <w:ind w:left="705" w:hanging="705"/>
        <w:rPr>
          <w:rFonts w:ascii="Calibri" w:hAnsi="Calibri" w:cs="Calibri"/>
          <w:b/>
          <w:iCs/>
        </w:rPr>
      </w:pPr>
      <w:r w:rsidRPr="000E0FE8">
        <w:rPr>
          <w:rFonts w:ascii="Calibri" w:hAnsi="Calibri" w:cs="Calibri"/>
          <w:b/>
          <w:iCs/>
        </w:rPr>
        <w:t xml:space="preserve">61.  </w:t>
      </w:r>
      <w:r w:rsidRPr="000E0FE8">
        <w:rPr>
          <w:rFonts w:ascii="Calibri" w:hAnsi="Calibri" w:cs="Calibri"/>
          <w:b/>
          <w:iCs/>
        </w:rPr>
        <w:tab/>
        <w:t xml:space="preserve">Welk cijfer geeft u de SEH van </w:t>
      </w:r>
      <w:r w:rsidRPr="000E0FE8">
        <w:rPr>
          <w:rFonts w:ascii="Calibri" w:hAnsi="Calibri" w:cs="Calibri"/>
          <w:b/>
          <w:i/>
          <w:iCs/>
        </w:rPr>
        <w:t>Naam instelling</w:t>
      </w:r>
      <w:r w:rsidRPr="000E0FE8">
        <w:rPr>
          <w:rFonts w:ascii="Calibri" w:hAnsi="Calibri" w:cs="Calibri"/>
          <w:b/>
          <w:iCs/>
        </w:rPr>
        <w:t>? Een 0 betekent heel erg slecht. Een 10 betekent uitstekend.</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0 heel erg slechte SEH</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1</w:t>
      </w:r>
      <w:r w:rsidRPr="000E0FE8">
        <w:rPr>
          <w:rFonts w:ascii="Calibri" w:hAnsi="Calibri" w:cs="Calibri"/>
          <w:iCs/>
        </w:rPr>
        <w:tab/>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2</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3</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4</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5</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6</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7</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8</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9</w:t>
      </w:r>
    </w:p>
    <w:p w:rsidR="001B5251" w:rsidRPr="000E0FE8" w:rsidRDefault="001B5251" w:rsidP="000E0FE8">
      <w:pPr>
        <w:numPr>
          <w:ilvl w:val="0"/>
          <w:numId w:val="48"/>
        </w:numPr>
        <w:rPr>
          <w:rFonts w:ascii="Calibri" w:hAnsi="Calibri" w:cs="Calibri"/>
        </w:rPr>
      </w:pPr>
      <w:r w:rsidRPr="000E0FE8">
        <w:rPr>
          <w:rFonts w:ascii="Calibri" w:hAnsi="Calibri" w:cs="Calibri"/>
          <w:iCs/>
        </w:rPr>
        <w:t xml:space="preserve"> 10 uitstekende SEH</w:t>
      </w:r>
    </w:p>
    <w:p w:rsidR="001B5251" w:rsidRPr="000E0FE8" w:rsidRDefault="001B5251" w:rsidP="00E12BF6">
      <w:pPr>
        <w:rPr>
          <w:rFonts w:ascii="Calibri" w:hAnsi="Calibri" w:cs="Calibri"/>
        </w:rPr>
      </w:pPr>
    </w:p>
    <w:p w:rsidR="001B5251" w:rsidRPr="000E0FE8" w:rsidRDefault="001B5251" w:rsidP="00E12BF6">
      <w:pPr>
        <w:ind w:left="705" w:hanging="705"/>
        <w:rPr>
          <w:rFonts w:ascii="Calibri" w:hAnsi="Calibri" w:cs="Calibri"/>
          <w:b/>
        </w:rPr>
      </w:pPr>
      <w:r w:rsidRPr="000E0FE8">
        <w:rPr>
          <w:rFonts w:ascii="Calibri" w:hAnsi="Calibri" w:cs="Calibri"/>
          <w:b/>
        </w:rPr>
        <w:t>62.</w:t>
      </w:r>
      <w:r w:rsidRPr="000E0FE8">
        <w:rPr>
          <w:rFonts w:ascii="Calibri" w:hAnsi="Calibri" w:cs="Calibri"/>
        </w:rPr>
        <w:t xml:space="preserve"> </w:t>
      </w:r>
      <w:r w:rsidRPr="000E0FE8">
        <w:rPr>
          <w:rFonts w:ascii="Calibri" w:hAnsi="Calibri" w:cs="Calibri"/>
        </w:rPr>
        <w:tab/>
      </w:r>
      <w:r w:rsidRPr="000E0FE8">
        <w:rPr>
          <w:rFonts w:ascii="Calibri" w:hAnsi="Calibri" w:cs="Calibri"/>
          <w:b/>
        </w:rPr>
        <w:t>Kreeg u de zorg die u verwachtte?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Nee, helemaal niet</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Een beetje</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Grotendeels</w:t>
      </w:r>
    </w:p>
    <w:p w:rsidR="001B5251" w:rsidRPr="000E0FE8" w:rsidRDefault="001B5251" w:rsidP="000E0FE8">
      <w:pPr>
        <w:numPr>
          <w:ilvl w:val="0"/>
          <w:numId w:val="48"/>
        </w:numPr>
        <w:rPr>
          <w:rFonts w:ascii="Calibri" w:hAnsi="Calibri" w:cs="Calibri"/>
          <w:iCs/>
        </w:rPr>
      </w:pPr>
      <w:r w:rsidRPr="000E0FE8">
        <w:rPr>
          <w:rFonts w:ascii="Calibri" w:hAnsi="Calibri" w:cs="Calibri"/>
          <w:iCs/>
        </w:rPr>
        <w:t xml:space="preserve"> Ja, helemaal</w:t>
      </w:r>
    </w:p>
    <w:p w:rsidR="001B5251" w:rsidRPr="000E0FE8" w:rsidRDefault="001B5251" w:rsidP="00E12BF6">
      <w:pPr>
        <w:rPr>
          <w:rFonts w:ascii="Calibri" w:hAnsi="Calibri" w:cs="Calibri"/>
        </w:rPr>
      </w:pPr>
    </w:p>
    <w:p w:rsidR="001B5251" w:rsidRPr="000E0FE8" w:rsidRDefault="001B5251" w:rsidP="00E12BF6">
      <w:pPr>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6"/>
      </w:tblGrid>
      <w:tr w:rsidR="001B5251" w:rsidRPr="000E0FE8" w:rsidTr="00E12BF6">
        <w:tc>
          <w:tcPr>
            <w:tcW w:w="4396" w:type="dxa"/>
            <w:tcBorders>
              <w:left w:val="nil"/>
              <w:right w:val="nil"/>
            </w:tcBorders>
          </w:tcPr>
          <w:p w:rsidR="001B5251" w:rsidRPr="000E0FE8" w:rsidRDefault="001B5251" w:rsidP="00E12BF6">
            <w:pPr>
              <w:rPr>
                <w:rFonts w:ascii="Calibri" w:hAnsi="Calibri" w:cs="Calibri"/>
                <w:b/>
                <w:iCs/>
              </w:rPr>
            </w:pPr>
            <w:r w:rsidRPr="000E0FE8">
              <w:rPr>
                <w:rFonts w:ascii="Calibri" w:hAnsi="Calibri" w:cs="Calibri"/>
                <w:b/>
                <w:iCs/>
              </w:rPr>
              <w:t>Over uzelf</w:t>
            </w:r>
          </w:p>
        </w:tc>
      </w:tr>
    </w:tbl>
    <w:p w:rsidR="001B5251" w:rsidRPr="000E0FE8" w:rsidRDefault="001B5251" w:rsidP="00E12BF6">
      <w:pPr>
        <w:tabs>
          <w:tab w:val="left" w:pos="360"/>
          <w:tab w:val="center" w:pos="4536"/>
          <w:tab w:val="right" w:pos="9072"/>
        </w:tabs>
        <w:spacing w:line="264" w:lineRule="auto"/>
        <w:rPr>
          <w:rFonts w:ascii="Calibri" w:hAnsi="Calibri" w:cs="Calibri"/>
          <w:i/>
        </w:rPr>
      </w:pPr>
      <w:r w:rsidRPr="000E0FE8">
        <w:rPr>
          <w:rFonts w:ascii="Calibri" w:hAnsi="Calibri" w:cs="Calibri"/>
          <w:i/>
        </w:rPr>
        <w:t>De volgende vragen gaan over de persoon aan wie deze vragenlijst is gestuurd. Dus als u iemand helpt met het invullen van de vragenlijst, vermeld dan alstublieft de gegevens van die persoon.</w:t>
      </w:r>
    </w:p>
    <w:p w:rsidR="001B5251" w:rsidRPr="000E0FE8" w:rsidRDefault="001B5251" w:rsidP="00E12BF6">
      <w:pPr>
        <w:tabs>
          <w:tab w:val="left" w:pos="360"/>
          <w:tab w:val="center" w:pos="4536"/>
          <w:tab w:val="right" w:pos="9072"/>
        </w:tabs>
        <w:spacing w:line="264" w:lineRule="auto"/>
        <w:rPr>
          <w:rFonts w:ascii="Calibri" w:hAnsi="Calibri" w:cs="Calibri"/>
        </w:rPr>
      </w:pPr>
    </w:p>
    <w:p w:rsidR="001B5251" w:rsidRPr="000E0FE8" w:rsidRDefault="001B5251" w:rsidP="00E12BF6">
      <w:pPr>
        <w:spacing w:line="264" w:lineRule="auto"/>
        <w:ind w:left="540" w:hanging="540"/>
        <w:rPr>
          <w:rFonts w:ascii="Calibri" w:hAnsi="Calibri" w:cs="Calibri"/>
          <w:b/>
        </w:rPr>
      </w:pPr>
      <w:r w:rsidRPr="000E0FE8">
        <w:rPr>
          <w:rFonts w:ascii="Calibri" w:hAnsi="Calibri" w:cs="Calibri"/>
          <w:b/>
        </w:rPr>
        <w:t xml:space="preserve">63. </w:t>
      </w:r>
      <w:r w:rsidRPr="000E0FE8">
        <w:rPr>
          <w:rFonts w:ascii="Calibri" w:hAnsi="Calibri" w:cs="Calibri"/>
          <w:b/>
        </w:rPr>
        <w:tab/>
        <w:t>Hoe zou u over het algemeen uw gezondheid noemen?</w:t>
      </w:r>
    </w:p>
    <w:p w:rsidR="001B5251" w:rsidRPr="000E0FE8" w:rsidRDefault="001B5251" w:rsidP="000E0FE8">
      <w:pPr>
        <w:numPr>
          <w:ilvl w:val="0"/>
          <w:numId w:val="48"/>
        </w:numPr>
        <w:rPr>
          <w:rFonts w:ascii="Calibri" w:hAnsi="Calibri" w:cs="Calibri"/>
        </w:rPr>
      </w:pPr>
      <w:r w:rsidRPr="000E0FE8">
        <w:rPr>
          <w:rFonts w:ascii="Calibri" w:hAnsi="Calibri" w:cs="Calibri"/>
        </w:rPr>
        <w:t>Uitstekend</w:t>
      </w:r>
    </w:p>
    <w:p w:rsidR="001B5251" w:rsidRPr="000E0FE8" w:rsidRDefault="001B5251" w:rsidP="000E0FE8">
      <w:pPr>
        <w:numPr>
          <w:ilvl w:val="0"/>
          <w:numId w:val="48"/>
        </w:numPr>
        <w:rPr>
          <w:rFonts w:ascii="Calibri" w:hAnsi="Calibri" w:cs="Calibri"/>
        </w:rPr>
      </w:pPr>
      <w:r w:rsidRPr="000E0FE8">
        <w:rPr>
          <w:rFonts w:ascii="Calibri" w:hAnsi="Calibri" w:cs="Calibri"/>
        </w:rPr>
        <w:t>Zeer goed</w:t>
      </w:r>
    </w:p>
    <w:p w:rsidR="001B5251" w:rsidRPr="000E0FE8" w:rsidRDefault="001B5251" w:rsidP="000E0FE8">
      <w:pPr>
        <w:numPr>
          <w:ilvl w:val="0"/>
          <w:numId w:val="48"/>
        </w:numPr>
        <w:rPr>
          <w:rFonts w:ascii="Calibri" w:hAnsi="Calibri" w:cs="Calibri"/>
        </w:rPr>
      </w:pPr>
      <w:r w:rsidRPr="000E0FE8">
        <w:rPr>
          <w:rFonts w:ascii="Calibri" w:hAnsi="Calibri" w:cs="Calibri"/>
        </w:rPr>
        <w:t>Goed</w:t>
      </w:r>
    </w:p>
    <w:p w:rsidR="001B5251" w:rsidRPr="000E0FE8" w:rsidRDefault="001B5251" w:rsidP="000E0FE8">
      <w:pPr>
        <w:numPr>
          <w:ilvl w:val="0"/>
          <w:numId w:val="48"/>
        </w:numPr>
        <w:rPr>
          <w:rFonts w:ascii="Calibri" w:hAnsi="Calibri" w:cs="Calibri"/>
        </w:rPr>
      </w:pPr>
      <w:r w:rsidRPr="000E0FE8">
        <w:rPr>
          <w:rFonts w:ascii="Calibri" w:hAnsi="Calibri" w:cs="Calibri"/>
        </w:rPr>
        <w:t>Matig</w:t>
      </w:r>
    </w:p>
    <w:p w:rsidR="001B5251" w:rsidRPr="000E0FE8" w:rsidRDefault="001B5251" w:rsidP="000E0FE8">
      <w:pPr>
        <w:numPr>
          <w:ilvl w:val="0"/>
          <w:numId w:val="48"/>
        </w:numPr>
        <w:rPr>
          <w:rFonts w:ascii="Calibri" w:hAnsi="Calibri" w:cs="Calibri"/>
        </w:rPr>
      </w:pPr>
      <w:r w:rsidRPr="000E0FE8">
        <w:rPr>
          <w:rFonts w:ascii="Calibri" w:hAnsi="Calibri" w:cs="Calibri"/>
        </w:rPr>
        <w:t>Slecht</w:t>
      </w:r>
    </w:p>
    <w:p w:rsidR="001B5251" w:rsidRPr="000E0FE8" w:rsidRDefault="001B5251" w:rsidP="00E12BF6">
      <w:pPr>
        <w:tabs>
          <w:tab w:val="left" w:pos="360"/>
          <w:tab w:val="center" w:pos="4536"/>
          <w:tab w:val="right" w:pos="9072"/>
        </w:tabs>
        <w:spacing w:line="264" w:lineRule="auto"/>
        <w:rPr>
          <w:rFonts w:ascii="Calibri" w:hAnsi="Calibri" w:cs="Calibri"/>
          <w:i/>
        </w:rPr>
      </w:pPr>
    </w:p>
    <w:p w:rsidR="001B5251" w:rsidRPr="000E0FE8" w:rsidRDefault="001B5251" w:rsidP="00E12BF6">
      <w:pPr>
        <w:tabs>
          <w:tab w:val="left" w:pos="360"/>
          <w:tab w:val="center" w:pos="4536"/>
          <w:tab w:val="right" w:pos="9072"/>
        </w:tabs>
        <w:spacing w:line="264" w:lineRule="auto"/>
        <w:rPr>
          <w:rFonts w:ascii="Calibri" w:hAnsi="Calibri" w:cs="Calibri"/>
          <w:i/>
        </w:rPr>
      </w:pPr>
      <w:r w:rsidRPr="000E0FE8">
        <w:rPr>
          <w:rFonts w:ascii="Calibri" w:hAnsi="Calibri" w:cs="Calibri"/>
          <w:u w:val="single"/>
        </w:rPr>
        <w:t>Let op</w:t>
      </w:r>
      <w:r w:rsidRPr="000E0FE8">
        <w:rPr>
          <w:rFonts w:ascii="Calibri" w:hAnsi="Calibri" w:cs="Calibri"/>
        </w:rPr>
        <w:t>:</w:t>
      </w:r>
      <w:r w:rsidRPr="000E0FE8">
        <w:rPr>
          <w:rFonts w:ascii="Calibri" w:hAnsi="Calibri" w:cs="Calibri"/>
          <w:i/>
        </w:rPr>
        <w:t xml:space="preserve"> Bent u de ouder of voogd van een kind jonger dan 12 jaar dan kunt u bij onderstaande vragen uw eigen gegevens invullen.</w:t>
      </w:r>
    </w:p>
    <w:p w:rsidR="001B5251" w:rsidRPr="000E0FE8" w:rsidRDefault="001B5251" w:rsidP="00E12BF6">
      <w:pPr>
        <w:tabs>
          <w:tab w:val="left" w:pos="360"/>
          <w:tab w:val="center" w:pos="4536"/>
          <w:tab w:val="right" w:pos="9072"/>
        </w:tabs>
        <w:spacing w:line="264" w:lineRule="auto"/>
        <w:rPr>
          <w:rFonts w:ascii="Calibri" w:hAnsi="Calibri" w:cs="Calibri"/>
          <w:b/>
        </w:rPr>
      </w:pPr>
    </w:p>
    <w:p w:rsidR="001B5251" w:rsidRPr="000E0FE8" w:rsidRDefault="001B5251" w:rsidP="00E12BF6">
      <w:pPr>
        <w:tabs>
          <w:tab w:val="center" w:pos="4536"/>
          <w:tab w:val="right" w:pos="9072"/>
        </w:tabs>
        <w:spacing w:line="264" w:lineRule="auto"/>
        <w:rPr>
          <w:rFonts w:ascii="Calibri" w:hAnsi="Calibri" w:cs="Calibri"/>
          <w:b/>
        </w:rPr>
      </w:pPr>
      <w:r w:rsidRPr="000E0FE8">
        <w:rPr>
          <w:rFonts w:ascii="Calibri" w:hAnsi="Calibri" w:cs="Calibri"/>
          <w:b/>
        </w:rPr>
        <w:t>64.    Wat is uw leeftijd?</w:t>
      </w:r>
    </w:p>
    <w:p w:rsidR="001B5251" w:rsidRPr="000E0FE8" w:rsidRDefault="001B5251" w:rsidP="000E0FE8">
      <w:pPr>
        <w:numPr>
          <w:ilvl w:val="0"/>
          <w:numId w:val="48"/>
        </w:numPr>
        <w:rPr>
          <w:rFonts w:ascii="Calibri" w:hAnsi="Calibri" w:cs="Calibri"/>
        </w:rPr>
      </w:pPr>
      <w:r w:rsidRPr="000E0FE8">
        <w:rPr>
          <w:rFonts w:ascii="Calibri" w:hAnsi="Calibri" w:cs="Calibri"/>
        </w:rPr>
        <w:t>12 t/m 16 jaar</w:t>
      </w:r>
    </w:p>
    <w:p w:rsidR="001B5251" w:rsidRPr="000E0FE8" w:rsidRDefault="001B5251" w:rsidP="000E0FE8">
      <w:pPr>
        <w:numPr>
          <w:ilvl w:val="0"/>
          <w:numId w:val="48"/>
        </w:numPr>
        <w:rPr>
          <w:rFonts w:ascii="Calibri" w:hAnsi="Calibri" w:cs="Calibri"/>
        </w:rPr>
      </w:pPr>
      <w:r w:rsidRPr="000E0FE8">
        <w:rPr>
          <w:rFonts w:ascii="Calibri" w:hAnsi="Calibri" w:cs="Calibri"/>
        </w:rPr>
        <w:t>17 t/m 24 jaar</w:t>
      </w:r>
    </w:p>
    <w:p w:rsidR="001B5251" w:rsidRPr="000E0FE8" w:rsidRDefault="001B5251" w:rsidP="000E0FE8">
      <w:pPr>
        <w:numPr>
          <w:ilvl w:val="0"/>
          <w:numId w:val="48"/>
        </w:numPr>
        <w:rPr>
          <w:rFonts w:ascii="Calibri" w:hAnsi="Calibri" w:cs="Calibri"/>
        </w:rPr>
      </w:pPr>
      <w:r w:rsidRPr="000E0FE8">
        <w:rPr>
          <w:rFonts w:ascii="Calibri" w:hAnsi="Calibri" w:cs="Calibri"/>
        </w:rPr>
        <w:t>25 t/m 34 jaar</w:t>
      </w:r>
    </w:p>
    <w:p w:rsidR="001B5251" w:rsidRPr="000E0FE8" w:rsidRDefault="001B5251" w:rsidP="000E0FE8">
      <w:pPr>
        <w:numPr>
          <w:ilvl w:val="0"/>
          <w:numId w:val="48"/>
        </w:numPr>
        <w:rPr>
          <w:rFonts w:ascii="Calibri" w:hAnsi="Calibri" w:cs="Calibri"/>
        </w:rPr>
      </w:pPr>
      <w:r w:rsidRPr="000E0FE8">
        <w:rPr>
          <w:rFonts w:ascii="Calibri" w:hAnsi="Calibri" w:cs="Calibri"/>
        </w:rPr>
        <w:t xml:space="preserve">35 t/m 44 jaar </w:t>
      </w:r>
    </w:p>
    <w:p w:rsidR="001B5251" w:rsidRPr="000E0FE8" w:rsidRDefault="001B5251" w:rsidP="000E0FE8">
      <w:pPr>
        <w:numPr>
          <w:ilvl w:val="0"/>
          <w:numId w:val="48"/>
        </w:numPr>
        <w:rPr>
          <w:rFonts w:ascii="Calibri" w:hAnsi="Calibri" w:cs="Calibri"/>
        </w:rPr>
      </w:pPr>
      <w:r w:rsidRPr="000E0FE8">
        <w:rPr>
          <w:rFonts w:ascii="Calibri" w:hAnsi="Calibri" w:cs="Calibri"/>
        </w:rPr>
        <w:t>45 t/m 54 jaar</w:t>
      </w:r>
    </w:p>
    <w:p w:rsidR="001B5251" w:rsidRPr="000E0FE8" w:rsidRDefault="001B5251" w:rsidP="000E0FE8">
      <w:pPr>
        <w:numPr>
          <w:ilvl w:val="0"/>
          <w:numId w:val="48"/>
        </w:numPr>
        <w:rPr>
          <w:rFonts w:ascii="Calibri" w:hAnsi="Calibri" w:cs="Calibri"/>
        </w:rPr>
      </w:pPr>
      <w:r w:rsidRPr="000E0FE8">
        <w:rPr>
          <w:rFonts w:ascii="Calibri" w:hAnsi="Calibri" w:cs="Calibri"/>
        </w:rPr>
        <w:t>55 t/m 64 jaar</w:t>
      </w:r>
    </w:p>
    <w:p w:rsidR="001B5251" w:rsidRPr="000E0FE8" w:rsidRDefault="001B5251" w:rsidP="000E0FE8">
      <w:pPr>
        <w:numPr>
          <w:ilvl w:val="0"/>
          <w:numId w:val="48"/>
        </w:numPr>
        <w:rPr>
          <w:rFonts w:ascii="Calibri" w:hAnsi="Calibri" w:cs="Calibri"/>
        </w:rPr>
      </w:pPr>
      <w:r w:rsidRPr="000E0FE8">
        <w:rPr>
          <w:rFonts w:ascii="Calibri" w:hAnsi="Calibri" w:cs="Calibri"/>
        </w:rPr>
        <w:t xml:space="preserve">65 t/m 74 jaar </w:t>
      </w:r>
    </w:p>
    <w:p w:rsidR="001B5251" w:rsidRPr="000E0FE8" w:rsidRDefault="001B5251" w:rsidP="000E0FE8">
      <w:pPr>
        <w:numPr>
          <w:ilvl w:val="0"/>
          <w:numId w:val="48"/>
        </w:numPr>
        <w:rPr>
          <w:rFonts w:ascii="Calibri" w:hAnsi="Calibri" w:cs="Calibri"/>
          <w:b/>
        </w:rPr>
      </w:pPr>
      <w:r w:rsidRPr="000E0FE8">
        <w:rPr>
          <w:rFonts w:ascii="Calibri" w:hAnsi="Calibri" w:cs="Calibri"/>
        </w:rPr>
        <w:t>75 jaar of ouder</w:t>
      </w:r>
    </w:p>
    <w:p w:rsidR="001B5251" w:rsidRPr="000E0FE8" w:rsidRDefault="001B5251" w:rsidP="00E12BF6">
      <w:pPr>
        <w:rPr>
          <w:rFonts w:ascii="Calibri" w:hAnsi="Calibri" w:cs="Calibri"/>
          <w:color w:val="000000"/>
        </w:rPr>
      </w:pPr>
    </w:p>
    <w:p w:rsidR="001B5251" w:rsidRPr="000E0FE8" w:rsidRDefault="001B5251" w:rsidP="00E12BF6">
      <w:pPr>
        <w:spacing w:line="264" w:lineRule="auto"/>
        <w:ind w:left="540" w:hanging="540"/>
        <w:rPr>
          <w:rFonts w:ascii="Calibri" w:hAnsi="Calibri" w:cs="Calibri"/>
          <w:b/>
        </w:rPr>
      </w:pPr>
      <w:r w:rsidRPr="000E0FE8">
        <w:rPr>
          <w:rFonts w:ascii="Calibri" w:hAnsi="Calibri" w:cs="Calibri"/>
          <w:b/>
        </w:rPr>
        <w:t xml:space="preserve">65. </w:t>
      </w:r>
      <w:r w:rsidRPr="000E0FE8">
        <w:rPr>
          <w:rFonts w:ascii="Calibri" w:hAnsi="Calibri" w:cs="Calibri"/>
          <w:b/>
        </w:rPr>
        <w:tab/>
        <w:t>Bent u een man of een vrouw?</w:t>
      </w:r>
    </w:p>
    <w:p w:rsidR="001B5251" w:rsidRPr="000E0FE8" w:rsidRDefault="001B5251" w:rsidP="000E0FE8">
      <w:pPr>
        <w:numPr>
          <w:ilvl w:val="0"/>
          <w:numId w:val="48"/>
        </w:numPr>
        <w:rPr>
          <w:rFonts w:ascii="Calibri" w:hAnsi="Calibri" w:cs="Calibri"/>
        </w:rPr>
      </w:pPr>
      <w:r w:rsidRPr="000E0FE8">
        <w:rPr>
          <w:rFonts w:ascii="Calibri" w:hAnsi="Calibri" w:cs="Calibri"/>
        </w:rPr>
        <w:t>Man</w:t>
      </w:r>
    </w:p>
    <w:p w:rsidR="001B5251" w:rsidRPr="000E0FE8" w:rsidRDefault="001B5251" w:rsidP="000E0FE8">
      <w:pPr>
        <w:numPr>
          <w:ilvl w:val="0"/>
          <w:numId w:val="48"/>
        </w:numPr>
        <w:rPr>
          <w:rFonts w:ascii="Calibri" w:hAnsi="Calibri" w:cs="Calibri"/>
        </w:rPr>
      </w:pPr>
      <w:r w:rsidRPr="000E0FE8">
        <w:rPr>
          <w:rFonts w:ascii="Calibri" w:hAnsi="Calibri" w:cs="Calibri"/>
        </w:rPr>
        <w:t>Vrouw</w:t>
      </w: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rPr>
          <w:rFonts w:ascii="Calibri" w:hAnsi="Calibri" w:cs="Calibri"/>
          <w:b/>
          <w:i/>
        </w:rPr>
      </w:pPr>
      <w:r w:rsidRPr="000E0FE8">
        <w:rPr>
          <w:rFonts w:ascii="Calibri" w:hAnsi="Calibri" w:cs="Calibri"/>
          <w:i/>
        </w:rPr>
        <w:lastRenderedPageBreak/>
        <w:t xml:space="preserve">De onderstaande vragen worden gesteld om na te gaan of mensen met verschillende achtergronden hun behandeling op de SEH anders ervaren hebben. </w:t>
      </w: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r w:rsidRPr="000E0FE8">
        <w:rPr>
          <w:rFonts w:ascii="Calibri" w:hAnsi="Calibri" w:cs="Calibri"/>
          <w:b/>
        </w:rPr>
        <w:t xml:space="preserve">66. </w:t>
      </w:r>
      <w:r w:rsidRPr="000E0FE8">
        <w:rPr>
          <w:rFonts w:ascii="Calibri" w:hAnsi="Calibri" w:cs="Calibri"/>
          <w:b/>
        </w:rPr>
        <w:tab/>
        <w:t>Wat is uw hoogst voltooide opleiding?</w:t>
      </w:r>
    </w:p>
    <w:p w:rsidR="001B5251" w:rsidRPr="000E0FE8" w:rsidRDefault="001B5251" w:rsidP="000E0FE8">
      <w:pPr>
        <w:numPr>
          <w:ilvl w:val="0"/>
          <w:numId w:val="48"/>
        </w:numPr>
        <w:rPr>
          <w:rFonts w:ascii="Calibri" w:hAnsi="Calibri" w:cs="Calibri"/>
        </w:rPr>
      </w:pPr>
      <w:r w:rsidRPr="000E0FE8">
        <w:rPr>
          <w:rFonts w:ascii="Calibri" w:hAnsi="Calibri" w:cs="Calibri"/>
        </w:rPr>
        <w:t xml:space="preserve">Geen opleiding (lager onderwijs niet afgemaakt) </w:t>
      </w:r>
    </w:p>
    <w:p w:rsidR="001B5251" w:rsidRPr="000E0FE8" w:rsidRDefault="001B5251" w:rsidP="000E0FE8">
      <w:pPr>
        <w:numPr>
          <w:ilvl w:val="0"/>
          <w:numId w:val="48"/>
        </w:numPr>
        <w:rPr>
          <w:rFonts w:ascii="Calibri" w:hAnsi="Calibri" w:cs="Calibri"/>
        </w:rPr>
      </w:pPr>
      <w:r w:rsidRPr="000E0FE8">
        <w:rPr>
          <w:rFonts w:ascii="Calibri" w:hAnsi="Calibri" w:cs="Calibri"/>
        </w:rPr>
        <w:t>Lager onderwijs (basisschool, speciaal basisonderwijs)</w:t>
      </w:r>
    </w:p>
    <w:p w:rsidR="001B5251" w:rsidRPr="000E0FE8" w:rsidRDefault="001B5251" w:rsidP="000E0FE8">
      <w:pPr>
        <w:numPr>
          <w:ilvl w:val="0"/>
          <w:numId w:val="48"/>
        </w:numPr>
        <w:rPr>
          <w:rFonts w:ascii="Calibri" w:hAnsi="Calibri" w:cs="Calibri"/>
        </w:rPr>
      </w:pPr>
      <w:r w:rsidRPr="000E0FE8">
        <w:rPr>
          <w:rFonts w:ascii="Calibri" w:hAnsi="Calibri" w:cs="Calibri"/>
        </w:rPr>
        <w:t>Lager of voorbereidend beroepsonderwijs (zoals LTS, LEAO, LHNO, VMBO)</w:t>
      </w:r>
    </w:p>
    <w:p w:rsidR="001B5251" w:rsidRPr="000E0FE8" w:rsidRDefault="001B5251" w:rsidP="000E0FE8">
      <w:pPr>
        <w:numPr>
          <w:ilvl w:val="0"/>
          <w:numId w:val="48"/>
        </w:numPr>
        <w:rPr>
          <w:rFonts w:ascii="Calibri" w:hAnsi="Calibri" w:cs="Calibri"/>
        </w:rPr>
      </w:pPr>
      <w:r w:rsidRPr="000E0FE8">
        <w:rPr>
          <w:rFonts w:ascii="Calibri" w:hAnsi="Calibri" w:cs="Calibri"/>
        </w:rPr>
        <w:t>Middelbaar algemeen voortgezet onderwijs (zoals MAVO, (M)ULO, MBO-kort, VMBO-t)</w:t>
      </w:r>
    </w:p>
    <w:p w:rsidR="001B5251" w:rsidRPr="000E0FE8" w:rsidRDefault="001B5251" w:rsidP="000E0FE8">
      <w:pPr>
        <w:numPr>
          <w:ilvl w:val="0"/>
          <w:numId w:val="48"/>
        </w:numPr>
        <w:rPr>
          <w:rFonts w:ascii="Calibri" w:hAnsi="Calibri" w:cs="Calibri"/>
        </w:rPr>
      </w:pPr>
      <w:r w:rsidRPr="000E0FE8">
        <w:rPr>
          <w:rFonts w:ascii="Calibri" w:hAnsi="Calibri" w:cs="Calibri"/>
        </w:rPr>
        <w:t>Middelbaar beroepsonderwijs en beroepsbegeleidend onderwijs (zoals MBO-lang, MTS, MEAO, BOL, BBL, INAS)</w:t>
      </w:r>
    </w:p>
    <w:p w:rsidR="001B5251" w:rsidRPr="000E0FE8" w:rsidRDefault="001B5251" w:rsidP="000E0FE8">
      <w:pPr>
        <w:numPr>
          <w:ilvl w:val="0"/>
          <w:numId w:val="48"/>
        </w:numPr>
        <w:rPr>
          <w:rFonts w:ascii="Calibri" w:hAnsi="Calibri" w:cs="Calibri"/>
        </w:rPr>
      </w:pPr>
      <w:r w:rsidRPr="000E0FE8">
        <w:rPr>
          <w:rFonts w:ascii="Calibri" w:hAnsi="Calibri" w:cs="Calibri"/>
        </w:rPr>
        <w:t>Hoger algemeen en voorbereidend wetenschappelijk onderwijs (zoals HAVO, VWO, Atheneum, Gymnasium, HBS, MMS)</w:t>
      </w:r>
    </w:p>
    <w:p w:rsidR="001B5251" w:rsidRPr="000E0FE8" w:rsidRDefault="001B5251" w:rsidP="000E0FE8">
      <w:pPr>
        <w:numPr>
          <w:ilvl w:val="0"/>
          <w:numId w:val="48"/>
        </w:numPr>
        <w:rPr>
          <w:rFonts w:ascii="Calibri" w:hAnsi="Calibri" w:cs="Calibri"/>
        </w:rPr>
      </w:pPr>
      <w:r w:rsidRPr="000E0FE8">
        <w:rPr>
          <w:rFonts w:ascii="Calibri" w:hAnsi="Calibri" w:cs="Calibri"/>
        </w:rPr>
        <w:t>Hoger beroepsonderwijs (zoals HBO, HTS, HEAO, HBO-V, kandidaats wetenschappelijk onderwijs)</w:t>
      </w:r>
    </w:p>
    <w:p w:rsidR="001B5251" w:rsidRPr="000E0FE8" w:rsidRDefault="001B5251" w:rsidP="000E0FE8">
      <w:pPr>
        <w:numPr>
          <w:ilvl w:val="0"/>
          <w:numId w:val="48"/>
        </w:numPr>
        <w:rPr>
          <w:rFonts w:ascii="Calibri" w:hAnsi="Calibri" w:cs="Calibri"/>
        </w:rPr>
      </w:pPr>
      <w:r w:rsidRPr="000E0FE8">
        <w:rPr>
          <w:rFonts w:ascii="Calibri" w:hAnsi="Calibri" w:cs="Calibri"/>
        </w:rPr>
        <w:t>Wetenschappelijk onderwijs (universiteit)</w:t>
      </w:r>
    </w:p>
    <w:p w:rsidR="001B5251" w:rsidRPr="000E0FE8" w:rsidRDefault="001B5251" w:rsidP="000E0FE8">
      <w:pPr>
        <w:numPr>
          <w:ilvl w:val="0"/>
          <w:numId w:val="48"/>
        </w:numPr>
        <w:rPr>
          <w:rFonts w:ascii="Calibri" w:hAnsi="Calibri" w:cs="Calibri"/>
        </w:rPr>
      </w:pPr>
      <w:r w:rsidRPr="000E0FE8">
        <w:rPr>
          <w:rFonts w:ascii="Calibri" w:hAnsi="Calibri" w:cs="Calibri"/>
        </w:rPr>
        <w:t>Anders, namelijk ………………………….</w:t>
      </w:r>
    </w:p>
    <w:p w:rsidR="001B5251" w:rsidRPr="000E0FE8" w:rsidRDefault="001B5251" w:rsidP="00E12BF6">
      <w:pPr>
        <w:ind w:left="720"/>
        <w:rPr>
          <w:rFonts w:ascii="Calibri" w:hAnsi="Calibri" w:cs="Calibri"/>
        </w:rPr>
      </w:pPr>
      <w:r w:rsidRPr="000E0FE8">
        <w:rPr>
          <w:rFonts w:ascii="Calibri" w:hAnsi="Calibri" w:cs="Calibri"/>
        </w:rPr>
        <w:t>……………………………………………………..</w:t>
      </w: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r w:rsidRPr="000E0FE8">
        <w:rPr>
          <w:rFonts w:ascii="Calibri" w:hAnsi="Calibri" w:cs="Calibri"/>
          <w:b/>
        </w:rPr>
        <w:t xml:space="preserve">67. </w:t>
      </w:r>
      <w:r w:rsidRPr="000E0FE8">
        <w:rPr>
          <w:rFonts w:ascii="Calibri" w:hAnsi="Calibri" w:cs="Calibri"/>
          <w:b/>
        </w:rPr>
        <w:tab/>
        <w:t>Wat is het geboorteland van uzelf?</w:t>
      </w:r>
    </w:p>
    <w:p w:rsidR="001B5251" w:rsidRPr="000E0FE8" w:rsidRDefault="001B5251" w:rsidP="000E0FE8">
      <w:pPr>
        <w:numPr>
          <w:ilvl w:val="0"/>
          <w:numId w:val="48"/>
        </w:numPr>
        <w:rPr>
          <w:rFonts w:ascii="Calibri" w:hAnsi="Calibri" w:cs="Calibri"/>
        </w:rPr>
      </w:pPr>
      <w:r w:rsidRPr="000E0FE8">
        <w:rPr>
          <w:rFonts w:ascii="Calibri" w:hAnsi="Calibri" w:cs="Calibri"/>
        </w:rPr>
        <w:t>Nederland</w:t>
      </w:r>
    </w:p>
    <w:p w:rsidR="001B5251" w:rsidRPr="000E0FE8" w:rsidRDefault="001B5251" w:rsidP="000E0FE8">
      <w:pPr>
        <w:numPr>
          <w:ilvl w:val="0"/>
          <w:numId w:val="48"/>
        </w:numPr>
        <w:rPr>
          <w:rFonts w:ascii="Calibri" w:hAnsi="Calibri" w:cs="Calibri"/>
        </w:rPr>
      </w:pPr>
      <w:r w:rsidRPr="000E0FE8">
        <w:rPr>
          <w:rFonts w:ascii="Calibri" w:hAnsi="Calibri" w:cs="Calibri"/>
        </w:rPr>
        <w:t>Indonesië / Voormalig Nederlands-Indië</w:t>
      </w:r>
    </w:p>
    <w:p w:rsidR="001B5251" w:rsidRPr="000E0FE8" w:rsidRDefault="001B5251" w:rsidP="000E0FE8">
      <w:pPr>
        <w:numPr>
          <w:ilvl w:val="0"/>
          <w:numId w:val="48"/>
        </w:numPr>
        <w:rPr>
          <w:rFonts w:ascii="Calibri" w:hAnsi="Calibri" w:cs="Calibri"/>
        </w:rPr>
      </w:pPr>
      <w:r w:rsidRPr="000E0FE8">
        <w:rPr>
          <w:rFonts w:ascii="Calibri" w:hAnsi="Calibri" w:cs="Calibri"/>
        </w:rPr>
        <w:t>Suriname</w:t>
      </w:r>
    </w:p>
    <w:p w:rsidR="001B5251" w:rsidRPr="000E0FE8" w:rsidRDefault="001B5251" w:rsidP="000E0FE8">
      <w:pPr>
        <w:numPr>
          <w:ilvl w:val="0"/>
          <w:numId w:val="48"/>
        </w:numPr>
        <w:rPr>
          <w:rFonts w:ascii="Calibri" w:hAnsi="Calibri" w:cs="Calibri"/>
        </w:rPr>
      </w:pPr>
      <w:r w:rsidRPr="000E0FE8">
        <w:rPr>
          <w:rFonts w:ascii="Calibri" w:hAnsi="Calibri" w:cs="Calibri"/>
        </w:rPr>
        <w:t>Marokko</w:t>
      </w:r>
    </w:p>
    <w:p w:rsidR="001B5251" w:rsidRPr="000E0FE8" w:rsidRDefault="001B5251" w:rsidP="000E0FE8">
      <w:pPr>
        <w:numPr>
          <w:ilvl w:val="0"/>
          <w:numId w:val="48"/>
        </w:numPr>
        <w:rPr>
          <w:rFonts w:ascii="Calibri" w:hAnsi="Calibri" w:cs="Calibri"/>
        </w:rPr>
      </w:pPr>
      <w:r w:rsidRPr="000E0FE8">
        <w:rPr>
          <w:rFonts w:ascii="Calibri" w:hAnsi="Calibri" w:cs="Calibri"/>
        </w:rPr>
        <w:t>Turkije</w:t>
      </w:r>
    </w:p>
    <w:p w:rsidR="001B5251" w:rsidRPr="000E0FE8" w:rsidRDefault="001B5251" w:rsidP="000E0FE8">
      <w:pPr>
        <w:numPr>
          <w:ilvl w:val="0"/>
          <w:numId w:val="48"/>
        </w:numPr>
        <w:rPr>
          <w:rFonts w:ascii="Calibri" w:hAnsi="Calibri" w:cs="Calibri"/>
        </w:rPr>
      </w:pPr>
      <w:r w:rsidRPr="000E0FE8">
        <w:rPr>
          <w:rFonts w:ascii="Calibri" w:hAnsi="Calibri" w:cs="Calibri"/>
        </w:rPr>
        <w:t>Duitsland</w:t>
      </w:r>
    </w:p>
    <w:p w:rsidR="001B5251" w:rsidRPr="000E0FE8" w:rsidRDefault="001B5251" w:rsidP="000E0FE8">
      <w:pPr>
        <w:numPr>
          <w:ilvl w:val="0"/>
          <w:numId w:val="48"/>
        </w:numPr>
        <w:rPr>
          <w:rFonts w:ascii="Calibri" w:hAnsi="Calibri" w:cs="Calibri"/>
        </w:rPr>
      </w:pPr>
      <w:r w:rsidRPr="000E0FE8">
        <w:rPr>
          <w:rFonts w:ascii="Calibri" w:hAnsi="Calibri" w:cs="Calibri"/>
        </w:rPr>
        <w:t>Nederlandse Antillen</w:t>
      </w:r>
    </w:p>
    <w:p w:rsidR="001B5251" w:rsidRPr="000E0FE8" w:rsidRDefault="001B5251" w:rsidP="000E0FE8">
      <w:pPr>
        <w:numPr>
          <w:ilvl w:val="0"/>
          <w:numId w:val="48"/>
        </w:numPr>
        <w:rPr>
          <w:rFonts w:ascii="Calibri" w:hAnsi="Calibri" w:cs="Calibri"/>
        </w:rPr>
      </w:pPr>
      <w:r w:rsidRPr="000E0FE8">
        <w:rPr>
          <w:rFonts w:ascii="Calibri" w:hAnsi="Calibri" w:cs="Calibri"/>
        </w:rPr>
        <w:t>Aruba</w:t>
      </w:r>
    </w:p>
    <w:p w:rsidR="001B5251" w:rsidRPr="000E0FE8" w:rsidRDefault="001B5251" w:rsidP="000E0FE8">
      <w:pPr>
        <w:numPr>
          <w:ilvl w:val="0"/>
          <w:numId w:val="48"/>
        </w:numPr>
        <w:rPr>
          <w:rFonts w:ascii="Calibri" w:hAnsi="Calibri" w:cs="Calibri"/>
        </w:rPr>
      </w:pPr>
      <w:r w:rsidRPr="000E0FE8">
        <w:rPr>
          <w:rFonts w:ascii="Calibri" w:hAnsi="Calibri" w:cs="Calibri"/>
        </w:rPr>
        <w:t>Anders, namelijk………………………</w:t>
      </w:r>
    </w:p>
    <w:p w:rsidR="001B5251" w:rsidRPr="000E0FE8" w:rsidRDefault="001B5251" w:rsidP="00E12BF6">
      <w:pPr>
        <w:ind w:left="540" w:hanging="540"/>
        <w:rPr>
          <w:rFonts w:ascii="Calibri" w:hAnsi="Calibri" w:cs="Calibri"/>
          <w:b/>
        </w:rPr>
      </w:pPr>
      <w:r w:rsidRPr="000E0FE8">
        <w:rPr>
          <w:rFonts w:ascii="Calibri" w:hAnsi="Calibri" w:cs="Calibri"/>
          <w:b/>
        </w:rPr>
        <w:t xml:space="preserve">68. </w:t>
      </w:r>
      <w:r w:rsidRPr="000E0FE8">
        <w:rPr>
          <w:rFonts w:ascii="Calibri" w:hAnsi="Calibri" w:cs="Calibri"/>
          <w:b/>
        </w:rPr>
        <w:tab/>
        <w:t>Wat is het geboorteland van uw vader?</w:t>
      </w:r>
    </w:p>
    <w:p w:rsidR="001B5251" w:rsidRPr="000E0FE8" w:rsidRDefault="001B5251" w:rsidP="000E0FE8">
      <w:pPr>
        <w:numPr>
          <w:ilvl w:val="0"/>
          <w:numId w:val="48"/>
        </w:numPr>
        <w:rPr>
          <w:rFonts w:ascii="Calibri" w:hAnsi="Calibri" w:cs="Calibri"/>
        </w:rPr>
      </w:pPr>
      <w:r w:rsidRPr="000E0FE8">
        <w:rPr>
          <w:rFonts w:ascii="Calibri" w:hAnsi="Calibri" w:cs="Calibri"/>
        </w:rPr>
        <w:t>Nederland</w:t>
      </w:r>
    </w:p>
    <w:p w:rsidR="001B5251" w:rsidRPr="000E0FE8" w:rsidRDefault="001B5251" w:rsidP="000E0FE8">
      <w:pPr>
        <w:numPr>
          <w:ilvl w:val="0"/>
          <w:numId w:val="48"/>
        </w:numPr>
        <w:rPr>
          <w:rFonts w:ascii="Calibri" w:hAnsi="Calibri" w:cs="Calibri"/>
        </w:rPr>
      </w:pPr>
      <w:r w:rsidRPr="000E0FE8">
        <w:rPr>
          <w:rFonts w:ascii="Calibri" w:hAnsi="Calibri" w:cs="Calibri"/>
        </w:rPr>
        <w:t>Indonesië / Voormalig Nederlands-Indië</w:t>
      </w:r>
    </w:p>
    <w:p w:rsidR="001B5251" w:rsidRPr="000E0FE8" w:rsidRDefault="001B5251" w:rsidP="000E0FE8">
      <w:pPr>
        <w:numPr>
          <w:ilvl w:val="0"/>
          <w:numId w:val="48"/>
        </w:numPr>
        <w:rPr>
          <w:rFonts w:ascii="Calibri" w:hAnsi="Calibri" w:cs="Calibri"/>
        </w:rPr>
      </w:pPr>
      <w:r w:rsidRPr="000E0FE8">
        <w:rPr>
          <w:rFonts w:ascii="Calibri" w:hAnsi="Calibri" w:cs="Calibri"/>
        </w:rPr>
        <w:t>Suriname</w:t>
      </w:r>
    </w:p>
    <w:p w:rsidR="001B5251" w:rsidRPr="000E0FE8" w:rsidRDefault="001B5251" w:rsidP="000E0FE8">
      <w:pPr>
        <w:numPr>
          <w:ilvl w:val="0"/>
          <w:numId w:val="48"/>
        </w:numPr>
        <w:rPr>
          <w:rFonts w:ascii="Calibri" w:hAnsi="Calibri" w:cs="Calibri"/>
        </w:rPr>
      </w:pPr>
      <w:r w:rsidRPr="000E0FE8">
        <w:rPr>
          <w:rFonts w:ascii="Calibri" w:hAnsi="Calibri" w:cs="Calibri"/>
        </w:rPr>
        <w:t>Marokko</w:t>
      </w:r>
    </w:p>
    <w:p w:rsidR="001B5251" w:rsidRPr="000E0FE8" w:rsidRDefault="001B5251" w:rsidP="000E0FE8">
      <w:pPr>
        <w:numPr>
          <w:ilvl w:val="0"/>
          <w:numId w:val="48"/>
        </w:numPr>
        <w:rPr>
          <w:rFonts w:ascii="Calibri" w:hAnsi="Calibri" w:cs="Calibri"/>
        </w:rPr>
      </w:pPr>
      <w:r w:rsidRPr="000E0FE8">
        <w:rPr>
          <w:rFonts w:ascii="Calibri" w:hAnsi="Calibri" w:cs="Calibri"/>
        </w:rPr>
        <w:t>Turkije</w:t>
      </w:r>
    </w:p>
    <w:p w:rsidR="001B5251" w:rsidRPr="000E0FE8" w:rsidRDefault="001B5251" w:rsidP="000E0FE8">
      <w:pPr>
        <w:numPr>
          <w:ilvl w:val="0"/>
          <w:numId w:val="48"/>
        </w:numPr>
        <w:rPr>
          <w:rFonts w:ascii="Calibri" w:hAnsi="Calibri" w:cs="Calibri"/>
        </w:rPr>
      </w:pPr>
      <w:r w:rsidRPr="000E0FE8">
        <w:rPr>
          <w:rFonts w:ascii="Calibri" w:hAnsi="Calibri" w:cs="Calibri"/>
        </w:rPr>
        <w:t>Duitsland</w:t>
      </w:r>
    </w:p>
    <w:p w:rsidR="001B5251" w:rsidRPr="000E0FE8" w:rsidRDefault="001B5251" w:rsidP="000E0FE8">
      <w:pPr>
        <w:numPr>
          <w:ilvl w:val="0"/>
          <w:numId w:val="48"/>
        </w:numPr>
        <w:rPr>
          <w:rFonts w:ascii="Calibri" w:hAnsi="Calibri" w:cs="Calibri"/>
        </w:rPr>
      </w:pPr>
      <w:r w:rsidRPr="000E0FE8">
        <w:rPr>
          <w:rFonts w:ascii="Calibri" w:hAnsi="Calibri" w:cs="Calibri"/>
        </w:rPr>
        <w:t>Nederlandse Antillen</w:t>
      </w:r>
    </w:p>
    <w:p w:rsidR="001B5251" w:rsidRPr="000E0FE8" w:rsidRDefault="001B5251" w:rsidP="000E0FE8">
      <w:pPr>
        <w:numPr>
          <w:ilvl w:val="0"/>
          <w:numId w:val="48"/>
        </w:numPr>
        <w:rPr>
          <w:rFonts w:ascii="Calibri" w:hAnsi="Calibri" w:cs="Calibri"/>
        </w:rPr>
      </w:pPr>
      <w:r w:rsidRPr="000E0FE8">
        <w:rPr>
          <w:rFonts w:ascii="Calibri" w:hAnsi="Calibri" w:cs="Calibri"/>
        </w:rPr>
        <w:t>Aruba</w:t>
      </w:r>
    </w:p>
    <w:p w:rsidR="001B5251" w:rsidRPr="000E0FE8" w:rsidRDefault="001B5251" w:rsidP="000E0FE8">
      <w:pPr>
        <w:numPr>
          <w:ilvl w:val="0"/>
          <w:numId w:val="48"/>
        </w:numPr>
        <w:rPr>
          <w:rFonts w:ascii="Calibri" w:hAnsi="Calibri" w:cs="Calibri"/>
        </w:rPr>
      </w:pPr>
      <w:r w:rsidRPr="000E0FE8">
        <w:rPr>
          <w:rFonts w:ascii="Calibri" w:hAnsi="Calibri" w:cs="Calibri"/>
        </w:rPr>
        <w:t>Anders, namelijk………………………</w:t>
      </w:r>
    </w:p>
    <w:p w:rsidR="001B5251" w:rsidRPr="000E0FE8" w:rsidRDefault="001B5251" w:rsidP="00E12BF6">
      <w:pPr>
        <w:rPr>
          <w:rFonts w:ascii="Calibri" w:hAnsi="Calibri" w:cs="Calibri"/>
        </w:rPr>
      </w:pPr>
    </w:p>
    <w:p w:rsidR="001B5251" w:rsidRPr="000E0FE8" w:rsidRDefault="001B5251" w:rsidP="00E12BF6">
      <w:pPr>
        <w:spacing w:line="264" w:lineRule="auto"/>
        <w:ind w:left="540" w:hanging="540"/>
        <w:rPr>
          <w:rFonts w:ascii="Calibri" w:hAnsi="Calibri" w:cs="Calibri"/>
          <w:b/>
        </w:rPr>
      </w:pPr>
      <w:r w:rsidRPr="000E0FE8">
        <w:rPr>
          <w:rFonts w:ascii="Calibri" w:hAnsi="Calibri" w:cs="Calibri"/>
          <w:b/>
        </w:rPr>
        <w:t xml:space="preserve">69. </w:t>
      </w:r>
      <w:r w:rsidRPr="000E0FE8">
        <w:rPr>
          <w:rFonts w:ascii="Calibri" w:hAnsi="Calibri" w:cs="Calibri"/>
          <w:b/>
        </w:rPr>
        <w:tab/>
        <w:t>Wat is het geboorteland van uw moeder?</w:t>
      </w:r>
    </w:p>
    <w:p w:rsidR="001B5251" w:rsidRPr="000E0FE8" w:rsidRDefault="001B5251" w:rsidP="000E0FE8">
      <w:pPr>
        <w:numPr>
          <w:ilvl w:val="0"/>
          <w:numId w:val="48"/>
        </w:numPr>
        <w:rPr>
          <w:rFonts w:ascii="Calibri" w:hAnsi="Calibri" w:cs="Calibri"/>
        </w:rPr>
      </w:pPr>
      <w:r w:rsidRPr="000E0FE8">
        <w:rPr>
          <w:rFonts w:ascii="Calibri" w:hAnsi="Calibri" w:cs="Calibri"/>
        </w:rPr>
        <w:t>Nederland</w:t>
      </w:r>
    </w:p>
    <w:p w:rsidR="001B5251" w:rsidRPr="000E0FE8" w:rsidRDefault="001B5251" w:rsidP="000E0FE8">
      <w:pPr>
        <w:numPr>
          <w:ilvl w:val="0"/>
          <w:numId w:val="48"/>
        </w:numPr>
        <w:rPr>
          <w:rFonts w:ascii="Calibri" w:hAnsi="Calibri" w:cs="Calibri"/>
        </w:rPr>
      </w:pPr>
      <w:r w:rsidRPr="000E0FE8">
        <w:rPr>
          <w:rFonts w:ascii="Calibri" w:hAnsi="Calibri" w:cs="Calibri"/>
        </w:rPr>
        <w:t>Indonesië / Voormalig Nederlands-Indië</w:t>
      </w:r>
    </w:p>
    <w:p w:rsidR="001B5251" w:rsidRPr="000E0FE8" w:rsidRDefault="001B5251" w:rsidP="000E0FE8">
      <w:pPr>
        <w:numPr>
          <w:ilvl w:val="0"/>
          <w:numId w:val="48"/>
        </w:numPr>
        <w:rPr>
          <w:rFonts w:ascii="Calibri" w:hAnsi="Calibri" w:cs="Calibri"/>
        </w:rPr>
      </w:pPr>
      <w:r w:rsidRPr="000E0FE8">
        <w:rPr>
          <w:rFonts w:ascii="Calibri" w:hAnsi="Calibri" w:cs="Calibri"/>
        </w:rPr>
        <w:t>Suriname</w:t>
      </w:r>
    </w:p>
    <w:p w:rsidR="001B5251" w:rsidRPr="000E0FE8" w:rsidRDefault="001B5251" w:rsidP="000E0FE8">
      <w:pPr>
        <w:numPr>
          <w:ilvl w:val="0"/>
          <w:numId w:val="48"/>
        </w:numPr>
        <w:rPr>
          <w:rFonts w:ascii="Calibri" w:hAnsi="Calibri" w:cs="Calibri"/>
        </w:rPr>
      </w:pPr>
      <w:r w:rsidRPr="000E0FE8">
        <w:rPr>
          <w:rFonts w:ascii="Calibri" w:hAnsi="Calibri" w:cs="Calibri"/>
        </w:rPr>
        <w:t>Marokko</w:t>
      </w:r>
    </w:p>
    <w:p w:rsidR="001B5251" w:rsidRPr="000E0FE8" w:rsidRDefault="001B5251" w:rsidP="000E0FE8">
      <w:pPr>
        <w:numPr>
          <w:ilvl w:val="0"/>
          <w:numId w:val="48"/>
        </w:numPr>
        <w:rPr>
          <w:rFonts w:ascii="Calibri" w:hAnsi="Calibri" w:cs="Calibri"/>
        </w:rPr>
      </w:pPr>
      <w:r w:rsidRPr="000E0FE8">
        <w:rPr>
          <w:rFonts w:ascii="Calibri" w:hAnsi="Calibri" w:cs="Calibri"/>
        </w:rPr>
        <w:t>Turkije</w:t>
      </w:r>
    </w:p>
    <w:p w:rsidR="001B5251" w:rsidRPr="000E0FE8" w:rsidRDefault="001B5251" w:rsidP="000E0FE8">
      <w:pPr>
        <w:numPr>
          <w:ilvl w:val="0"/>
          <w:numId w:val="48"/>
        </w:numPr>
        <w:rPr>
          <w:rFonts w:ascii="Calibri" w:hAnsi="Calibri" w:cs="Calibri"/>
        </w:rPr>
      </w:pPr>
      <w:r w:rsidRPr="000E0FE8">
        <w:rPr>
          <w:rFonts w:ascii="Calibri" w:hAnsi="Calibri" w:cs="Calibri"/>
        </w:rPr>
        <w:t>Duitsland</w:t>
      </w:r>
    </w:p>
    <w:p w:rsidR="001B5251" w:rsidRPr="000E0FE8" w:rsidRDefault="001B5251" w:rsidP="000E0FE8">
      <w:pPr>
        <w:numPr>
          <w:ilvl w:val="0"/>
          <w:numId w:val="48"/>
        </w:numPr>
        <w:rPr>
          <w:rFonts w:ascii="Calibri" w:hAnsi="Calibri" w:cs="Calibri"/>
        </w:rPr>
      </w:pPr>
      <w:r w:rsidRPr="000E0FE8">
        <w:rPr>
          <w:rFonts w:ascii="Calibri" w:hAnsi="Calibri" w:cs="Calibri"/>
        </w:rPr>
        <w:t>Nederlandse Antillen</w:t>
      </w:r>
    </w:p>
    <w:p w:rsidR="001B5251" w:rsidRPr="000E0FE8" w:rsidRDefault="001B5251" w:rsidP="000E0FE8">
      <w:pPr>
        <w:numPr>
          <w:ilvl w:val="0"/>
          <w:numId w:val="48"/>
        </w:numPr>
        <w:rPr>
          <w:rFonts w:ascii="Calibri" w:hAnsi="Calibri" w:cs="Calibri"/>
        </w:rPr>
      </w:pPr>
      <w:r w:rsidRPr="000E0FE8">
        <w:rPr>
          <w:rFonts w:ascii="Calibri" w:hAnsi="Calibri" w:cs="Calibri"/>
        </w:rPr>
        <w:t>Aruba</w:t>
      </w:r>
    </w:p>
    <w:p w:rsidR="001B5251" w:rsidRPr="000E0FE8" w:rsidRDefault="001B5251" w:rsidP="000E0FE8">
      <w:pPr>
        <w:numPr>
          <w:ilvl w:val="0"/>
          <w:numId w:val="48"/>
        </w:numPr>
        <w:rPr>
          <w:rFonts w:ascii="Calibri" w:hAnsi="Calibri" w:cs="Calibri"/>
        </w:rPr>
      </w:pPr>
      <w:r w:rsidRPr="000E0FE8">
        <w:rPr>
          <w:rFonts w:ascii="Calibri" w:hAnsi="Calibri" w:cs="Calibri"/>
        </w:rPr>
        <w:t>Anders, namelijk………………………</w:t>
      </w:r>
    </w:p>
    <w:p w:rsidR="001B5251" w:rsidRPr="000E0FE8" w:rsidRDefault="001B5251" w:rsidP="00E12BF6">
      <w:pPr>
        <w:spacing w:line="264" w:lineRule="auto"/>
        <w:ind w:left="1440" w:hanging="540"/>
        <w:rPr>
          <w:rFonts w:ascii="Calibri" w:hAnsi="Calibri" w:cs="Calibri"/>
        </w:rPr>
      </w:pPr>
    </w:p>
    <w:p w:rsidR="001B5251" w:rsidRPr="000E0FE8" w:rsidRDefault="001B5251" w:rsidP="00E12BF6">
      <w:pPr>
        <w:spacing w:line="264" w:lineRule="auto"/>
        <w:ind w:left="540" w:hanging="540"/>
        <w:rPr>
          <w:rFonts w:ascii="Calibri" w:hAnsi="Calibri" w:cs="Calibri"/>
          <w:b/>
        </w:rPr>
      </w:pPr>
      <w:r w:rsidRPr="000E0FE8">
        <w:rPr>
          <w:rFonts w:ascii="Calibri" w:hAnsi="Calibri" w:cs="Calibri"/>
          <w:b/>
        </w:rPr>
        <w:t xml:space="preserve">70. </w:t>
      </w:r>
      <w:r w:rsidRPr="000E0FE8">
        <w:rPr>
          <w:rFonts w:ascii="Calibri" w:hAnsi="Calibri" w:cs="Calibri"/>
          <w:b/>
        </w:rPr>
        <w:tab/>
        <w:t xml:space="preserve">Welke taal spreekt u het meest thuis? </w:t>
      </w:r>
    </w:p>
    <w:p w:rsidR="001B5251" w:rsidRPr="000E0FE8" w:rsidRDefault="001B5251" w:rsidP="000E0FE8">
      <w:pPr>
        <w:numPr>
          <w:ilvl w:val="0"/>
          <w:numId w:val="48"/>
        </w:numPr>
        <w:rPr>
          <w:rFonts w:ascii="Calibri" w:hAnsi="Calibri" w:cs="Calibri"/>
        </w:rPr>
      </w:pPr>
      <w:r w:rsidRPr="000E0FE8">
        <w:rPr>
          <w:rFonts w:ascii="Calibri" w:hAnsi="Calibri" w:cs="Calibri"/>
        </w:rPr>
        <w:t>Nederlands</w:t>
      </w:r>
    </w:p>
    <w:p w:rsidR="001B5251" w:rsidRPr="000E0FE8" w:rsidRDefault="001B5251" w:rsidP="000E0FE8">
      <w:pPr>
        <w:numPr>
          <w:ilvl w:val="0"/>
          <w:numId w:val="48"/>
        </w:numPr>
        <w:rPr>
          <w:rFonts w:ascii="Calibri" w:hAnsi="Calibri" w:cs="Calibri"/>
        </w:rPr>
      </w:pPr>
      <w:r w:rsidRPr="000E0FE8">
        <w:rPr>
          <w:rFonts w:ascii="Calibri" w:hAnsi="Calibri" w:cs="Calibri"/>
        </w:rPr>
        <w:t>Engels</w:t>
      </w:r>
    </w:p>
    <w:p w:rsidR="001B5251" w:rsidRPr="000E0FE8" w:rsidRDefault="001B5251" w:rsidP="000E0FE8">
      <w:pPr>
        <w:numPr>
          <w:ilvl w:val="0"/>
          <w:numId w:val="48"/>
        </w:numPr>
        <w:rPr>
          <w:rFonts w:ascii="Calibri" w:hAnsi="Calibri" w:cs="Calibri"/>
        </w:rPr>
      </w:pPr>
      <w:r w:rsidRPr="000E0FE8">
        <w:rPr>
          <w:rFonts w:ascii="Calibri" w:hAnsi="Calibri" w:cs="Calibri"/>
        </w:rPr>
        <w:t>Fries</w:t>
      </w:r>
    </w:p>
    <w:p w:rsidR="001B5251" w:rsidRPr="000E0FE8" w:rsidRDefault="001B5251" w:rsidP="000E0FE8">
      <w:pPr>
        <w:numPr>
          <w:ilvl w:val="0"/>
          <w:numId w:val="48"/>
        </w:numPr>
        <w:rPr>
          <w:rFonts w:ascii="Calibri" w:hAnsi="Calibri" w:cs="Calibri"/>
        </w:rPr>
      </w:pPr>
      <w:r w:rsidRPr="000E0FE8">
        <w:rPr>
          <w:rFonts w:ascii="Calibri" w:hAnsi="Calibri" w:cs="Calibri"/>
        </w:rPr>
        <w:t>Nederlands dialect</w:t>
      </w:r>
    </w:p>
    <w:p w:rsidR="001B5251" w:rsidRPr="000E0FE8" w:rsidRDefault="001B5251" w:rsidP="000E0FE8">
      <w:pPr>
        <w:numPr>
          <w:ilvl w:val="0"/>
          <w:numId w:val="48"/>
        </w:numPr>
        <w:rPr>
          <w:rFonts w:ascii="Calibri" w:hAnsi="Calibri" w:cs="Calibri"/>
        </w:rPr>
      </w:pPr>
      <w:r w:rsidRPr="000E0FE8">
        <w:rPr>
          <w:rFonts w:ascii="Calibri" w:hAnsi="Calibri" w:cs="Calibri"/>
        </w:rPr>
        <w:t>Indonesisch</w:t>
      </w:r>
    </w:p>
    <w:p w:rsidR="001B5251" w:rsidRPr="000E0FE8" w:rsidRDefault="001B5251" w:rsidP="000E0FE8">
      <w:pPr>
        <w:numPr>
          <w:ilvl w:val="0"/>
          <w:numId w:val="48"/>
        </w:numPr>
        <w:rPr>
          <w:rFonts w:ascii="Calibri" w:hAnsi="Calibri" w:cs="Calibri"/>
        </w:rPr>
      </w:pPr>
      <w:r w:rsidRPr="000E0FE8">
        <w:rPr>
          <w:rFonts w:ascii="Calibri" w:hAnsi="Calibri" w:cs="Calibri"/>
        </w:rPr>
        <w:t>Sranan (Surinaams)</w:t>
      </w:r>
    </w:p>
    <w:p w:rsidR="001B5251" w:rsidRPr="000E0FE8" w:rsidRDefault="001B5251" w:rsidP="000E0FE8">
      <w:pPr>
        <w:numPr>
          <w:ilvl w:val="0"/>
          <w:numId w:val="48"/>
        </w:numPr>
        <w:rPr>
          <w:rFonts w:ascii="Calibri" w:hAnsi="Calibri" w:cs="Calibri"/>
        </w:rPr>
      </w:pPr>
      <w:r w:rsidRPr="000E0FE8">
        <w:rPr>
          <w:rFonts w:ascii="Calibri" w:hAnsi="Calibri" w:cs="Calibri"/>
        </w:rPr>
        <w:t>Marokkaans-Arabisch</w:t>
      </w:r>
    </w:p>
    <w:p w:rsidR="001B5251" w:rsidRPr="000E0FE8" w:rsidRDefault="001B5251" w:rsidP="000E0FE8">
      <w:pPr>
        <w:numPr>
          <w:ilvl w:val="0"/>
          <w:numId w:val="48"/>
        </w:numPr>
        <w:rPr>
          <w:rFonts w:ascii="Calibri" w:hAnsi="Calibri" w:cs="Calibri"/>
        </w:rPr>
      </w:pPr>
      <w:r w:rsidRPr="000E0FE8">
        <w:rPr>
          <w:rFonts w:ascii="Calibri" w:hAnsi="Calibri" w:cs="Calibri"/>
        </w:rPr>
        <w:t>Turks</w:t>
      </w:r>
    </w:p>
    <w:p w:rsidR="001B5251" w:rsidRPr="000E0FE8" w:rsidRDefault="001B5251" w:rsidP="000E0FE8">
      <w:pPr>
        <w:numPr>
          <w:ilvl w:val="0"/>
          <w:numId w:val="48"/>
        </w:numPr>
        <w:rPr>
          <w:rFonts w:ascii="Calibri" w:hAnsi="Calibri" w:cs="Calibri"/>
        </w:rPr>
      </w:pPr>
      <w:r w:rsidRPr="000E0FE8">
        <w:rPr>
          <w:rFonts w:ascii="Calibri" w:hAnsi="Calibri" w:cs="Calibri"/>
        </w:rPr>
        <w:t>Duits</w:t>
      </w:r>
    </w:p>
    <w:p w:rsidR="001B5251" w:rsidRPr="000E0FE8" w:rsidRDefault="001B5251" w:rsidP="000E0FE8">
      <w:pPr>
        <w:numPr>
          <w:ilvl w:val="0"/>
          <w:numId w:val="48"/>
        </w:numPr>
        <w:rPr>
          <w:rFonts w:ascii="Calibri" w:hAnsi="Calibri" w:cs="Calibri"/>
        </w:rPr>
      </w:pPr>
      <w:r w:rsidRPr="000E0FE8">
        <w:rPr>
          <w:rFonts w:ascii="Calibri" w:hAnsi="Calibri" w:cs="Calibri"/>
        </w:rPr>
        <w:t>Papiaments (Nederlandse Antillen)</w:t>
      </w:r>
    </w:p>
    <w:p w:rsidR="001B5251" w:rsidRPr="000E0FE8" w:rsidRDefault="001B5251" w:rsidP="000E0FE8">
      <w:pPr>
        <w:numPr>
          <w:ilvl w:val="0"/>
          <w:numId w:val="48"/>
        </w:numPr>
        <w:rPr>
          <w:rFonts w:ascii="Calibri" w:hAnsi="Calibri" w:cs="Calibri"/>
        </w:rPr>
      </w:pPr>
      <w:r w:rsidRPr="000E0FE8">
        <w:rPr>
          <w:rFonts w:ascii="Calibri" w:hAnsi="Calibri" w:cs="Calibri"/>
        </w:rPr>
        <w:t>Anders, namelijk………………………</w:t>
      </w: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r w:rsidRPr="000E0FE8">
        <w:rPr>
          <w:rFonts w:ascii="Calibri" w:hAnsi="Calibri" w:cs="Calibri"/>
          <w:b/>
        </w:rPr>
        <w:lastRenderedPageBreak/>
        <w:t xml:space="preserve">71. </w:t>
      </w:r>
      <w:r w:rsidRPr="000E0FE8">
        <w:rPr>
          <w:rFonts w:ascii="Calibri" w:hAnsi="Calibri" w:cs="Calibri"/>
          <w:b/>
        </w:rPr>
        <w:tab/>
        <w:t>Heeft iemand u geholpen om deze vragenlijst in te vullen? (ouders of verzorgers van kinderen jonger dan 12 jaar kunnen hier ja aankruisen)</w:t>
      </w:r>
    </w:p>
    <w:p w:rsidR="001B5251" w:rsidRPr="000E0FE8" w:rsidRDefault="001B5251" w:rsidP="000E0FE8">
      <w:pPr>
        <w:numPr>
          <w:ilvl w:val="0"/>
          <w:numId w:val="48"/>
        </w:numPr>
        <w:rPr>
          <w:rFonts w:ascii="Calibri" w:hAnsi="Calibri" w:cs="Calibri"/>
        </w:rPr>
      </w:pPr>
      <w:r w:rsidRPr="000E0FE8">
        <w:rPr>
          <w:rFonts w:ascii="Calibri" w:hAnsi="Calibri" w:cs="Calibri"/>
        </w:rPr>
        <w:t xml:space="preserve">Nee </w:t>
      </w:r>
      <w:r w:rsidRPr="000E0FE8">
        <w:rPr>
          <w:rFonts w:ascii="Calibri" w:hAnsi="Calibri" w:cs="Calibri"/>
        </w:rPr>
        <w:sym w:font="Wingdings" w:char="F0E0"/>
      </w:r>
      <w:r w:rsidRPr="000E0FE8">
        <w:rPr>
          <w:rFonts w:ascii="Calibri" w:hAnsi="Calibri" w:cs="Calibri"/>
        </w:rPr>
        <w:t xml:space="preserve"> ga naar vraag 73</w:t>
      </w:r>
    </w:p>
    <w:p w:rsidR="001B5251" w:rsidRPr="000E0FE8" w:rsidRDefault="001B5251" w:rsidP="000E0FE8">
      <w:pPr>
        <w:numPr>
          <w:ilvl w:val="0"/>
          <w:numId w:val="48"/>
        </w:numPr>
        <w:rPr>
          <w:rFonts w:ascii="Calibri" w:hAnsi="Calibri" w:cs="Calibri"/>
        </w:rPr>
      </w:pPr>
      <w:r w:rsidRPr="000E0FE8">
        <w:rPr>
          <w:rFonts w:ascii="Calibri" w:hAnsi="Calibri" w:cs="Calibri"/>
        </w:rPr>
        <w:t xml:space="preserve">Ja </w:t>
      </w: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p>
    <w:p w:rsidR="001B5251" w:rsidRPr="000E0FE8" w:rsidRDefault="001B5251" w:rsidP="00E12BF6">
      <w:pPr>
        <w:spacing w:line="264" w:lineRule="auto"/>
        <w:ind w:left="540" w:hanging="540"/>
        <w:rPr>
          <w:rFonts w:ascii="Calibri" w:hAnsi="Calibri" w:cs="Calibri"/>
          <w:b/>
        </w:rPr>
      </w:pPr>
      <w:r w:rsidRPr="000E0FE8">
        <w:rPr>
          <w:rFonts w:ascii="Calibri" w:hAnsi="Calibri" w:cs="Calibri"/>
          <w:b/>
        </w:rPr>
        <w:t xml:space="preserve">72. </w:t>
      </w:r>
      <w:r w:rsidRPr="000E0FE8">
        <w:rPr>
          <w:rFonts w:ascii="Calibri" w:hAnsi="Calibri" w:cs="Calibri"/>
          <w:b/>
        </w:rPr>
        <w:tab/>
        <w:t>Hoe heeft die persoon u geholpen? (meerdere antwoorden mogelijk)</w:t>
      </w:r>
    </w:p>
    <w:p w:rsidR="001B5251" w:rsidRPr="000E0FE8" w:rsidRDefault="001B5251" w:rsidP="000E0FE8">
      <w:pPr>
        <w:numPr>
          <w:ilvl w:val="0"/>
          <w:numId w:val="48"/>
        </w:numPr>
        <w:rPr>
          <w:rFonts w:ascii="Calibri" w:hAnsi="Calibri" w:cs="Calibri"/>
        </w:rPr>
      </w:pPr>
      <w:r w:rsidRPr="000E0FE8">
        <w:rPr>
          <w:rFonts w:ascii="Calibri" w:hAnsi="Calibri" w:cs="Calibri"/>
        </w:rPr>
        <w:t>Heeft de vragen voorgelezen</w:t>
      </w:r>
    </w:p>
    <w:p w:rsidR="001B5251" w:rsidRPr="000E0FE8" w:rsidRDefault="001B5251" w:rsidP="000E0FE8">
      <w:pPr>
        <w:numPr>
          <w:ilvl w:val="0"/>
          <w:numId w:val="48"/>
        </w:numPr>
        <w:rPr>
          <w:rFonts w:ascii="Calibri" w:hAnsi="Calibri" w:cs="Calibri"/>
        </w:rPr>
      </w:pPr>
      <w:r w:rsidRPr="000E0FE8">
        <w:rPr>
          <w:rFonts w:ascii="Calibri" w:hAnsi="Calibri" w:cs="Calibri"/>
        </w:rPr>
        <w:t xml:space="preserve">Heeft mijn antwoorden opgeschreven </w:t>
      </w:r>
    </w:p>
    <w:p w:rsidR="001B5251" w:rsidRPr="000E0FE8" w:rsidRDefault="001B5251" w:rsidP="000E0FE8">
      <w:pPr>
        <w:numPr>
          <w:ilvl w:val="0"/>
          <w:numId w:val="48"/>
        </w:numPr>
        <w:rPr>
          <w:rFonts w:ascii="Calibri" w:hAnsi="Calibri" w:cs="Calibri"/>
        </w:rPr>
      </w:pPr>
      <w:r w:rsidRPr="000E0FE8">
        <w:rPr>
          <w:rFonts w:ascii="Calibri" w:hAnsi="Calibri" w:cs="Calibri"/>
        </w:rPr>
        <w:t xml:space="preserve">Heeft de vragen in mijn plaats beantwoord </w:t>
      </w:r>
      <w:r w:rsidRPr="000E0FE8">
        <w:rPr>
          <w:rFonts w:ascii="Calibri" w:hAnsi="Calibri" w:cs="Calibri"/>
        </w:rPr>
        <w:softHyphen/>
        <w:t xml:space="preserve"> </w:t>
      </w:r>
    </w:p>
    <w:p w:rsidR="001B5251" w:rsidRPr="000E0FE8" w:rsidRDefault="001B5251" w:rsidP="000E0FE8">
      <w:pPr>
        <w:numPr>
          <w:ilvl w:val="0"/>
          <w:numId w:val="48"/>
        </w:numPr>
        <w:rPr>
          <w:rFonts w:ascii="Calibri" w:hAnsi="Calibri" w:cs="Calibri"/>
        </w:rPr>
      </w:pPr>
      <w:r w:rsidRPr="000E0FE8">
        <w:rPr>
          <w:rFonts w:ascii="Calibri" w:hAnsi="Calibri" w:cs="Calibri"/>
        </w:rPr>
        <w:t>Heeft de vragen in mijn taal vertaald</w:t>
      </w:r>
    </w:p>
    <w:p w:rsidR="001B5251" w:rsidRPr="000E0FE8" w:rsidRDefault="001B5251" w:rsidP="000E0FE8">
      <w:pPr>
        <w:numPr>
          <w:ilvl w:val="0"/>
          <w:numId w:val="48"/>
        </w:numPr>
        <w:rPr>
          <w:rFonts w:ascii="Calibri" w:hAnsi="Calibri" w:cs="Calibri"/>
        </w:rPr>
      </w:pPr>
      <w:r w:rsidRPr="000E0FE8">
        <w:rPr>
          <w:rFonts w:ascii="Calibri" w:hAnsi="Calibri" w:cs="Calibri"/>
        </w:rPr>
        <w:t>Ik ben ouder of verzorger van een kind jonger dan 12 jaar</w:t>
      </w:r>
    </w:p>
    <w:p w:rsidR="001B5251" w:rsidRPr="000E0FE8" w:rsidRDefault="001B5251" w:rsidP="000E0FE8">
      <w:pPr>
        <w:numPr>
          <w:ilvl w:val="0"/>
          <w:numId w:val="48"/>
        </w:numPr>
        <w:rPr>
          <w:rFonts w:ascii="Calibri" w:hAnsi="Calibri" w:cs="Calibri"/>
        </w:rPr>
      </w:pPr>
      <w:r w:rsidRPr="000E0FE8">
        <w:rPr>
          <w:rFonts w:ascii="Calibri" w:hAnsi="Calibri" w:cs="Calibri"/>
        </w:rPr>
        <w:t>Heeft op een andere manier geholpen, namelijk…………………</w:t>
      </w:r>
    </w:p>
    <w:p w:rsidR="001B5251" w:rsidRPr="000E0FE8" w:rsidRDefault="001B5251" w:rsidP="000E0FE8">
      <w:pPr>
        <w:numPr>
          <w:ilvl w:val="0"/>
          <w:numId w:val="48"/>
        </w:numPr>
        <w:rPr>
          <w:rFonts w:ascii="Calibri" w:hAnsi="Calibri" w:cs="Calibri"/>
        </w:rPr>
      </w:pPr>
      <w:r w:rsidRPr="000E0FE8">
        <w:rPr>
          <w:rFonts w:ascii="Calibri" w:hAnsi="Calibri" w:cs="Calibri"/>
        </w:rPr>
        <w:t>………………………………………….</w:t>
      </w:r>
    </w:p>
    <w:p w:rsidR="001B5251" w:rsidRPr="000E0FE8" w:rsidRDefault="001B5251" w:rsidP="00E12BF6">
      <w:pPr>
        <w:rPr>
          <w:rFonts w:ascii="Calibri" w:hAnsi="Calibri" w:cs="Calibri"/>
        </w:rPr>
      </w:pPr>
    </w:p>
    <w:p w:rsidR="001B5251" w:rsidRPr="000E0FE8" w:rsidRDefault="001B5251" w:rsidP="00E12BF6">
      <w:pPr>
        <w:rPr>
          <w:rFonts w:ascii="Calibri" w:hAnsi="Calibri" w:cs="Calibri"/>
        </w:rPr>
      </w:pPr>
    </w:p>
    <w:p w:rsidR="001B5251" w:rsidRPr="000E0FE8" w:rsidRDefault="001B5251" w:rsidP="00E12BF6">
      <w:pPr>
        <w:ind w:left="360" w:hanging="360"/>
        <w:rPr>
          <w:rFonts w:ascii="Calibri" w:hAnsi="Calibri" w:cs="Calibri"/>
          <w:b/>
        </w:rPr>
      </w:pPr>
      <w:r w:rsidRPr="000E0FE8">
        <w:rPr>
          <w:rFonts w:ascii="Calibri" w:hAnsi="Calibri" w:cs="Calibri"/>
          <w:b/>
        </w:rPr>
        <w:t xml:space="preserve">73. </w:t>
      </w:r>
      <w:r w:rsidRPr="000E0FE8">
        <w:rPr>
          <w:rFonts w:ascii="Calibri" w:hAnsi="Calibri" w:cs="Calibri"/>
          <w:b/>
        </w:rPr>
        <w:tab/>
        <w:t xml:space="preserve">Wat wilde u  veranderen aan de zorg die u kreeg op de SEH van </w:t>
      </w:r>
      <w:r w:rsidRPr="000E0FE8">
        <w:rPr>
          <w:rFonts w:ascii="Calibri" w:hAnsi="Calibri" w:cs="Calibri"/>
          <w:b/>
          <w:i/>
        </w:rPr>
        <w:t>Naam instelling</w:t>
      </w:r>
      <w:r w:rsidRPr="000E0FE8">
        <w:rPr>
          <w:rFonts w:ascii="Calibri" w:hAnsi="Calibri" w:cs="Calibri"/>
          <w:b/>
        </w:rPr>
        <w:t>?</w:t>
      </w:r>
    </w:p>
    <w:tbl>
      <w:tblPr>
        <w:tblpPr w:leftFromText="141" w:rightFromText="141" w:vertAnchor="text" w:horzAnchor="margin" w:tblpY="198"/>
        <w:tblW w:w="4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
        <w:gridCol w:w="4110"/>
      </w:tblGrid>
      <w:tr w:rsidR="001B5251" w:rsidRPr="000E0FE8" w:rsidTr="00E12BF6">
        <w:trPr>
          <w:trHeight w:val="341"/>
        </w:trPr>
        <w:tc>
          <w:tcPr>
            <w:tcW w:w="311" w:type="dxa"/>
            <w:tcBorders>
              <w:top w:val="nil"/>
              <w:left w:val="nil"/>
              <w:bottom w:val="nil"/>
              <w:right w:val="nil"/>
            </w:tcBorders>
          </w:tcPr>
          <w:p w:rsidR="001B5251" w:rsidRPr="000E0FE8" w:rsidRDefault="001B5251" w:rsidP="00E12BF6">
            <w:pPr>
              <w:spacing w:line="264" w:lineRule="auto"/>
              <w:rPr>
                <w:rFonts w:ascii="Calibri" w:hAnsi="Calibri" w:cs="Calibri"/>
                <w:spacing w:val="-2"/>
              </w:rPr>
            </w:pPr>
          </w:p>
        </w:tc>
        <w:tc>
          <w:tcPr>
            <w:tcW w:w="4110" w:type="dxa"/>
            <w:tcBorders>
              <w:top w:val="nil"/>
              <w:left w:val="nil"/>
              <w:right w:val="nil"/>
            </w:tcBorders>
          </w:tcPr>
          <w:p w:rsidR="001B5251" w:rsidRPr="000E0FE8" w:rsidRDefault="001B5251" w:rsidP="00E12BF6">
            <w:pPr>
              <w:spacing w:line="264" w:lineRule="auto"/>
              <w:rPr>
                <w:rFonts w:ascii="Calibri" w:hAnsi="Calibri" w:cs="Calibri"/>
                <w:b/>
                <w:spacing w:val="-2"/>
              </w:rPr>
            </w:pPr>
          </w:p>
        </w:tc>
      </w:tr>
      <w:tr w:rsidR="001B5251" w:rsidRPr="000E0FE8" w:rsidTr="00E12BF6">
        <w:trPr>
          <w:trHeight w:val="1425"/>
        </w:trPr>
        <w:tc>
          <w:tcPr>
            <w:tcW w:w="311" w:type="dxa"/>
            <w:tcBorders>
              <w:top w:val="nil"/>
              <w:left w:val="nil"/>
              <w:bottom w:val="nil"/>
            </w:tcBorders>
          </w:tcPr>
          <w:p w:rsidR="001B5251" w:rsidRPr="000E0FE8" w:rsidRDefault="001B5251" w:rsidP="00E12BF6">
            <w:pPr>
              <w:spacing w:line="264" w:lineRule="auto"/>
              <w:rPr>
                <w:rFonts w:ascii="Calibri" w:hAnsi="Calibri" w:cs="Calibri"/>
                <w:spacing w:val="-2"/>
              </w:rPr>
            </w:pPr>
          </w:p>
        </w:tc>
        <w:tc>
          <w:tcPr>
            <w:tcW w:w="4110" w:type="dxa"/>
            <w:tcBorders>
              <w:right w:val="single" w:sz="4" w:space="0" w:color="auto"/>
            </w:tcBorders>
          </w:tcPr>
          <w:p w:rsidR="001B5251" w:rsidRPr="000E0FE8" w:rsidRDefault="001B5251" w:rsidP="00E12BF6">
            <w:pPr>
              <w:spacing w:line="264" w:lineRule="auto"/>
              <w:rPr>
                <w:rFonts w:ascii="Calibri" w:hAnsi="Calibri" w:cs="Calibri"/>
                <w:spacing w:val="-2"/>
              </w:rPr>
            </w:pPr>
          </w:p>
          <w:p w:rsidR="001B5251" w:rsidRPr="000E0FE8" w:rsidRDefault="001B5251" w:rsidP="00E12BF6">
            <w:pPr>
              <w:spacing w:line="264" w:lineRule="auto"/>
              <w:rPr>
                <w:rFonts w:ascii="Calibri" w:hAnsi="Calibri" w:cs="Calibri"/>
                <w:spacing w:val="-2"/>
              </w:rPr>
            </w:pPr>
          </w:p>
          <w:p w:rsidR="001B5251" w:rsidRPr="000E0FE8" w:rsidRDefault="001B5251" w:rsidP="00E12BF6">
            <w:pPr>
              <w:spacing w:line="264" w:lineRule="auto"/>
              <w:rPr>
                <w:rFonts w:ascii="Calibri" w:hAnsi="Calibri" w:cs="Calibri"/>
                <w:spacing w:val="-2"/>
              </w:rPr>
            </w:pPr>
          </w:p>
          <w:p w:rsidR="001B5251" w:rsidRPr="000E0FE8" w:rsidRDefault="001B5251" w:rsidP="00E12BF6">
            <w:pPr>
              <w:spacing w:line="264" w:lineRule="auto"/>
              <w:rPr>
                <w:rFonts w:ascii="Calibri" w:hAnsi="Calibri" w:cs="Calibri"/>
                <w:spacing w:val="-2"/>
              </w:rPr>
            </w:pPr>
          </w:p>
          <w:p w:rsidR="001B5251" w:rsidRPr="000E0FE8" w:rsidRDefault="001B5251" w:rsidP="00E12BF6">
            <w:pPr>
              <w:spacing w:line="264" w:lineRule="auto"/>
              <w:rPr>
                <w:rFonts w:ascii="Calibri" w:hAnsi="Calibri" w:cs="Calibri"/>
                <w:spacing w:val="-2"/>
              </w:rPr>
            </w:pPr>
          </w:p>
          <w:p w:rsidR="001B5251" w:rsidRPr="000E0FE8" w:rsidRDefault="001B5251" w:rsidP="00E12BF6">
            <w:pPr>
              <w:spacing w:line="264" w:lineRule="auto"/>
              <w:rPr>
                <w:rFonts w:ascii="Calibri" w:hAnsi="Calibri" w:cs="Calibri"/>
                <w:spacing w:val="-2"/>
              </w:rPr>
            </w:pPr>
          </w:p>
          <w:p w:rsidR="001B5251" w:rsidRPr="000E0FE8" w:rsidRDefault="001B5251" w:rsidP="00E12BF6">
            <w:pPr>
              <w:spacing w:line="264" w:lineRule="auto"/>
              <w:rPr>
                <w:rFonts w:ascii="Calibri" w:hAnsi="Calibri" w:cs="Calibri"/>
                <w:spacing w:val="-2"/>
              </w:rPr>
            </w:pPr>
          </w:p>
        </w:tc>
      </w:tr>
    </w:tbl>
    <w:p w:rsidR="001B5251" w:rsidRPr="000E0FE8" w:rsidRDefault="00635B83" w:rsidP="00E12BF6">
      <w:pPr>
        <w:ind w:left="720"/>
        <w:rPr>
          <w:rFonts w:ascii="Calibri" w:hAnsi="Calibri" w:cs="Calibri"/>
        </w:rPr>
      </w:pPr>
      <w:r w:rsidRPr="000E0FE8">
        <w:rPr>
          <w:rFonts w:ascii="Calibri" w:hAnsi="Calibri" w:cs="Calibri"/>
          <w:noProof/>
        </w:rPr>
        <mc:AlternateContent>
          <mc:Choice Requires="wps">
            <w:drawing>
              <wp:anchor distT="0" distB="0" distL="114300" distR="114300" simplePos="0" relativeHeight="251659264" behindDoc="0" locked="0" layoutInCell="1" allowOverlap="1">
                <wp:simplePos x="0" y="0"/>
                <wp:positionH relativeFrom="column">
                  <wp:posOffset>728980</wp:posOffset>
                </wp:positionH>
                <wp:positionV relativeFrom="paragraph">
                  <wp:posOffset>2110105</wp:posOffset>
                </wp:positionV>
                <wp:extent cx="4495800" cy="1933575"/>
                <wp:effectExtent l="0" t="0" r="0" b="0"/>
                <wp:wrapNone/>
                <wp:docPr id="27" name="Text Box 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933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6414" w:rsidRPr="000E0FE8" w:rsidRDefault="001C6414" w:rsidP="00E12BF6">
                            <w:pPr>
                              <w:jc w:val="center"/>
                              <w:rPr>
                                <w:rFonts w:ascii="Calibri" w:hAnsi="Calibri" w:cs="Arial"/>
                                <w:b/>
                              </w:rPr>
                            </w:pPr>
                            <w:r w:rsidRPr="000E0FE8">
                              <w:rPr>
                                <w:rFonts w:ascii="Calibri" w:hAnsi="Calibri" w:cs="Arial"/>
                                <w:b/>
                                <w:spacing w:val="-2"/>
                              </w:rPr>
                              <w:t>Wilt u alstublieft controleren of u alle vragen heeft ingevuld?</w:t>
                            </w:r>
                          </w:p>
                          <w:p w:rsidR="001C6414" w:rsidRPr="000E0FE8" w:rsidRDefault="001C6414" w:rsidP="00E12BF6">
                            <w:pPr>
                              <w:jc w:val="center"/>
                              <w:rPr>
                                <w:rFonts w:ascii="Calibri" w:hAnsi="Calibri" w:cs="Arial"/>
                                <w:b/>
                                <w:sz w:val="20"/>
                                <w:szCs w:val="20"/>
                              </w:rPr>
                            </w:pPr>
                          </w:p>
                          <w:p w:rsidR="001C6414" w:rsidRPr="000E0FE8" w:rsidRDefault="001C6414" w:rsidP="00E12BF6">
                            <w:pPr>
                              <w:jc w:val="center"/>
                              <w:rPr>
                                <w:rFonts w:ascii="Calibri" w:hAnsi="Calibri" w:cs="Arial"/>
                                <w:b/>
                                <w:sz w:val="20"/>
                                <w:szCs w:val="20"/>
                              </w:rPr>
                            </w:pPr>
                            <w:r w:rsidRPr="000E0FE8">
                              <w:rPr>
                                <w:rFonts w:ascii="Calibri" w:hAnsi="Calibri" w:cs="Arial"/>
                                <w:b/>
                                <w:sz w:val="28"/>
                                <w:szCs w:val="28"/>
                              </w:rPr>
                              <w:t>Hartelijk dank voor het invullen van de vragenlijst!</w:t>
                            </w:r>
                          </w:p>
                          <w:p w:rsidR="001C6414" w:rsidRPr="000E0FE8" w:rsidRDefault="001C6414" w:rsidP="00E12BF6">
                            <w:pPr>
                              <w:jc w:val="center"/>
                              <w:rPr>
                                <w:rFonts w:ascii="Calibri" w:hAnsi="Calibri" w:cs="Arial"/>
                                <w:b/>
                              </w:rPr>
                            </w:pPr>
                          </w:p>
                          <w:p w:rsidR="001C6414" w:rsidRPr="000E0FE8" w:rsidRDefault="001C6414" w:rsidP="00E12BF6">
                            <w:pPr>
                              <w:jc w:val="center"/>
                              <w:rPr>
                                <w:rFonts w:ascii="Calibri" w:hAnsi="Calibri"/>
                              </w:rPr>
                            </w:pPr>
                            <w:r w:rsidRPr="000E0FE8">
                              <w:rPr>
                                <w:rFonts w:ascii="Calibri" w:hAnsi="Calibri" w:cs="Arial"/>
                                <w:b/>
                              </w:rPr>
                              <w:t>U kunt deze vragenlijst in de antwoordenvelop (zonder postzegel) aan ons terugsturen</w:t>
                            </w:r>
                          </w:p>
                          <w:p w:rsidR="001C6414" w:rsidRDefault="001C6414" w:rsidP="00E12BF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20" o:spid="_x0000_s1071" type="#_x0000_t202" style="position:absolute;left:0;text-align:left;margin-left:57.4pt;margin-top:166.15pt;width:354pt;height:15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" stroked="f">
                <v:textbox>
                  <w:txbxContent>
                    <w:p w:rsidR="001C6414" w:rsidRPr="000E0FE8" w:rsidRDefault="001C6414" w:rsidP="00E12BF6">
                      <w:pPr>
                        <w:jc w:val="center"/>
                        <w:rPr>
                          <w:rFonts w:ascii="Calibri" w:hAnsi="Calibri" w:cs="Arial"/>
                          <w:b/>
                        </w:rPr>
                      </w:pPr>
                      <w:r w:rsidRPr="000E0FE8">
                        <w:rPr>
                          <w:rFonts w:ascii="Calibri" w:hAnsi="Calibri" w:cs="Arial"/>
                          <w:b/>
                          <w:spacing w:val="-2"/>
                        </w:rPr>
                        <w:t>Wilt u alstublieft controleren of u alle vragen heeft ingevuld?</w:t>
                      </w:r>
                    </w:p>
                    <w:p w:rsidR="001C6414" w:rsidRPr="000E0FE8" w:rsidRDefault="001C6414" w:rsidP="00E12BF6">
                      <w:pPr>
                        <w:jc w:val="center"/>
                        <w:rPr>
                          <w:rFonts w:ascii="Calibri" w:hAnsi="Calibri" w:cs="Arial"/>
                          <w:b/>
                          <w:sz w:val="20"/>
                          <w:szCs w:val="20"/>
                        </w:rPr>
                      </w:pPr>
                    </w:p>
                    <w:p w:rsidR="001C6414" w:rsidRPr="000E0FE8" w:rsidRDefault="001C6414" w:rsidP="00E12BF6">
                      <w:pPr>
                        <w:jc w:val="center"/>
                        <w:rPr>
                          <w:rFonts w:ascii="Calibri" w:hAnsi="Calibri" w:cs="Arial"/>
                          <w:b/>
                          <w:sz w:val="20"/>
                          <w:szCs w:val="20"/>
                        </w:rPr>
                      </w:pPr>
                      <w:r w:rsidRPr="000E0FE8">
                        <w:rPr>
                          <w:rFonts w:ascii="Calibri" w:hAnsi="Calibri" w:cs="Arial"/>
                          <w:b/>
                          <w:sz w:val="28"/>
                          <w:szCs w:val="28"/>
                        </w:rPr>
                        <w:t>Hartelijk dank voor het invullen van de vragenlijst!</w:t>
                      </w:r>
                    </w:p>
                    <w:p w:rsidR="001C6414" w:rsidRPr="000E0FE8" w:rsidRDefault="001C6414" w:rsidP="00E12BF6">
                      <w:pPr>
                        <w:jc w:val="center"/>
                        <w:rPr>
                          <w:rFonts w:ascii="Calibri" w:hAnsi="Calibri" w:cs="Arial"/>
                          <w:b/>
                        </w:rPr>
                      </w:pPr>
                    </w:p>
                    <w:p w:rsidR="001C6414" w:rsidRPr="000E0FE8" w:rsidRDefault="001C6414" w:rsidP="00E12BF6">
                      <w:pPr>
                        <w:jc w:val="center"/>
                        <w:rPr>
                          <w:rFonts w:ascii="Calibri" w:hAnsi="Calibri"/>
                        </w:rPr>
                      </w:pPr>
                      <w:r w:rsidRPr="000E0FE8">
                        <w:rPr>
                          <w:rFonts w:ascii="Calibri" w:hAnsi="Calibri" w:cs="Arial"/>
                          <w:b/>
                        </w:rPr>
                        <w:t>U kunt deze vragenlijst in de antwoordenvelop (zonder postzegel) aan ons terugsturen</w:t>
                      </w:r>
                    </w:p>
                    <w:p w:rsidR="001C6414" w:rsidRDefault="001C6414" w:rsidP="00E12BF6"/>
                  </w:txbxContent>
                </v:textbox>
              </v:shape>
            </w:pict>
          </mc:Fallback>
        </mc:AlternateContent>
      </w:r>
    </w:p>
    <w:p w:rsidR="001B5251" w:rsidRPr="000E0FE8" w:rsidRDefault="001B5251" w:rsidP="00E12BF6">
      <w:pPr>
        <w:spacing w:line="264" w:lineRule="auto"/>
        <w:ind w:left="900"/>
        <w:rPr>
          <w:rFonts w:ascii="Calibri" w:hAnsi="Calibri" w:cs="Calibri"/>
        </w:rPr>
        <w:sectPr w:rsidR="001B5251" w:rsidRPr="000E0FE8" w:rsidSect="00E12BF6">
          <w:headerReference w:type="default" r:id="rId45"/>
          <w:footerReference w:type="even" r:id="rId46"/>
          <w:type w:val="continuous"/>
          <w:pgSz w:w="11906" w:h="16838"/>
          <w:pgMar w:top="1417" w:right="1417" w:bottom="1417" w:left="1417" w:header="708" w:footer="708" w:gutter="0"/>
          <w:cols w:num="2" w:sep="1" w:space="709"/>
          <w:docGrid w:linePitch="360"/>
        </w:sectPr>
      </w:pPr>
    </w:p>
    <w:p w:rsidR="001B5251" w:rsidRPr="00CE3B64" w:rsidRDefault="001B5251" w:rsidP="00E12BF6">
      <w:pPr>
        <w:spacing w:line="264" w:lineRule="auto"/>
        <w:ind w:left="900"/>
        <w:rPr>
          <w:rFonts w:cs="Calibri"/>
        </w:rPr>
      </w:pPr>
    </w:p>
    <w:p w:rsidR="00D97AD7" w:rsidRPr="00D97AD7" w:rsidRDefault="00D97AD7" w:rsidP="00D97AD7"/>
    <w:sectPr w:rsidR="00D97AD7" w:rsidRPr="00D97AD7" w:rsidSect="00CF3636">
      <w:type w:val="oddPage"/>
      <w:pgSz w:w="11906" w:h="16838"/>
      <w:pgMar w:top="1417" w:right="1417" w:bottom="1417" w:left="1417" w:header="708" w:footer="708"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BC7" w:rsidRDefault="00B32BC7">
      <w:r>
        <w:separator/>
      </w:r>
    </w:p>
  </w:endnote>
  <w:endnote w:type="continuationSeparator" w:id="0">
    <w:p w:rsidR="00B32BC7" w:rsidRDefault="00B3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EC4A99">
    <w:pPr>
      <w:pStyle w:val="Voettekst"/>
      <w:ind w:right="360" w:firstLine="360"/>
    </w:pPr>
    <w:r>
      <w:rPr>
        <w:noProof/>
      </w:rPr>
      <mc:AlternateContent>
        <mc:Choice Requires="wps">
          <w:drawing>
            <wp:anchor distT="0" distB="0" distL="114300" distR="114300" simplePos="0" relativeHeight="251652608" behindDoc="0" locked="0" layoutInCell="1" allowOverlap="1">
              <wp:simplePos x="0" y="0"/>
              <wp:positionH relativeFrom="page">
                <wp:posOffset>167005</wp:posOffset>
              </wp:positionH>
              <wp:positionV relativeFrom="page">
                <wp:posOffset>10146030</wp:posOffset>
              </wp:positionV>
              <wp:extent cx="565785" cy="191770"/>
              <wp:effectExtent l="0" t="0" r="0" b="0"/>
              <wp:wrapNone/>
              <wp:docPr id="11" name="Rechthoe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8C4475" w:rsidRDefault="001C6414" w:rsidP="008C4475">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2</w:t>
                          </w:r>
                          <w:r w:rsidRPr="008C4475">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49" o:spid="_x0000_s1072" style="position:absolute;left:0;text-align:left;margin-left:13.15pt;margin-top:798.9pt;width:44.55pt;height:15.1pt;rotation:180;flip:x;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" filled="f" fillcolor="#c0504d" stroked="f" strokecolor="#5c83b4" strokeweight="2.25pt">
              <v:textbox inset=",0,,0">
                <w:txbxContent>
                  <w:p w:rsidR="001C6414" w:rsidRPr="008C4475" w:rsidRDefault="001C6414" w:rsidP="008C4475">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2</w:t>
                    </w:r>
                    <w:r w:rsidRPr="008C4475">
                      <w:rPr>
                        <w:color w:val="C0504D"/>
                      </w:rPr>
                      <w:fldChar w:fldCharType="end"/>
                    </w: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B90CC6">
    <w:pPr>
      <w:pStyle w:val="Voettekst"/>
      <w:ind w:right="360" w:firstLine="360"/>
    </w:pPr>
    <w:r>
      <w:rPr>
        <w:noProof/>
      </w:rPr>
      <mc:AlternateContent>
        <mc:Choice Requires="wps">
          <w:drawing>
            <wp:anchor distT="0" distB="0" distL="114300" distR="114300" simplePos="0" relativeHeight="251658752" behindDoc="0" locked="0" layoutInCell="1" allowOverlap="1">
              <wp:simplePos x="0" y="0"/>
              <wp:positionH relativeFrom="page">
                <wp:posOffset>167005</wp:posOffset>
              </wp:positionH>
              <wp:positionV relativeFrom="page">
                <wp:posOffset>10146030</wp:posOffset>
              </wp:positionV>
              <wp:extent cx="565785" cy="191770"/>
              <wp:effectExtent l="0" t="0" r="0" b="0"/>
              <wp:wrapNone/>
              <wp:docPr id="3" name="Rechthoe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8B44DC" w:rsidRDefault="001C6414" w:rsidP="008B44DC">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44</w:t>
                          </w:r>
                          <w:r w:rsidRPr="008B44DC">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80" style="position:absolute;left:0;text-align:left;margin-left:13.15pt;margin-top:798.9pt;width:44.55pt;height:15.1pt;rotation:180;flip:x;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" filled="f" fillcolor="#c0504d" stroked="f" strokecolor="#5c83b4" strokeweight="2.25pt">
              <v:textbox inset=",0,,0">
                <w:txbxContent>
                  <w:p w:rsidR="001C6414" w:rsidRPr="008B44DC" w:rsidRDefault="001C6414" w:rsidP="008B44DC">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44</w:t>
                    </w:r>
                    <w:r w:rsidRPr="008B44DC">
                      <w:rPr>
                        <w:color w:val="C0504D"/>
                      </w:rPr>
                      <w:fldChar w:fldCharType="end"/>
                    </w:r>
                  </w:p>
                </w:txbxContent>
              </v:textbox>
              <w10:wrap anchorx="page" anchory="page"/>
            </v:rect>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B90CC6">
    <w:pPr>
      <w:pStyle w:val="Voettekst"/>
      <w:ind w:right="360" w:firstLine="360"/>
    </w:pPr>
    <w:r>
      <w:rPr>
        <w:noProof/>
      </w:rPr>
      <mc:AlternateContent>
        <mc:Choice Requires="wps">
          <w:drawing>
            <wp:anchor distT="0" distB="0" distL="114300" distR="114300" simplePos="0" relativeHeight="251660800" behindDoc="0" locked="0" layoutInCell="1" allowOverlap="1">
              <wp:simplePos x="0" y="0"/>
              <wp:positionH relativeFrom="page">
                <wp:posOffset>6827520</wp:posOffset>
              </wp:positionH>
              <wp:positionV relativeFrom="page">
                <wp:posOffset>10146030</wp:posOffset>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9B28FB" w:rsidRDefault="001C6414" w:rsidP="009B28FB">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57</w:t>
                          </w:r>
                          <w:r w:rsidRPr="009B28FB">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81" style="position:absolute;left:0;text-align:left;margin-left:537.6pt;margin-top:798.9pt;width:44.55pt;height:15.1pt;rotation:180;flip:x;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" filled="f" fillcolor="#c0504d" stroked="f" strokecolor="#5c83b4" strokeweight="2.25pt">
              <v:textbox inset=",0,,0">
                <w:txbxContent>
                  <w:p w:rsidR="001C6414" w:rsidRPr="009B28FB" w:rsidRDefault="001C6414" w:rsidP="009B28FB">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57</w:t>
                    </w:r>
                    <w:r w:rsidRPr="009B28FB">
                      <w:rPr>
                        <w:color w:val="C0504D"/>
                      </w:rPr>
                      <w:fldChar w:fldCharType="end"/>
                    </w:r>
                  </w:p>
                </w:txbxContent>
              </v:textbox>
              <w10:wrap anchorx="page" anchory="page"/>
            </v:rect>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D45533">
    <w:pPr>
      <w:pStyle w:val="Voettekst"/>
      <w:ind w:right="360"/>
    </w:pPr>
    <w:r>
      <w:rPr>
        <w:noProof/>
      </w:rPr>
      <mc:AlternateContent>
        <mc:Choice Requires="wps">
          <w:drawing>
            <wp:anchor distT="0" distB="0" distL="114300" distR="114300" simplePos="0" relativeHeight="251662848" behindDoc="0" locked="0" layoutInCell="1" allowOverlap="1">
              <wp:simplePos x="0" y="0"/>
              <wp:positionH relativeFrom="page">
                <wp:posOffset>167005</wp:posOffset>
              </wp:positionH>
              <wp:positionV relativeFrom="page">
                <wp:posOffset>10146030</wp:posOffset>
              </wp:positionV>
              <wp:extent cx="565785" cy="191770"/>
              <wp:effectExtent l="0" t="0" r="0" b="0"/>
              <wp:wrapNone/>
              <wp:docPr id="2" name="Rechthoe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2741AA" w:rsidRDefault="001C6414" w:rsidP="002741AA">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68</w:t>
                          </w:r>
                          <w:r w:rsidRPr="002741AA">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82" style="position:absolute;margin-left:13.15pt;margin-top:798.9pt;width:44.55pt;height:15.1pt;rotation:180;flip:x;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" filled="f" fillcolor="#c0504d" stroked="f" strokecolor="#5c83b4" strokeweight="2.25pt">
              <v:textbox inset=",0,,0">
                <w:txbxContent>
                  <w:p w:rsidR="001C6414" w:rsidRPr="002741AA" w:rsidRDefault="001C6414" w:rsidP="002741AA">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68</w:t>
                    </w:r>
                    <w:r w:rsidRPr="002741AA">
                      <w:rPr>
                        <w:color w:val="C0504D"/>
                      </w:rPr>
                      <w:fldChar w:fldCharType="end"/>
                    </w:r>
                  </w:p>
                </w:txbxContent>
              </v:textbox>
              <w10:wrap anchorx="page" anchory="page"/>
            </v:rect>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D45533">
    <w:pPr>
      <w:pStyle w:val="Voettekst"/>
      <w:ind w:right="360"/>
    </w:pPr>
    <w:r>
      <w:rPr>
        <w:noProof/>
      </w:rPr>
      <mc:AlternateContent>
        <mc:Choice Requires="wps">
          <w:drawing>
            <wp:anchor distT="0" distB="0" distL="114300" distR="114300" simplePos="0" relativeHeight="251661824" behindDoc="0" locked="0" layoutInCell="1" allowOverlap="1">
              <wp:simplePos x="0" y="0"/>
              <wp:positionH relativeFrom="page">
                <wp:posOffset>167005</wp:posOffset>
              </wp:positionH>
              <wp:positionV relativeFrom="page">
                <wp:posOffset>10146030</wp:posOffset>
              </wp:positionV>
              <wp:extent cx="565785" cy="191770"/>
              <wp:effectExtent l="0" t="0" r="0" b="0"/>
              <wp:wrapNone/>
              <wp:docPr id="1" name="Rechthoe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2741AA" w:rsidRDefault="001C6414" w:rsidP="002741AA">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76</w:t>
                          </w:r>
                          <w:r w:rsidRPr="002741AA">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83" style="position:absolute;margin-left:13.15pt;margin-top:798.9pt;width:44.55pt;height:15.1pt;rotation:180;flip:x;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" filled="f" fillcolor="#c0504d" stroked="f" strokecolor="#5c83b4" strokeweight="2.25pt">
              <v:textbox inset=",0,,0">
                <w:txbxContent>
                  <w:p w:rsidR="001C6414" w:rsidRPr="002741AA" w:rsidRDefault="001C6414" w:rsidP="002741AA">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76</w:t>
                    </w:r>
                    <w:r w:rsidRPr="002741AA">
                      <w:rPr>
                        <w:color w:val="C0504D"/>
                      </w:rPr>
                      <w:fldChar w:fldCharType="end"/>
                    </w:r>
                  </w:p>
                </w:txbxContent>
              </v:textbox>
              <w10:wrap anchorx="page" anchory="page"/>
            </v:rect>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1C6414" w:rsidP="008F6CA6">
    <w:pPr>
      <w:pStyle w:val="Voettekst"/>
      <w:framePr w:wrap="around" w:vAnchor="text" w:hAnchor="margin" w:xAlign="outside" w:y="1"/>
      <w:rPr>
        <w:rStyle w:val="Paginanummer"/>
      </w:rPr>
    </w:pPr>
    <w:r>
      <w:rPr>
        <w:rStyle w:val="Paginanummer"/>
      </w:rPr>
      <w:fldChar w:fldCharType="begin"/>
    </w:r>
    <w:r>
      <w:rPr>
        <w:rStyle w:val="Paginanummer"/>
      </w:rPr>
      <w:instrText xml:space="preserve">PAGE  </w:instrText>
    </w:r>
    <w:r>
      <w:rPr>
        <w:rStyle w:val="Paginanummer"/>
      </w:rPr>
      <w:fldChar w:fldCharType="separate"/>
    </w:r>
    <w:r w:rsidR="00635B83">
      <w:rPr>
        <w:rStyle w:val="Paginanummer"/>
        <w:noProof/>
      </w:rPr>
      <w:t>78</w:t>
    </w:r>
    <w:r>
      <w:rPr>
        <w:rStyle w:val="Paginanummer"/>
      </w:rPr>
      <w:fldChar w:fldCharType="end"/>
    </w:r>
  </w:p>
  <w:p w:rsidR="001C6414" w:rsidRDefault="001C6414" w:rsidP="008F6CA6">
    <w:pPr>
      <w:pStyle w:val="Voettekst"/>
      <w:ind w:right="360" w:firstLine="36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E12BF6">
    <w:pPr>
      <w:pStyle w:val="Voettekst"/>
      <w:ind w:right="360"/>
    </w:pPr>
    <w:r>
      <w:rPr>
        <w:noProof/>
      </w:rPr>
      <mc:AlternateContent>
        <mc:Choice Requires="wps">
          <w:drawing>
            <wp:anchor distT="0" distB="0" distL="114300" distR="114300" simplePos="0" relativeHeight="251663872" behindDoc="0" locked="0" layoutInCell="1" allowOverlap="1">
              <wp:simplePos x="0" y="0"/>
              <wp:positionH relativeFrom="page">
                <wp:posOffset>167005</wp:posOffset>
              </wp:positionH>
              <wp:positionV relativeFrom="page">
                <wp:posOffset>10146030</wp:posOffset>
              </wp:positionV>
              <wp:extent cx="565785" cy="191770"/>
              <wp:effectExtent l="0" t="0" r="0" b="0"/>
              <wp:wrapNone/>
              <wp:docPr id="649" name="Rechthoe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2741AA" w:rsidRDefault="001C6414" w:rsidP="00E12BF6">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88</w:t>
                          </w:r>
                          <w:r w:rsidRPr="002741AA">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84" style="position:absolute;margin-left:13.15pt;margin-top:798.9pt;width:44.55pt;height:15.1pt;rotation:180;flip:x;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" filled="f" fillcolor="#c0504d" stroked="f" strokecolor="#5c83b4" strokeweight="2.25pt">
              <v:textbox inset=",0,,0">
                <w:txbxContent>
                  <w:p w:rsidR="001C6414" w:rsidRPr="002741AA" w:rsidRDefault="001C6414" w:rsidP="00E12BF6">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88</w:t>
                    </w:r>
                    <w:r w:rsidRPr="002741AA">
                      <w:rPr>
                        <w:color w:val="C0504D"/>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2623B1">
    <w:pPr>
      <w:pStyle w:val="Voettekst"/>
      <w:ind w:right="360"/>
    </w:pPr>
    <w:r>
      <w:rPr>
        <w:noProof/>
      </w:rPr>
      <mc:AlternateContent>
        <mc:Choice Requires="wps">
          <w:drawing>
            <wp:anchor distT="0" distB="0" distL="114300" distR="114300" simplePos="0" relativeHeight="251653632" behindDoc="0" locked="0" layoutInCell="1" allowOverlap="1">
              <wp:simplePos x="0" y="0"/>
              <wp:positionH relativeFrom="page">
                <wp:posOffset>6827520</wp:posOffset>
              </wp:positionH>
              <wp:positionV relativeFrom="page">
                <wp:posOffset>10146030</wp:posOffset>
              </wp:positionV>
              <wp:extent cx="565785" cy="191770"/>
              <wp:effectExtent l="0" t="0" r="0" b="0"/>
              <wp:wrapNone/>
              <wp:docPr id="1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8C4475" w:rsidRDefault="001C6414" w:rsidP="008C4475">
                          <w:pPr>
                            <w:pBdr>
                              <w:top w:val="single" w:sz="4" w:space="1" w:color="7F7F7F"/>
                            </w:pBdr>
                            <w:jc w:val="center"/>
                            <w:rPr>
                              <w:color w:val="C0504D"/>
                            </w:rPr>
                          </w:pPr>
                          <w:r>
                            <w:fldChar w:fldCharType="begin"/>
                          </w:r>
                          <w:r>
                            <w:instrText>PAGE   \* MERGEFORMAT</w:instrText>
                          </w:r>
                          <w:r>
                            <w:fldChar w:fldCharType="separate"/>
                          </w:r>
                          <w:r w:rsidR="00754E9E" w:rsidRPr="00754E9E">
                            <w:rPr>
                              <w:noProof/>
                              <w:color w:val="C0504D"/>
                            </w:rPr>
                            <w:t>9</w:t>
                          </w:r>
                          <w:r w:rsidRPr="008C4475">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50" o:spid="_x0000_s1073" style="position:absolute;margin-left:537.6pt;margin-top:798.9pt;width:44.55pt;height:15.1pt;rotation:180;flip:x;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" filled="f" fillcolor="#c0504d" stroked="f" strokecolor="#5c83b4" strokeweight="2.25pt">
              <v:textbox inset=",0,,0">
                <w:txbxContent>
                  <w:p w:rsidR="001C6414" w:rsidRPr="008C4475" w:rsidRDefault="001C6414" w:rsidP="008C4475">
                    <w:pPr>
                      <w:pBdr>
                        <w:top w:val="single" w:sz="4" w:space="1" w:color="7F7F7F"/>
                      </w:pBdr>
                      <w:jc w:val="center"/>
                      <w:rPr>
                        <w:color w:val="C0504D"/>
                      </w:rPr>
                    </w:pPr>
                    <w:r>
                      <w:fldChar w:fldCharType="begin"/>
                    </w:r>
                    <w:r>
                      <w:instrText>PAGE   \* MERGEFORMAT</w:instrText>
                    </w:r>
                    <w:r>
                      <w:fldChar w:fldCharType="separate"/>
                    </w:r>
                    <w:r w:rsidR="00754E9E" w:rsidRPr="00754E9E">
                      <w:rPr>
                        <w:noProof/>
                        <w:color w:val="C0504D"/>
                      </w:rPr>
                      <w:t>9</w:t>
                    </w:r>
                    <w:r w:rsidRPr="008C4475">
                      <w:rPr>
                        <w:color w:val="C0504D"/>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pPr>
      <w:pStyle w:val="Voettekst"/>
    </w:pPr>
    <w:r>
      <w:rPr>
        <w:noProof/>
      </w:rPr>
      <mc:AlternateContent>
        <mc:Choice Requires="wps">
          <w:drawing>
            <wp:anchor distT="0" distB="0" distL="114300" distR="114300" simplePos="0" relativeHeight="251651584" behindDoc="0" locked="0" layoutInCell="1" allowOverlap="1">
              <wp:simplePos x="0" y="0"/>
              <wp:positionH relativeFrom="page">
                <wp:posOffset>6827520</wp:posOffset>
              </wp:positionH>
              <wp:positionV relativeFrom="page">
                <wp:posOffset>10146030</wp:posOffset>
              </wp:positionV>
              <wp:extent cx="565785" cy="191770"/>
              <wp:effectExtent l="0" t="0" r="0" b="0"/>
              <wp:wrapNone/>
              <wp:docPr id="9"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E13B66" w:rsidRDefault="001C6414" w:rsidP="00E13B66">
                          <w:pPr>
                            <w:pBdr>
                              <w:top w:val="single" w:sz="4" w:space="1" w:color="7F7F7F"/>
                            </w:pBdr>
                            <w:jc w:val="center"/>
                            <w:rPr>
                              <w:rFonts w:ascii="Calibri" w:hAnsi="Calibri" w:cs="Calibri"/>
                              <w:color w:val="C0504D"/>
                              <w:sz w:val="22"/>
                              <w:szCs w:val="22"/>
                            </w:rPr>
                          </w:pPr>
                          <w:r w:rsidRPr="00E13B66">
                            <w:rPr>
                              <w:rFonts w:ascii="Calibri" w:hAnsi="Calibri" w:cs="Calibri"/>
                              <w:sz w:val="22"/>
                              <w:szCs w:val="22"/>
                            </w:rPr>
                            <w:fldChar w:fldCharType="begin"/>
                          </w:r>
                          <w:r w:rsidRPr="00E13B66">
                            <w:rPr>
                              <w:rFonts w:ascii="Calibri" w:hAnsi="Calibri" w:cs="Calibri"/>
                              <w:sz w:val="22"/>
                              <w:szCs w:val="22"/>
                            </w:rPr>
                            <w:instrText>PAGE   \* MERGEFORMAT</w:instrText>
                          </w:r>
                          <w:r w:rsidRPr="00E13B66">
                            <w:rPr>
                              <w:rFonts w:ascii="Calibri" w:hAnsi="Calibri" w:cs="Calibri"/>
                              <w:sz w:val="22"/>
                              <w:szCs w:val="22"/>
                            </w:rPr>
                            <w:fldChar w:fldCharType="separate"/>
                          </w:r>
                          <w:r w:rsidR="00635B83" w:rsidRPr="00635B83">
                            <w:rPr>
                              <w:rFonts w:ascii="Calibri" w:hAnsi="Calibri" w:cs="Calibri"/>
                              <w:noProof/>
                              <w:color w:val="C0504D"/>
                              <w:sz w:val="22"/>
                              <w:szCs w:val="22"/>
                            </w:rPr>
                            <w:t>1</w:t>
                          </w:r>
                          <w:r w:rsidRPr="00E13B66">
                            <w:rPr>
                              <w:rFonts w:ascii="Calibri" w:hAnsi="Calibri" w:cs="Calibri"/>
                              <w:color w:val="C0504D"/>
                              <w:sz w:val="22"/>
                              <w:szCs w:val="2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74" style="position:absolute;margin-left:537.6pt;margin-top:798.9pt;width:44.55pt;height:15.1pt;rotation:180;flip:x;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" filled="f" fillcolor="#c0504d" stroked="f" strokecolor="#5c83b4" strokeweight="2.25pt">
              <v:textbox inset=",0,,0">
                <w:txbxContent>
                  <w:p w:rsidR="001C6414" w:rsidRPr="00E13B66" w:rsidRDefault="001C6414" w:rsidP="00E13B66">
                    <w:pPr>
                      <w:pBdr>
                        <w:top w:val="single" w:sz="4" w:space="1" w:color="7F7F7F"/>
                      </w:pBdr>
                      <w:jc w:val="center"/>
                      <w:rPr>
                        <w:rFonts w:ascii="Calibri" w:hAnsi="Calibri" w:cs="Calibri"/>
                        <w:color w:val="C0504D"/>
                        <w:sz w:val="22"/>
                        <w:szCs w:val="22"/>
                      </w:rPr>
                    </w:pPr>
                    <w:r w:rsidRPr="00E13B66">
                      <w:rPr>
                        <w:rFonts w:ascii="Calibri" w:hAnsi="Calibri" w:cs="Calibri"/>
                        <w:sz w:val="22"/>
                        <w:szCs w:val="22"/>
                      </w:rPr>
                      <w:fldChar w:fldCharType="begin"/>
                    </w:r>
                    <w:r w:rsidRPr="00E13B66">
                      <w:rPr>
                        <w:rFonts w:ascii="Calibri" w:hAnsi="Calibri" w:cs="Calibri"/>
                        <w:sz w:val="22"/>
                        <w:szCs w:val="22"/>
                      </w:rPr>
                      <w:instrText>PAGE   \* MERGEFORMAT</w:instrText>
                    </w:r>
                    <w:r w:rsidRPr="00E13B66">
                      <w:rPr>
                        <w:rFonts w:ascii="Calibri" w:hAnsi="Calibri" w:cs="Calibri"/>
                        <w:sz w:val="22"/>
                        <w:szCs w:val="22"/>
                      </w:rPr>
                      <w:fldChar w:fldCharType="separate"/>
                    </w:r>
                    <w:r w:rsidR="00635B83" w:rsidRPr="00635B83">
                      <w:rPr>
                        <w:rFonts w:ascii="Calibri" w:hAnsi="Calibri" w:cs="Calibri"/>
                        <w:noProof/>
                        <w:color w:val="C0504D"/>
                        <w:sz w:val="22"/>
                        <w:szCs w:val="22"/>
                      </w:rPr>
                      <w:t>1</w:t>
                    </w:r>
                    <w:r w:rsidRPr="00E13B66">
                      <w:rPr>
                        <w:rFonts w:ascii="Calibri" w:hAnsi="Calibri" w:cs="Calibri"/>
                        <w:color w:val="C0504D"/>
                        <w:sz w:val="22"/>
                        <w:szCs w:val="22"/>
                      </w:rPr>
                      <w:fldChar w:fldCharType="end"/>
                    </w:r>
                  </w:p>
                </w:txbxContent>
              </v:textbox>
              <w10:wrap anchorx="page" anchory="page"/>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2623B1">
    <w:pPr>
      <w:pStyle w:val="Voettekst"/>
      <w:ind w:right="360"/>
    </w:pPr>
    <w:r>
      <w:rPr>
        <w:noProof/>
      </w:rPr>
      <mc:AlternateContent>
        <mc:Choice Requires="wps">
          <w:drawing>
            <wp:anchor distT="0" distB="0" distL="114300" distR="114300" simplePos="0" relativeHeight="251654656" behindDoc="0" locked="0" layoutInCell="1" allowOverlap="1">
              <wp:simplePos x="0" y="0"/>
              <wp:positionH relativeFrom="page">
                <wp:posOffset>6827520</wp:posOffset>
              </wp:positionH>
              <wp:positionV relativeFrom="page">
                <wp:posOffset>10146030</wp:posOffset>
              </wp:positionV>
              <wp:extent cx="565785" cy="191770"/>
              <wp:effectExtent l="0" t="0" r="0" b="0"/>
              <wp:wrapNone/>
              <wp:docPr id="8"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8C4475" w:rsidRDefault="001C6414" w:rsidP="008C4475">
                          <w:pPr>
                            <w:pBdr>
                              <w:top w:val="single" w:sz="4" w:space="1" w:color="7F7F7F"/>
                            </w:pBdr>
                            <w:jc w:val="center"/>
                            <w:rPr>
                              <w:color w:val="C0504D"/>
                            </w:rPr>
                          </w:pPr>
                          <w:r>
                            <w:fldChar w:fldCharType="begin"/>
                          </w:r>
                          <w:r>
                            <w:instrText>PAGE   \* MERGEFORMAT</w:instrText>
                          </w:r>
                          <w:r>
                            <w:fldChar w:fldCharType="separate"/>
                          </w:r>
                          <w:r w:rsidR="00754E9E" w:rsidRPr="00754E9E">
                            <w:rPr>
                              <w:noProof/>
                              <w:color w:val="C0504D"/>
                            </w:rPr>
                            <w:t>15</w:t>
                          </w:r>
                          <w:r w:rsidRPr="008C4475">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75" style="position:absolute;margin-left:537.6pt;margin-top:798.9pt;width:44.55pt;height:15.1pt;rotation:180;flip:x;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" filled="f" fillcolor="#c0504d" stroked="f" strokecolor="#5c83b4" strokeweight="2.25pt">
              <v:textbox inset=",0,,0">
                <w:txbxContent>
                  <w:p w:rsidR="001C6414" w:rsidRPr="008C4475" w:rsidRDefault="001C6414" w:rsidP="008C4475">
                    <w:pPr>
                      <w:pBdr>
                        <w:top w:val="single" w:sz="4" w:space="1" w:color="7F7F7F"/>
                      </w:pBdr>
                      <w:jc w:val="center"/>
                      <w:rPr>
                        <w:color w:val="C0504D"/>
                      </w:rPr>
                    </w:pPr>
                    <w:r>
                      <w:fldChar w:fldCharType="begin"/>
                    </w:r>
                    <w:r>
                      <w:instrText>PAGE   \* MERGEFORMAT</w:instrText>
                    </w:r>
                    <w:r>
                      <w:fldChar w:fldCharType="separate"/>
                    </w:r>
                    <w:r w:rsidR="00754E9E" w:rsidRPr="00754E9E">
                      <w:rPr>
                        <w:noProof/>
                        <w:color w:val="C0504D"/>
                      </w:rPr>
                      <w:t>15</w:t>
                    </w:r>
                    <w:r w:rsidRPr="008C4475">
                      <w:rPr>
                        <w:color w:val="C0504D"/>
                      </w:rPr>
                      <w:fldChar w:fldCharType="end"/>
                    </w:r>
                  </w:p>
                </w:txbxContent>
              </v:textbox>
              <w10:wrap anchorx="page" anchory="page"/>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B90CC6">
    <w:pPr>
      <w:pStyle w:val="Voettekst"/>
      <w:ind w:right="360" w:firstLine="360"/>
    </w:pPr>
    <w:r>
      <w:rPr>
        <w:noProof/>
      </w:rPr>
      <mc:AlternateContent>
        <mc:Choice Requires="wps">
          <w:drawing>
            <wp:anchor distT="0" distB="0" distL="114300" distR="114300" simplePos="0" relativeHeight="251656704" behindDoc="0" locked="0" layoutInCell="1" allowOverlap="1">
              <wp:simplePos x="0" y="0"/>
              <wp:positionH relativeFrom="page">
                <wp:posOffset>167005</wp:posOffset>
              </wp:positionH>
              <wp:positionV relativeFrom="page">
                <wp:posOffset>10146030</wp:posOffset>
              </wp:positionV>
              <wp:extent cx="565785" cy="191770"/>
              <wp:effectExtent l="0" t="0" r="0" b="0"/>
              <wp:wrapNone/>
              <wp:docPr id="7" name="Rechthoe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406F7C" w:rsidRDefault="001C6414" w:rsidP="00406F7C">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58</w:t>
                          </w:r>
                          <w:r w:rsidRPr="00406F7C">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76" style="position:absolute;left:0;text-align:left;margin-left:13.15pt;margin-top:798.9pt;width:44.55pt;height:15.1pt;rotation:180;flip:x;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" filled="f" fillcolor="#c0504d" stroked="f" strokecolor="#5c83b4" strokeweight="2.25pt">
              <v:textbox inset=",0,,0">
                <w:txbxContent>
                  <w:p w:rsidR="001C6414" w:rsidRPr="00406F7C" w:rsidRDefault="001C6414" w:rsidP="00406F7C">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58</w:t>
                    </w:r>
                    <w:r w:rsidRPr="00406F7C">
                      <w:rPr>
                        <w:color w:val="C0504D"/>
                      </w:rPr>
                      <w:fldChar w:fldCharType="end"/>
                    </w:r>
                  </w:p>
                </w:txbxContent>
              </v:textbox>
              <w10:wrap anchorx="page" anchory="pag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Pr="00B90CC6" w:rsidRDefault="00635B83" w:rsidP="00C262A7">
    <w:pPr>
      <w:pStyle w:val="Voettekst"/>
      <w:ind w:right="360"/>
      <w:rPr>
        <w:rFonts w:ascii="Arial" w:hAnsi="Arial" w:cs="Arial"/>
        <w:sz w:val="20"/>
        <w:szCs w:val="20"/>
      </w:rPr>
    </w:pPr>
    <w:r>
      <w:rPr>
        <w:noProof/>
      </w:rPr>
      <mc:AlternateContent>
        <mc:Choice Requires="wps">
          <w:drawing>
            <wp:anchor distT="0" distB="0" distL="114300" distR="114300" simplePos="0" relativeHeight="251657728" behindDoc="0" locked="0" layoutInCell="1" allowOverlap="1">
              <wp:simplePos x="0" y="0"/>
              <wp:positionH relativeFrom="page">
                <wp:posOffset>6827520</wp:posOffset>
              </wp:positionH>
              <wp:positionV relativeFrom="page">
                <wp:posOffset>10146030</wp:posOffset>
              </wp:positionV>
              <wp:extent cx="565785" cy="191770"/>
              <wp:effectExtent l="0" t="0" r="0" b="0"/>
              <wp:wrapNone/>
              <wp:docPr id="6"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7B7C75" w:rsidRDefault="001C6414" w:rsidP="007B7C75">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41</w:t>
                          </w:r>
                          <w:r w:rsidRPr="007B7C75">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77" style="position:absolute;margin-left:537.6pt;margin-top:798.9pt;width:44.55pt;height:15.1pt;rotation:180;flip:x;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" filled="f" fillcolor="#c0504d" stroked="f" strokecolor="#5c83b4" strokeweight="2.25pt">
              <v:textbox inset=",0,,0">
                <w:txbxContent>
                  <w:p w:rsidR="001C6414" w:rsidRPr="007B7C75" w:rsidRDefault="001C6414" w:rsidP="007B7C75">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41</w:t>
                    </w:r>
                    <w:r w:rsidRPr="007B7C75">
                      <w:rPr>
                        <w:color w:val="C0504D"/>
                      </w:rPr>
                      <w:fldChar w:fldCharType="end"/>
                    </w:r>
                  </w:p>
                </w:txbxContent>
              </v:textbox>
              <w10:wrap anchorx="page" anchory="page"/>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635B83" w:rsidP="00B90CC6">
    <w:pPr>
      <w:pStyle w:val="Voettekst"/>
      <w:ind w:right="360" w:firstLine="360"/>
    </w:pPr>
    <w:r>
      <w:rPr>
        <w:noProof/>
      </w:rPr>
      <mc:AlternateContent>
        <mc:Choice Requires="wps">
          <w:drawing>
            <wp:anchor distT="0" distB="0" distL="114300" distR="114300" simplePos="0" relativeHeight="251655680" behindDoc="0" locked="0" layoutInCell="1" allowOverlap="1">
              <wp:simplePos x="0" y="0"/>
              <wp:positionH relativeFrom="page">
                <wp:posOffset>6827520</wp:posOffset>
              </wp:positionH>
              <wp:positionV relativeFrom="page">
                <wp:posOffset>10146030</wp:posOffset>
              </wp:positionV>
              <wp:extent cx="565785" cy="191770"/>
              <wp:effectExtent l="0" t="0" r="0" b="0"/>
              <wp:wrapNone/>
              <wp:docPr id="5"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406F7C" w:rsidRDefault="001C6414" w:rsidP="00406F7C">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42</w:t>
                          </w:r>
                          <w:r w:rsidRPr="00406F7C">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78" style="position:absolute;left:0;text-align:left;margin-left:537.6pt;margin-top:798.9pt;width:44.55pt;height:15.1pt;rotation:180;flip:x;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" filled="f" fillcolor="#c0504d" stroked="f" strokecolor="#5c83b4" strokeweight="2.25pt">
              <v:textbox inset=",0,,0">
                <w:txbxContent>
                  <w:p w:rsidR="001C6414" w:rsidRPr="00406F7C" w:rsidRDefault="001C6414" w:rsidP="00406F7C">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42</w:t>
                    </w:r>
                    <w:r w:rsidRPr="00406F7C">
                      <w:rPr>
                        <w:color w:val="C0504D"/>
                      </w:rPr>
                      <w:fldChar w:fldCharType="end"/>
                    </w:r>
                  </w:p>
                </w:txbxContent>
              </v:textbox>
              <w10:wrap anchorx="page" anchory="page"/>
            </v:rec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Pr="00B90CC6" w:rsidRDefault="001C6414" w:rsidP="008B44DC">
    <w:pPr>
      <w:pStyle w:val="Voettekst"/>
      <w:tabs>
        <w:tab w:val="clear" w:pos="4536"/>
        <w:tab w:val="clear" w:pos="9072"/>
        <w:tab w:val="left" w:pos="4965"/>
      </w:tabs>
      <w:ind w:right="360"/>
      <w:rPr>
        <w:rFonts w:ascii="Arial" w:hAnsi="Arial" w:cs="Arial"/>
        <w:sz w:val="20"/>
        <w:szCs w:val="20"/>
      </w:rPr>
    </w:pPr>
    <w:r>
      <w:rPr>
        <w:rFonts w:ascii="Arial" w:hAnsi="Arial" w:cs="Arial"/>
        <w:sz w:val="20"/>
        <w:szCs w:val="20"/>
      </w:rPr>
      <w:tab/>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Pr="00B90CC6" w:rsidRDefault="00635B83" w:rsidP="008B44DC">
    <w:pPr>
      <w:pStyle w:val="Voettekst"/>
      <w:tabs>
        <w:tab w:val="clear" w:pos="4536"/>
        <w:tab w:val="clear" w:pos="9072"/>
        <w:tab w:val="left" w:pos="4965"/>
      </w:tabs>
      <w:ind w:right="360"/>
      <w:rPr>
        <w:rFonts w:ascii="Arial" w:hAnsi="Arial" w:cs="Arial"/>
        <w:sz w:val="20"/>
        <w:szCs w:val="20"/>
      </w:rPr>
    </w:pPr>
    <w:r>
      <w:rPr>
        <w:noProof/>
      </w:rPr>
      <mc:AlternateContent>
        <mc:Choice Requires="wps">
          <w:drawing>
            <wp:anchor distT="0" distB="0" distL="114300" distR="114300" simplePos="0" relativeHeight="251659776" behindDoc="0" locked="0" layoutInCell="1" allowOverlap="1">
              <wp:simplePos x="0" y="0"/>
              <wp:positionH relativeFrom="page">
                <wp:posOffset>6827520</wp:posOffset>
              </wp:positionH>
              <wp:positionV relativeFrom="page">
                <wp:posOffset>10146030</wp:posOffset>
              </wp:positionV>
              <wp:extent cx="565785" cy="191770"/>
              <wp:effectExtent l="0" t="0" r="0" b="0"/>
              <wp:wrapNone/>
              <wp:docPr id="4"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1C6414" w:rsidRPr="008B44DC" w:rsidRDefault="001C6414" w:rsidP="008B44DC">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89</w:t>
                          </w:r>
                          <w:r w:rsidRPr="008B44DC">
                            <w:rPr>
                              <w:color w:val="C0504D"/>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_x0000_s1079" style="position:absolute;margin-left:537.6pt;margin-top:798.9pt;width:44.55pt;height:15.1pt;rotation:180;flip:x;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" filled="f" fillcolor="#c0504d" stroked="f" strokecolor="#5c83b4" strokeweight="2.25pt">
              <v:textbox inset=",0,,0">
                <w:txbxContent>
                  <w:p w:rsidR="001C6414" w:rsidRPr="008B44DC" w:rsidRDefault="001C6414" w:rsidP="008B44DC">
                    <w:pPr>
                      <w:pBdr>
                        <w:top w:val="single" w:sz="4" w:space="1" w:color="7F7F7F"/>
                      </w:pBdr>
                      <w:jc w:val="center"/>
                      <w:rPr>
                        <w:color w:val="C0504D"/>
                      </w:rPr>
                    </w:pPr>
                    <w:r>
                      <w:fldChar w:fldCharType="begin"/>
                    </w:r>
                    <w:r>
                      <w:instrText>PAGE   \* MERGEFORMAT</w:instrText>
                    </w:r>
                    <w:r>
                      <w:fldChar w:fldCharType="separate"/>
                    </w:r>
                    <w:r w:rsidR="00635B83" w:rsidRPr="00635B83">
                      <w:rPr>
                        <w:noProof/>
                        <w:color w:val="C0504D"/>
                      </w:rPr>
                      <w:t>89</w:t>
                    </w:r>
                    <w:r w:rsidRPr="008B44DC">
                      <w:rPr>
                        <w:color w:val="C0504D"/>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BC7" w:rsidRDefault="00B32BC7">
      <w:r>
        <w:separator/>
      </w:r>
    </w:p>
  </w:footnote>
  <w:footnote w:type="continuationSeparator" w:id="0">
    <w:p w:rsidR="00B32BC7" w:rsidRDefault="00B32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1C641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Pr="00E13B66" w:rsidRDefault="001C6414" w:rsidP="00135E71">
    <w:pPr>
      <w:pStyle w:val="Koptekst"/>
      <w:rPr>
        <w:rFonts w:ascii="Calibri" w:hAnsi="Calibri" w:cs="Calibri"/>
        <w:sz w:val="18"/>
        <w:szCs w:val="18"/>
      </w:rPr>
    </w:pPr>
    <w:r w:rsidRPr="00E13B66">
      <w:rPr>
        <w:rFonts w:ascii="Calibri" w:hAnsi="Calibri" w:cs="Calibri"/>
        <w:color w:val="808080"/>
        <w:sz w:val="18"/>
        <w:szCs w:val="18"/>
      </w:rPr>
      <w:t xml:space="preserve">© CQ-index Spoedeisende hulp </w:t>
    </w:r>
    <w:r w:rsidRPr="00E13B66">
      <w:rPr>
        <w:rFonts w:ascii="Calibri" w:hAnsi="Calibri" w:cs="Calibri"/>
        <w:color w:val="808080"/>
        <w:sz w:val="18"/>
        <w:szCs w:val="18"/>
      </w:rPr>
      <w:tab/>
    </w:r>
    <w:r w:rsidRPr="00E13B66">
      <w:rPr>
        <w:rFonts w:ascii="Calibri" w:hAnsi="Calibri" w:cs="Calibri"/>
        <w:color w:val="808080"/>
        <w:sz w:val="18"/>
        <w:szCs w:val="18"/>
      </w:rPr>
      <w:tab/>
      <w:t>JULIUS CENTRUM</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Default="001C641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Pr="007D3F93" w:rsidRDefault="001C6414">
    <w:pPr>
      <w:pStyle w:val="Koptekst"/>
      <w:rPr>
        <w:rFonts w:ascii="Arial" w:hAnsi="Arial" w:cs="Arial"/>
        <w:color w:val="808080"/>
        <w:sz w:val="16"/>
        <w:szCs w:val="16"/>
      </w:rPr>
    </w:pPr>
    <w:r w:rsidRPr="007D3F93">
      <w:rPr>
        <w:rFonts w:ascii="Arial" w:hAnsi="Arial" w:cs="Arial"/>
        <w:color w:val="808080"/>
        <w:sz w:val="16"/>
        <w:szCs w:val="16"/>
      </w:rPr>
      <w:t>© CQ-index Spoedeisende hulp</w:t>
    </w:r>
    <w:r>
      <w:rPr>
        <w:rFonts w:ascii="Arial" w:hAnsi="Arial" w:cs="Arial"/>
        <w:color w:val="808080"/>
        <w:sz w:val="16"/>
        <w:szCs w:val="16"/>
      </w:rPr>
      <w:t>afdeling</w:t>
    </w:r>
    <w:r w:rsidRPr="007D3F93">
      <w:rPr>
        <w:rFonts w:ascii="Arial" w:hAnsi="Arial" w:cs="Arial"/>
        <w:color w:val="808080"/>
        <w:sz w:val="16"/>
        <w:szCs w:val="16"/>
      </w:rPr>
      <w:tab/>
    </w:r>
    <w:r w:rsidRPr="007D3F93">
      <w:rPr>
        <w:rFonts w:ascii="Arial" w:hAnsi="Arial" w:cs="Arial"/>
        <w:color w:val="808080"/>
        <w:sz w:val="16"/>
        <w:szCs w:val="16"/>
      </w:rPr>
      <w:tab/>
    </w:r>
    <w:r>
      <w:rPr>
        <w:rFonts w:ascii="Arial" w:hAnsi="Arial" w:cs="Arial"/>
        <w:color w:val="808080"/>
        <w:sz w:val="16"/>
        <w:szCs w:val="16"/>
      </w:rPr>
      <w:t>mei 2010</w:t>
    </w:r>
  </w:p>
  <w:p w:rsidR="001C6414" w:rsidRPr="007C3230" w:rsidRDefault="001C6414">
    <w:pPr>
      <w:pStyle w:val="Koptekst"/>
      <w:rPr>
        <w:rFonts w:ascii="Arial" w:hAnsi="Arial" w:cs="Arial"/>
        <w:color w:val="808080"/>
        <w:sz w:val="18"/>
        <w:szCs w:val="18"/>
      </w:rPr>
    </w:pPr>
    <w:r w:rsidRPr="007D3F93">
      <w:rPr>
        <w:rFonts w:ascii="Arial" w:hAnsi="Arial" w:cs="Arial"/>
        <w:color w:val="808080"/>
        <w:sz w:val="16"/>
        <w:szCs w:val="16"/>
      </w:rPr>
      <w:t>JULIUS CENTRUM</w:t>
    </w:r>
    <w:r w:rsidRPr="007D3F93">
      <w:rPr>
        <w:rFonts w:ascii="Arial" w:hAnsi="Arial" w:cs="Arial"/>
        <w:color w:val="808080"/>
        <w:sz w:val="18"/>
        <w:szCs w:val="18"/>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Pr="007C3230" w:rsidRDefault="001C6414">
    <w:pPr>
      <w:pStyle w:val="Koptekst"/>
      <w:rPr>
        <w:rFonts w:ascii="Arial" w:hAnsi="Arial" w:cs="Arial"/>
        <w:color w:val="808080"/>
        <w:sz w:val="18"/>
        <w:szCs w:val="18"/>
      </w:rPr>
    </w:pPr>
    <w:r w:rsidRPr="007D3F93">
      <w:rPr>
        <w:rFonts w:ascii="Arial" w:hAnsi="Arial" w:cs="Arial"/>
        <w:color w:val="808080"/>
        <w:sz w:val="16"/>
        <w:szCs w:val="16"/>
      </w:rPr>
      <w:t>© CQ-index Spoedeisende hulp</w:t>
    </w:r>
    <w:r>
      <w:rPr>
        <w:rFonts w:ascii="Arial" w:hAnsi="Arial" w:cs="Arial"/>
        <w:color w:val="808080"/>
        <w:sz w:val="16"/>
        <w:szCs w:val="16"/>
      </w:rPr>
      <w:t>afdeling</w:t>
    </w:r>
    <w:r w:rsidRPr="007D3F93">
      <w:rPr>
        <w:rFonts w:ascii="Arial" w:hAnsi="Arial" w:cs="Arial"/>
        <w:color w:val="808080"/>
        <w:sz w:val="16"/>
        <w:szCs w:val="16"/>
      </w:rPr>
      <w:tab/>
    </w:r>
    <w:r w:rsidRPr="007D3F93">
      <w:rPr>
        <w:rFonts w:ascii="Arial" w:hAnsi="Arial" w:cs="Arial"/>
        <w:color w:val="808080"/>
        <w:sz w:val="16"/>
        <w:szCs w:val="16"/>
      </w:rPr>
      <w:tab/>
      <w:t>JULIUS CENTRUM</w:t>
    </w:r>
    <w:r w:rsidRPr="007D3F93">
      <w:rPr>
        <w:rFonts w:ascii="Arial" w:hAnsi="Arial" w:cs="Arial"/>
        <w:color w:val="808080"/>
        <w:sz w:val="18"/>
        <w:szCs w:val="18"/>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414" w:rsidRPr="007D3F93" w:rsidRDefault="001C6414">
    <w:pPr>
      <w:pStyle w:val="Koptekst"/>
      <w:rPr>
        <w:rFonts w:ascii="Arial" w:hAnsi="Arial" w:cs="Arial"/>
        <w:color w:val="808080"/>
        <w:sz w:val="16"/>
        <w:szCs w:val="16"/>
      </w:rPr>
    </w:pPr>
    <w:r w:rsidRPr="007D3F93">
      <w:rPr>
        <w:rFonts w:ascii="Arial" w:hAnsi="Arial" w:cs="Arial"/>
        <w:color w:val="808080"/>
        <w:sz w:val="16"/>
        <w:szCs w:val="16"/>
      </w:rPr>
      <w:t>© CQ-index Spoedeisende hulp</w:t>
    </w:r>
    <w:r>
      <w:rPr>
        <w:rFonts w:ascii="Arial" w:hAnsi="Arial" w:cs="Arial"/>
        <w:color w:val="808080"/>
        <w:sz w:val="16"/>
        <w:szCs w:val="16"/>
      </w:rPr>
      <w:t>afdeling</w:t>
    </w:r>
    <w:r w:rsidRPr="007D3F93">
      <w:rPr>
        <w:rFonts w:ascii="Arial" w:hAnsi="Arial" w:cs="Arial"/>
        <w:color w:val="808080"/>
        <w:sz w:val="16"/>
        <w:szCs w:val="16"/>
      </w:rPr>
      <w:tab/>
    </w:r>
    <w:r w:rsidRPr="007D3F93">
      <w:rPr>
        <w:rFonts w:ascii="Arial" w:hAnsi="Arial" w:cs="Arial"/>
        <w:color w:val="808080"/>
        <w:sz w:val="16"/>
        <w:szCs w:val="16"/>
      </w:rPr>
      <w:tab/>
    </w:r>
    <w:r>
      <w:rPr>
        <w:rFonts w:ascii="Arial" w:hAnsi="Arial" w:cs="Arial"/>
        <w:color w:val="808080"/>
        <w:sz w:val="16"/>
        <w:szCs w:val="16"/>
      </w:rPr>
      <w:t>mei 2010</w:t>
    </w:r>
  </w:p>
  <w:p w:rsidR="001C6414" w:rsidRPr="007C3230" w:rsidRDefault="001C6414">
    <w:pPr>
      <w:pStyle w:val="Koptekst"/>
      <w:rPr>
        <w:rFonts w:ascii="Arial" w:hAnsi="Arial" w:cs="Arial"/>
        <w:color w:val="808080"/>
        <w:sz w:val="18"/>
        <w:szCs w:val="18"/>
      </w:rPr>
    </w:pPr>
    <w:r w:rsidRPr="007D3F93">
      <w:rPr>
        <w:rFonts w:ascii="Arial" w:hAnsi="Arial" w:cs="Arial"/>
        <w:color w:val="808080"/>
        <w:sz w:val="16"/>
        <w:szCs w:val="16"/>
      </w:rPr>
      <w:t>JULIUS CENTRUM</w:t>
    </w:r>
    <w:r w:rsidRPr="007D3F93">
      <w:rPr>
        <w:rFonts w:ascii="Arial" w:hAnsi="Arial" w:cs="Arial"/>
        <w:color w:val="80808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ECC4CB8"/>
    <w:lvl w:ilvl="0">
      <w:start w:val="1"/>
      <w:numFmt w:val="decimal"/>
      <w:pStyle w:val="Lijstnummering"/>
      <w:lvlText w:val="%1."/>
      <w:lvlJc w:val="left"/>
      <w:pPr>
        <w:tabs>
          <w:tab w:val="num" w:pos="360"/>
        </w:tabs>
        <w:ind w:left="360" w:hanging="360"/>
      </w:pPr>
    </w:lvl>
  </w:abstractNum>
  <w:abstractNum w:abstractNumId="1" w15:restartNumberingAfterBreak="0">
    <w:nsid w:val="03004B66"/>
    <w:multiLevelType w:val="hybridMultilevel"/>
    <w:tmpl w:val="13FC039E"/>
    <w:lvl w:ilvl="0" w:tplc="0413000B">
      <w:start w:val="1"/>
      <w:numFmt w:val="bullet"/>
      <w:lvlText w:val=""/>
      <w:lvlJc w:val="left"/>
      <w:pPr>
        <w:tabs>
          <w:tab w:val="num" w:pos="1117"/>
        </w:tabs>
        <w:ind w:left="1117" w:hanging="360"/>
      </w:pPr>
      <w:rPr>
        <w:rFonts w:ascii="Wingdings" w:hAnsi="Wingdings" w:hint="default"/>
      </w:rPr>
    </w:lvl>
    <w:lvl w:ilvl="1" w:tplc="04130003">
      <w:start w:val="1"/>
      <w:numFmt w:val="bullet"/>
      <w:lvlText w:val="o"/>
      <w:lvlJc w:val="left"/>
      <w:pPr>
        <w:tabs>
          <w:tab w:val="num" w:pos="1837"/>
        </w:tabs>
        <w:ind w:left="1837" w:hanging="360"/>
      </w:pPr>
      <w:rPr>
        <w:rFonts w:ascii="Courier New" w:hAnsi="Courier New" w:cs="Courier New" w:hint="default"/>
      </w:rPr>
    </w:lvl>
    <w:lvl w:ilvl="2" w:tplc="04130005">
      <w:start w:val="1"/>
      <w:numFmt w:val="bullet"/>
      <w:lvlText w:val=""/>
      <w:lvlJc w:val="left"/>
      <w:pPr>
        <w:tabs>
          <w:tab w:val="num" w:pos="2557"/>
        </w:tabs>
        <w:ind w:left="2557" w:hanging="360"/>
      </w:pPr>
      <w:rPr>
        <w:rFonts w:ascii="Wingdings" w:hAnsi="Wingdings" w:hint="default"/>
      </w:rPr>
    </w:lvl>
    <w:lvl w:ilvl="3" w:tplc="04130001">
      <w:start w:val="1"/>
      <w:numFmt w:val="bullet"/>
      <w:lvlText w:val=""/>
      <w:lvlJc w:val="left"/>
      <w:pPr>
        <w:tabs>
          <w:tab w:val="num" w:pos="3277"/>
        </w:tabs>
        <w:ind w:left="3277" w:hanging="360"/>
      </w:pPr>
      <w:rPr>
        <w:rFonts w:ascii="Symbol" w:hAnsi="Symbol" w:hint="default"/>
      </w:rPr>
    </w:lvl>
    <w:lvl w:ilvl="4" w:tplc="04130003" w:tentative="1">
      <w:start w:val="1"/>
      <w:numFmt w:val="bullet"/>
      <w:lvlText w:val="o"/>
      <w:lvlJc w:val="left"/>
      <w:pPr>
        <w:tabs>
          <w:tab w:val="num" w:pos="3997"/>
        </w:tabs>
        <w:ind w:left="3997" w:hanging="360"/>
      </w:pPr>
      <w:rPr>
        <w:rFonts w:ascii="Courier New" w:hAnsi="Courier New" w:cs="Courier New" w:hint="default"/>
      </w:rPr>
    </w:lvl>
    <w:lvl w:ilvl="5" w:tplc="04130005" w:tentative="1">
      <w:start w:val="1"/>
      <w:numFmt w:val="bullet"/>
      <w:lvlText w:val=""/>
      <w:lvlJc w:val="left"/>
      <w:pPr>
        <w:tabs>
          <w:tab w:val="num" w:pos="4717"/>
        </w:tabs>
        <w:ind w:left="4717" w:hanging="360"/>
      </w:pPr>
      <w:rPr>
        <w:rFonts w:ascii="Wingdings" w:hAnsi="Wingdings" w:hint="default"/>
      </w:rPr>
    </w:lvl>
    <w:lvl w:ilvl="6" w:tplc="04130001" w:tentative="1">
      <w:start w:val="1"/>
      <w:numFmt w:val="bullet"/>
      <w:lvlText w:val=""/>
      <w:lvlJc w:val="left"/>
      <w:pPr>
        <w:tabs>
          <w:tab w:val="num" w:pos="5437"/>
        </w:tabs>
        <w:ind w:left="5437" w:hanging="360"/>
      </w:pPr>
      <w:rPr>
        <w:rFonts w:ascii="Symbol" w:hAnsi="Symbol" w:hint="default"/>
      </w:rPr>
    </w:lvl>
    <w:lvl w:ilvl="7" w:tplc="04130003" w:tentative="1">
      <w:start w:val="1"/>
      <w:numFmt w:val="bullet"/>
      <w:lvlText w:val="o"/>
      <w:lvlJc w:val="left"/>
      <w:pPr>
        <w:tabs>
          <w:tab w:val="num" w:pos="6157"/>
        </w:tabs>
        <w:ind w:left="6157" w:hanging="360"/>
      </w:pPr>
      <w:rPr>
        <w:rFonts w:ascii="Courier New" w:hAnsi="Courier New" w:cs="Courier New" w:hint="default"/>
      </w:rPr>
    </w:lvl>
    <w:lvl w:ilvl="8" w:tplc="04130005" w:tentative="1">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6BE5294"/>
    <w:multiLevelType w:val="hybridMultilevel"/>
    <w:tmpl w:val="9A22ACC2"/>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C40907"/>
    <w:multiLevelType w:val="hybridMultilevel"/>
    <w:tmpl w:val="A26A6F9C"/>
    <w:lvl w:ilvl="0" w:tplc="F9BE7E08">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4" w15:restartNumberingAfterBreak="0">
    <w:nsid w:val="0FBE17DD"/>
    <w:multiLevelType w:val="hybridMultilevel"/>
    <w:tmpl w:val="3AC05AD0"/>
    <w:lvl w:ilvl="0" w:tplc="A92CA6AA">
      <w:start w:val="1"/>
      <w:numFmt w:val="bullet"/>
      <w:lvlText w:val=""/>
      <w:lvlJc w:val="left"/>
      <w:pPr>
        <w:tabs>
          <w:tab w:val="num" w:pos="37"/>
        </w:tabs>
        <w:ind w:left="1117" w:hanging="360"/>
      </w:pPr>
      <w:rPr>
        <w:rFonts w:ascii="Wingdings" w:hAnsi="Wingdings" w:hint="default"/>
      </w:rPr>
    </w:lvl>
    <w:lvl w:ilvl="1" w:tplc="E7DC704A">
      <w:start w:val="23"/>
      <w:numFmt w:val="bullet"/>
      <w:lvlText w:val=""/>
      <w:lvlJc w:val="left"/>
      <w:pPr>
        <w:tabs>
          <w:tab w:val="num" w:pos="1815"/>
        </w:tabs>
        <w:ind w:left="1815" w:hanging="375"/>
      </w:pPr>
      <w:rPr>
        <w:rFonts w:ascii="Webdings" w:eastAsia="Times New Roman" w:hAnsi="Webdings" w:cs="Tahoma"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0FCC35FC"/>
    <w:multiLevelType w:val="hybridMultilevel"/>
    <w:tmpl w:val="780A8CE4"/>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E2D14"/>
    <w:multiLevelType w:val="hybridMultilevel"/>
    <w:tmpl w:val="1C38F626"/>
    <w:lvl w:ilvl="0" w:tplc="0413000B">
      <w:start w:val="1"/>
      <w:numFmt w:val="bullet"/>
      <w:lvlText w:val=""/>
      <w:lvlJc w:val="left"/>
      <w:pPr>
        <w:tabs>
          <w:tab w:val="num" w:pos="720"/>
        </w:tabs>
        <w:ind w:left="720" w:hanging="360"/>
      </w:pPr>
      <w:rPr>
        <w:rFonts w:ascii="Wingdings" w:hAnsi="Wingdings" w:hint="default"/>
        <w:color w:val="auto"/>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612B91"/>
    <w:multiLevelType w:val="hybridMultilevel"/>
    <w:tmpl w:val="4D2C1DD4"/>
    <w:lvl w:ilvl="0" w:tplc="D526981A">
      <w:numFmt w:val="bullet"/>
      <w:lvlText w:val=""/>
      <w:lvlJc w:val="left"/>
      <w:pPr>
        <w:tabs>
          <w:tab w:val="num" w:pos="1080"/>
        </w:tabs>
        <w:ind w:left="1080" w:hanging="360"/>
      </w:pPr>
      <w:rPr>
        <w:rFonts w:ascii="Webdings" w:eastAsia="Times New Roman" w:hAnsi="Webdings" w:cs="Arial" w:hint="default"/>
      </w:rPr>
    </w:lvl>
    <w:lvl w:ilvl="1" w:tplc="04130003" w:tentative="1">
      <w:start w:val="1"/>
      <w:numFmt w:val="bullet"/>
      <w:lvlText w:val="o"/>
      <w:lvlJc w:val="left"/>
      <w:pPr>
        <w:ind w:left="1593" w:hanging="360"/>
      </w:pPr>
      <w:rPr>
        <w:rFonts w:ascii="Courier New" w:hAnsi="Courier New" w:cs="Courier New" w:hint="default"/>
      </w:rPr>
    </w:lvl>
    <w:lvl w:ilvl="2" w:tplc="04130005" w:tentative="1">
      <w:start w:val="1"/>
      <w:numFmt w:val="bullet"/>
      <w:lvlText w:val=""/>
      <w:lvlJc w:val="left"/>
      <w:pPr>
        <w:ind w:left="2313" w:hanging="360"/>
      </w:pPr>
      <w:rPr>
        <w:rFonts w:ascii="Wingdings" w:hAnsi="Wingdings" w:hint="default"/>
      </w:rPr>
    </w:lvl>
    <w:lvl w:ilvl="3" w:tplc="04130001" w:tentative="1">
      <w:start w:val="1"/>
      <w:numFmt w:val="bullet"/>
      <w:lvlText w:val=""/>
      <w:lvlJc w:val="left"/>
      <w:pPr>
        <w:ind w:left="3033" w:hanging="360"/>
      </w:pPr>
      <w:rPr>
        <w:rFonts w:ascii="Symbol" w:hAnsi="Symbol" w:hint="default"/>
      </w:rPr>
    </w:lvl>
    <w:lvl w:ilvl="4" w:tplc="04130003" w:tentative="1">
      <w:start w:val="1"/>
      <w:numFmt w:val="bullet"/>
      <w:lvlText w:val="o"/>
      <w:lvlJc w:val="left"/>
      <w:pPr>
        <w:ind w:left="3753" w:hanging="360"/>
      </w:pPr>
      <w:rPr>
        <w:rFonts w:ascii="Courier New" w:hAnsi="Courier New" w:cs="Courier New" w:hint="default"/>
      </w:rPr>
    </w:lvl>
    <w:lvl w:ilvl="5" w:tplc="04130005" w:tentative="1">
      <w:start w:val="1"/>
      <w:numFmt w:val="bullet"/>
      <w:lvlText w:val=""/>
      <w:lvlJc w:val="left"/>
      <w:pPr>
        <w:ind w:left="4473" w:hanging="360"/>
      </w:pPr>
      <w:rPr>
        <w:rFonts w:ascii="Wingdings" w:hAnsi="Wingdings" w:hint="default"/>
      </w:rPr>
    </w:lvl>
    <w:lvl w:ilvl="6" w:tplc="04130001" w:tentative="1">
      <w:start w:val="1"/>
      <w:numFmt w:val="bullet"/>
      <w:lvlText w:val=""/>
      <w:lvlJc w:val="left"/>
      <w:pPr>
        <w:ind w:left="5193" w:hanging="360"/>
      </w:pPr>
      <w:rPr>
        <w:rFonts w:ascii="Symbol" w:hAnsi="Symbol" w:hint="default"/>
      </w:rPr>
    </w:lvl>
    <w:lvl w:ilvl="7" w:tplc="04130003" w:tentative="1">
      <w:start w:val="1"/>
      <w:numFmt w:val="bullet"/>
      <w:lvlText w:val="o"/>
      <w:lvlJc w:val="left"/>
      <w:pPr>
        <w:ind w:left="5913" w:hanging="360"/>
      </w:pPr>
      <w:rPr>
        <w:rFonts w:ascii="Courier New" w:hAnsi="Courier New" w:cs="Courier New" w:hint="default"/>
      </w:rPr>
    </w:lvl>
    <w:lvl w:ilvl="8" w:tplc="04130005" w:tentative="1">
      <w:start w:val="1"/>
      <w:numFmt w:val="bullet"/>
      <w:lvlText w:val=""/>
      <w:lvlJc w:val="left"/>
      <w:pPr>
        <w:ind w:left="6633" w:hanging="360"/>
      </w:pPr>
      <w:rPr>
        <w:rFonts w:ascii="Wingdings" w:hAnsi="Wingdings" w:hint="default"/>
      </w:rPr>
    </w:lvl>
  </w:abstractNum>
  <w:abstractNum w:abstractNumId="8" w15:restartNumberingAfterBreak="0">
    <w:nsid w:val="16840217"/>
    <w:multiLevelType w:val="hybridMultilevel"/>
    <w:tmpl w:val="9E2224AC"/>
    <w:lvl w:ilvl="0" w:tplc="A7A4DE7A">
      <w:start w:val="9"/>
      <w:numFmt w:val="bullet"/>
      <w:lvlText w:val=""/>
      <w:lvlJc w:val="left"/>
      <w:pPr>
        <w:tabs>
          <w:tab w:val="num" w:pos="900"/>
        </w:tabs>
        <w:ind w:left="900" w:hanging="360"/>
      </w:pPr>
      <w:rPr>
        <w:rFonts w:ascii="Wingdings" w:eastAsia="Times New Roman" w:hAnsi="Wingdings" w:cs="Times New Roman" w:hint="default"/>
      </w:rPr>
    </w:lvl>
    <w:lvl w:ilvl="1" w:tplc="04130003">
      <w:start w:val="1"/>
      <w:numFmt w:val="bullet"/>
      <w:lvlText w:val="o"/>
      <w:lvlJc w:val="left"/>
      <w:pPr>
        <w:tabs>
          <w:tab w:val="num" w:pos="1440"/>
        </w:tabs>
        <w:ind w:left="1440" w:hanging="360"/>
      </w:pPr>
      <w:rPr>
        <w:rFonts w:ascii="Courier New" w:hAnsi="Courier New" w:cs="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Aria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Aria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2232C"/>
    <w:multiLevelType w:val="hybridMultilevel"/>
    <w:tmpl w:val="F028D136"/>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E4C3D"/>
    <w:multiLevelType w:val="hybridMultilevel"/>
    <w:tmpl w:val="2B167352"/>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9E128D"/>
    <w:multiLevelType w:val="hybridMultilevel"/>
    <w:tmpl w:val="E036FD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8A17EAC"/>
    <w:multiLevelType w:val="hybridMultilevel"/>
    <w:tmpl w:val="E546753A"/>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2E5378"/>
    <w:multiLevelType w:val="hybridMultilevel"/>
    <w:tmpl w:val="B10C955A"/>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6F655F"/>
    <w:multiLevelType w:val="hybridMultilevel"/>
    <w:tmpl w:val="7C8CA092"/>
    <w:lvl w:ilvl="0" w:tplc="D526981A">
      <w:numFmt w:val="bullet"/>
      <w:lvlText w:val=""/>
      <w:lvlJc w:val="left"/>
      <w:pPr>
        <w:tabs>
          <w:tab w:val="num" w:pos="927"/>
        </w:tabs>
        <w:ind w:left="927" w:hanging="360"/>
      </w:pPr>
      <w:rPr>
        <w:rFonts w:ascii="Webdings" w:eastAsia="Times New Roman" w:hAnsi="Webdings"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EA127C"/>
    <w:multiLevelType w:val="hybridMultilevel"/>
    <w:tmpl w:val="A3D6FAB8"/>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954A89"/>
    <w:multiLevelType w:val="multilevel"/>
    <w:tmpl w:val="49BAE6D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6E978C2"/>
    <w:multiLevelType w:val="multilevel"/>
    <w:tmpl w:val="037AC9D2"/>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C11471F"/>
    <w:multiLevelType w:val="hybridMultilevel"/>
    <w:tmpl w:val="42401D56"/>
    <w:lvl w:ilvl="0" w:tplc="D526981A">
      <w:numFmt w:val="bullet"/>
      <w:lvlText w:val=""/>
      <w:lvlJc w:val="left"/>
      <w:pPr>
        <w:tabs>
          <w:tab w:val="num" w:pos="927"/>
        </w:tabs>
        <w:ind w:left="927" w:hanging="360"/>
      </w:pPr>
      <w:rPr>
        <w:rFonts w:ascii="Webdings" w:eastAsia="Times New Roman" w:hAnsi="Webdings"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3F035A"/>
    <w:multiLevelType w:val="hybridMultilevel"/>
    <w:tmpl w:val="CFD251D6"/>
    <w:lvl w:ilvl="0" w:tplc="FA5AE302">
      <w:start w:val="4"/>
      <w:numFmt w:val="bullet"/>
      <w:lvlText w:val=""/>
      <w:lvlJc w:val="left"/>
      <w:pPr>
        <w:tabs>
          <w:tab w:val="num" w:pos="1080"/>
        </w:tabs>
        <w:ind w:left="1080" w:hanging="360"/>
      </w:pPr>
      <w:rPr>
        <w:rFonts w:ascii="Webdings" w:eastAsia="Times New Roman" w:hAnsi="Webdings" w:cs="Aria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D8740A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E733327"/>
    <w:multiLevelType w:val="hybridMultilevel"/>
    <w:tmpl w:val="3E4EBFC0"/>
    <w:lvl w:ilvl="0" w:tplc="E7DC704A">
      <w:start w:val="23"/>
      <w:numFmt w:val="bullet"/>
      <w:lvlText w:val=""/>
      <w:lvlJc w:val="left"/>
      <w:pPr>
        <w:ind w:left="873" w:hanging="360"/>
      </w:pPr>
      <w:rPr>
        <w:rFonts w:ascii="Webdings" w:eastAsia="Times New Roman" w:hAnsi="Webdings" w:cs="Tahoma" w:hint="default"/>
      </w:rPr>
    </w:lvl>
    <w:lvl w:ilvl="1" w:tplc="04130003" w:tentative="1">
      <w:start w:val="1"/>
      <w:numFmt w:val="bullet"/>
      <w:lvlText w:val="o"/>
      <w:lvlJc w:val="left"/>
      <w:pPr>
        <w:ind w:left="1593" w:hanging="360"/>
      </w:pPr>
      <w:rPr>
        <w:rFonts w:ascii="Courier New" w:hAnsi="Courier New" w:cs="Courier New" w:hint="default"/>
      </w:rPr>
    </w:lvl>
    <w:lvl w:ilvl="2" w:tplc="04130005" w:tentative="1">
      <w:start w:val="1"/>
      <w:numFmt w:val="bullet"/>
      <w:lvlText w:val=""/>
      <w:lvlJc w:val="left"/>
      <w:pPr>
        <w:ind w:left="2313" w:hanging="360"/>
      </w:pPr>
      <w:rPr>
        <w:rFonts w:ascii="Wingdings" w:hAnsi="Wingdings" w:hint="default"/>
      </w:rPr>
    </w:lvl>
    <w:lvl w:ilvl="3" w:tplc="04130001" w:tentative="1">
      <w:start w:val="1"/>
      <w:numFmt w:val="bullet"/>
      <w:lvlText w:val=""/>
      <w:lvlJc w:val="left"/>
      <w:pPr>
        <w:ind w:left="3033" w:hanging="360"/>
      </w:pPr>
      <w:rPr>
        <w:rFonts w:ascii="Symbol" w:hAnsi="Symbol" w:hint="default"/>
      </w:rPr>
    </w:lvl>
    <w:lvl w:ilvl="4" w:tplc="04130003" w:tentative="1">
      <w:start w:val="1"/>
      <w:numFmt w:val="bullet"/>
      <w:lvlText w:val="o"/>
      <w:lvlJc w:val="left"/>
      <w:pPr>
        <w:ind w:left="3753" w:hanging="360"/>
      </w:pPr>
      <w:rPr>
        <w:rFonts w:ascii="Courier New" w:hAnsi="Courier New" w:cs="Courier New" w:hint="default"/>
      </w:rPr>
    </w:lvl>
    <w:lvl w:ilvl="5" w:tplc="04130005" w:tentative="1">
      <w:start w:val="1"/>
      <w:numFmt w:val="bullet"/>
      <w:lvlText w:val=""/>
      <w:lvlJc w:val="left"/>
      <w:pPr>
        <w:ind w:left="4473" w:hanging="360"/>
      </w:pPr>
      <w:rPr>
        <w:rFonts w:ascii="Wingdings" w:hAnsi="Wingdings" w:hint="default"/>
      </w:rPr>
    </w:lvl>
    <w:lvl w:ilvl="6" w:tplc="04130001" w:tentative="1">
      <w:start w:val="1"/>
      <w:numFmt w:val="bullet"/>
      <w:lvlText w:val=""/>
      <w:lvlJc w:val="left"/>
      <w:pPr>
        <w:ind w:left="5193" w:hanging="360"/>
      </w:pPr>
      <w:rPr>
        <w:rFonts w:ascii="Symbol" w:hAnsi="Symbol" w:hint="default"/>
      </w:rPr>
    </w:lvl>
    <w:lvl w:ilvl="7" w:tplc="04130003" w:tentative="1">
      <w:start w:val="1"/>
      <w:numFmt w:val="bullet"/>
      <w:lvlText w:val="o"/>
      <w:lvlJc w:val="left"/>
      <w:pPr>
        <w:ind w:left="5913" w:hanging="360"/>
      </w:pPr>
      <w:rPr>
        <w:rFonts w:ascii="Courier New" w:hAnsi="Courier New" w:cs="Courier New" w:hint="default"/>
      </w:rPr>
    </w:lvl>
    <w:lvl w:ilvl="8" w:tplc="04130005" w:tentative="1">
      <w:start w:val="1"/>
      <w:numFmt w:val="bullet"/>
      <w:lvlText w:val=""/>
      <w:lvlJc w:val="left"/>
      <w:pPr>
        <w:ind w:left="6633" w:hanging="360"/>
      </w:pPr>
      <w:rPr>
        <w:rFonts w:ascii="Wingdings" w:hAnsi="Wingdings" w:hint="default"/>
      </w:rPr>
    </w:lvl>
  </w:abstractNum>
  <w:abstractNum w:abstractNumId="22" w15:restartNumberingAfterBreak="0">
    <w:nsid w:val="2F5D4D38"/>
    <w:multiLevelType w:val="hybridMultilevel"/>
    <w:tmpl w:val="450AF5DC"/>
    <w:lvl w:ilvl="0" w:tplc="D526981A">
      <w:numFmt w:val="bullet"/>
      <w:lvlText w:val=""/>
      <w:lvlJc w:val="left"/>
      <w:pPr>
        <w:tabs>
          <w:tab w:val="num" w:pos="927"/>
        </w:tabs>
        <w:ind w:left="927" w:hanging="360"/>
      </w:pPr>
      <w:rPr>
        <w:rFonts w:ascii="Webdings" w:eastAsia="Times New Roman" w:hAnsi="Webdings"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3A5CF9"/>
    <w:multiLevelType w:val="hybridMultilevel"/>
    <w:tmpl w:val="14BCDC66"/>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C572A3"/>
    <w:multiLevelType w:val="hybridMultilevel"/>
    <w:tmpl w:val="DA906C9A"/>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7C17AF"/>
    <w:multiLevelType w:val="hybridMultilevel"/>
    <w:tmpl w:val="B296CC3C"/>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A0857"/>
    <w:multiLevelType w:val="hybridMultilevel"/>
    <w:tmpl w:val="69A67182"/>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F74EE7"/>
    <w:multiLevelType w:val="hybridMultilevel"/>
    <w:tmpl w:val="907A096A"/>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72F38EA"/>
    <w:multiLevelType w:val="hybridMultilevel"/>
    <w:tmpl w:val="4426EE70"/>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B2A00D0"/>
    <w:multiLevelType w:val="multilevel"/>
    <w:tmpl w:val="DA1AC35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775196"/>
    <w:multiLevelType w:val="hybridMultilevel"/>
    <w:tmpl w:val="60EA515A"/>
    <w:lvl w:ilvl="0" w:tplc="E7DC704A">
      <w:start w:val="23"/>
      <w:numFmt w:val="bullet"/>
      <w:lvlText w:val=""/>
      <w:lvlJc w:val="left"/>
      <w:pPr>
        <w:ind w:left="720" w:hanging="360"/>
      </w:pPr>
      <w:rPr>
        <w:rFonts w:ascii="Webdings" w:eastAsia="Times New Roman" w:hAnsi="Webdings" w:cs="Tahoma"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3D9B3569"/>
    <w:multiLevelType w:val="hybridMultilevel"/>
    <w:tmpl w:val="5FB4D6A8"/>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E7E3333"/>
    <w:multiLevelType w:val="hybridMultilevel"/>
    <w:tmpl w:val="B352FC20"/>
    <w:lvl w:ilvl="0" w:tplc="E7DC704A">
      <w:start w:val="23"/>
      <w:numFmt w:val="bullet"/>
      <w:lvlText w:val=""/>
      <w:lvlJc w:val="left"/>
      <w:pPr>
        <w:ind w:left="720" w:hanging="360"/>
      </w:pPr>
      <w:rPr>
        <w:rFonts w:ascii="Webdings" w:eastAsia="Times New Roman" w:hAnsi="Webdings" w:cs="Tahoma"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3F7D66C7"/>
    <w:multiLevelType w:val="hybridMultilevel"/>
    <w:tmpl w:val="808CE022"/>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10D53F5"/>
    <w:multiLevelType w:val="hybridMultilevel"/>
    <w:tmpl w:val="9FAAC762"/>
    <w:lvl w:ilvl="0" w:tplc="B38ECCC0">
      <w:start w:val="5"/>
      <w:numFmt w:val="bullet"/>
      <w:lvlText w:val=""/>
      <w:lvlJc w:val="left"/>
      <w:pPr>
        <w:tabs>
          <w:tab w:val="num" w:pos="1068"/>
        </w:tabs>
        <w:ind w:left="1068" w:hanging="360"/>
      </w:pPr>
      <w:rPr>
        <w:rFonts w:ascii="Webdings" w:eastAsia="Times New Roman" w:hAnsi="Webdings" w:cs="Arial" w:hint="default"/>
      </w:rPr>
    </w:lvl>
    <w:lvl w:ilvl="1" w:tplc="04130003" w:tentative="1">
      <w:start w:val="1"/>
      <w:numFmt w:val="bullet"/>
      <w:lvlText w:val="o"/>
      <w:lvlJc w:val="left"/>
      <w:pPr>
        <w:tabs>
          <w:tab w:val="num" w:pos="1788"/>
        </w:tabs>
        <w:ind w:left="1788" w:hanging="360"/>
      </w:pPr>
      <w:rPr>
        <w:rFonts w:ascii="Courier New" w:hAnsi="Courier New" w:cs="Courier New" w:hint="default"/>
      </w:rPr>
    </w:lvl>
    <w:lvl w:ilvl="2" w:tplc="04130005" w:tentative="1">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41286A62"/>
    <w:multiLevelType w:val="hybridMultilevel"/>
    <w:tmpl w:val="E1FAD0A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36" w15:restartNumberingAfterBreak="0">
    <w:nsid w:val="4AE50025"/>
    <w:multiLevelType w:val="multilevel"/>
    <w:tmpl w:val="AB267334"/>
    <w:lvl w:ilvl="0">
      <w:start w:val="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FB517C2"/>
    <w:multiLevelType w:val="multilevel"/>
    <w:tmpl w:val="3500B9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2CA64E2"/>
    <w:multiLevelType w:val="hybridMultilevel"/>
    <w:tmpl w:val="2376BF38"/>
    <w:lvl w:ilvl="0" w:tplc="A7A4DE7A">
      <w:start w:val="9"/>
      <w:numFmt w:val="bullet"/>
      <w:lvlText w:val=""/>
      <w:lvlJc w:val="left"/>
      <w:pPr>
        <w:tabs>
          <w:tab w:val="num" w:pos="900"/>
        </w:tabs>
        <w:ind w:left="90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48B135A"/>
    <w:multiLevelType w:val="hybridMultilevel"/>
    <w:tmpl w:val="548016C2"/>
    <w:lvl w:ilvl="0" w:tplc="D526981A">
      <w:numFmt w:val="bullet"/>
      <w:lvlText w:val=""/>
      <w:lvlJc w:val="left"/>
      <w:pPr>
        <w:ind w:left="1065" w:hanging="360"/>
      </w:pPr>
      <w:rPr>
        <w:rFonts w:ascii="Webdings" w:eastAsia="Times New Roman" w:hAnsi="Webdings" w:cs="Arial"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40" w15:restartNumberingAfterBreak="0">
    <w:nsid w:val="549C38A4"/>
    <w:multiLevelType w:val="hybridMultilevel"/>
    <w:tmpl w:val="321A9D78"/>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8973A8"/>
    <w:multiLevelType w:val="hybridMultilevel"/>
    <w:tmpl w:val="74AE939A"/>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1B10C05"/>
    <w:multiLevelType w:val="hybridMultilevel"/>
    <w:tmpl w:val="958A76DC"/>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2D61A2"/>
    <w:multiLevelType w:val="hybridMultilevel"/>
    <w:tmpl w:val="6394ABF8"/>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330B9"/>
    <w:multiLevelType w:val="multilevel"/>
    <w:tmpl w:val="D6F0347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A4D680A"/>
    <w:multiLevelType w:val="multilevel"/>
    <w:tmpl w:val="9EAE14E8"/>
    <w:lvl w:ilvl="0">
      <w:start w:val="1"/>
      <w:numFmt w:val="decimal"/>
      <w:lvlText w:val="%1."/>
      <w:lvlJc w:val="left"/>
      <w:pPr>
        <w:tabs>
          <w:tab w:val="num" w:pos="720"/>
        </w:tabs>
        <w:ind w:left="720" w:hanging="360"/>
      </w:pPr>
    </w:lvl>
    <w:lvl w:ilvl="1">
      <w:start w:val="1"/>
      <w:numFmt w:val="decimal"/>
      <w:isLgl/>
      <w:lvlText w:val="%1.%2"/>
      <w:lvlJc w:val="left"/>
      <w:pPr>
        <w:tabs>
          <w:tab w:val="num" w:pos="1065"/>
        </w:tabs>
        <w:ind w:left="1065" w:hanging="705"/>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6" w15:restartNumberingAfterBreak="0">
    <w:nsid w:val="6DAD42B1"/>
    <w:multiLevelType w:val="hybridMultilevel"/>
    <w:tmpl w:val="A740CE5A"/>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BC16442"/>
    <w:multiLevelType w:val="hybridMultilevel"/>
    <w:tmpl w:val="9042D9E4"/>
    <w:lvl w:ilvl="0" w:tplc="D526981A">
      <w:numFmt w:val="bullet"/>
      <w:lvlText w:val=""/>
      <w:lvlJc w:val="left"/>
      <w:pPr>
        <w:tabs>
          <w:tab w:val="num" w:pos="900"/>
        </w:tabs>
        <w:ind w:left="900" w:hanging="360"/>
      </w:pPr>
      <w:rPr>
        <w:rFonts w:ascii="Webdings" w:eastAsia="Times New Roman" w:hAnsi="Webdings" w:cs="Arial" w:hint="default"/>
      </w:rPr>
    </w:lvl>
    <w:lvl w:ilvl="1" w:tplc="04130003" w:tentative="1">
      <w:start w:val="1"/>
      <w:numFmt w:val="bullet"/>
      <w:lvlText w:val="o"/>
      <w:lvlJc w:val="left"/>
      <w:pPr>
        <w:tabs>
          <w:tab w:val="num" w:pos="1620"/>
        </w:tabs>
        <w:ind w:left="1620" w:hanging="360"/>
      </w:pPr>
      <w:rPr>
        <w:rFonts w:ascii="Courier New" w:hAnsi="Courier New" w:cs="Courier New" w:hint="default"/>
      </w:rPr>
    </w:lvl>
    <w:lvl w:ilvl="2" w:tplc="04130005" w:tentative="1">
      <w:start w:val="1"/>
      <w:numFmt w:val="bullet"/>
      <w:lvlText w:val=""/>
      <w:lvlJc w:val="left"/>
      <w:pPr>
        <w:tabs>
          <w:tab w:val="num" w:pos="2340"/>
        </w:tabs>
        <w:ind w:left="2340" w:hanging="360"/>
      </w:pPr>
      <w:rPr>
        <w:rFonts w:ascii="Wingdings" w:hAnsi="Wingdings" w:hint="default"/>
      </w:rPr>
    </w:lvl>
    <w:lvl w:ilvl="3" w:tplc="04130001" w:tentative="1">
      <w:start w:val="1"/>
      <w:numFmt w:val="bullet"/>
      <w:lvlText w:val=""/>
      <w:lvlJc w:val="left"/>
      <w:pPr>
        <w:tabs>
          <w:tab w:val="num" w:pos="3060"/>
        </w:tabs>
        <w:ind w:left="3060" w:hanging="360"/>
      </w:pPr>
      <w:rPr>
        <w:rFonts w:ascii="Symbol" w:hAnsi="Symbol" w:hint="default"/>
      </w:rPr>
    </w:lvl>
    <w:lvl w:ilvl="4" w:tplc="04130003" w:tentative="1">
      <w:start w:val="1"/>
      <w:numFmt w:val="bullet"/>
      <w:lvlText w:val="o"/>
      <w:lvlJc w:val="left"/>
      <w:pPr>
        <w:tabs>
          <w:tab w:val="num" w:pos="3780"/>
        </w:tabs>
        <w:ind w:left="3780" w:hanging="360"/>
      </w:pPr>
      <w:rPr>
        <w:rFonts w:ascii="Courier New" w:hAnsi="Courier New" w:cs="Courier New" w:hint="default"/>
      </w:rPr>
    </w:lvl>
    <w:lvl w:ilvl="5" w:tplc="04130005" w:tentative="1">
      <w:start w:val="1"/>
      <w:numFmt w:val="bullet"/>
      <w:lvlText w:val=""/>
      <w:lvlJc w:val="left"/>
      <w:pPr>
        <w:tabs>
          <w:tab w:val="num" w:pos="4500"/>
        </w:tabs>
        <w:ind w:left="4500" w:hanging="360"/>
      </w:pPr>
      <w:rPr>
        <w:rFonts w:ascii="Wingdings" w:hAnsi="Wingdings" w:hint="default"/>
      </w:rPr>
    </w:lvl>
    <w:lvl w:ilvl="6" w:tplc="04130001" w:tentative="1">
      <w:start w:val="1"/>
      <w:numFmt w:val="bullet"/>
      <w:lvlText w:val=""/>
      <w:lvlJc w:val="left"/>
      <w:pPr>
        <w:tabs>
          <w:tab w:val="num" w:pos="5220"/>
        </w:tabs>
        <w:ind w:left="5220" w:hanging="360"/>
      </w:pPr>
      <w:rPr>
        <w:rFonts w:ascii="Symbol" w:hAnsi="Symbol" w:hint="default"/>
      </w:rPr>
    </w:lvl>
    <w:lvl w:ilvl="7" w:tplc="04130003" w:tentative="1">
      <w:start w:val="1"/>
      <w:numFmt w:val="bullet"/>
      <w:lvlText w:val="o"/>
      <w:lvlJc w:val="left"/>
      <w:pPr>
        <w:tabs>
          <w:tab w:val="num" w:pos="5940"/>
        </w:tabs>
        <w:ind w:left="5940" w:hanging="360"/>
      </w:pPr>
      <w:rPr>
        <w:rFonts w:ascii="Courier New" w:hAnsi="Courier New" w:cs="Courier New" w:hint="default"/>
      </w:rPr>
    </w:lvl>
    <w:lvl w:ilvl="8" w:tplc="04130005" w:tentative="1">
      <w:start w:val="1"/>
      <w:numFmt w:val="bullet"/>
      <w:lvlText w:val=""/>
      <w:lvlJc w:val="left"/>
      <w:pPr>
        <w:tabs>
          <w:tab w:val="num" w:pos="6660"/>
        </w:tabs>
        <w:ind w:left="6660" w:hanging="360"/>
      </w:pPr>
      <w:rPr>
        <w:rFonts w:ascii="Wingdings" w:hAnsi="Wingdings" w:hint="default"/>
      </w:rPr>
    </w:lvl>
  </w:abstractNum>
  <w:abstractNum w:abstractNumId="48" w15:restartNumberingAfterBreak="0">
    <w:nsid w:val="7D8941EE"/>
    <w:multiLevelType w:val="hybridMultilevel"/>
    <w:tmpl w:val="285CC24A"/>
    <w:lvl w:ilvl="0" w:tplc="D526981A">
      <w:numFmt w:val="bullet"/>
      <w:lvlText w:val=""/>
      <w:lvlJc w:val="left"/>
      <w:pPr>
        <w:tabs>
          <w:tab w:val="num" w:pos="927"/>
        </w:tabs>
        <w:ind w:left="927" w:hanging="360"/>
      </w:pPr>
      <w:rPr>
        <w:rFonts w:ascii="Webdings" w:eastAsia="Times New Roman" w:hAnsi="Webdings"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444B24"/>
    <w:multiLevelType w:val="hybridMultilevel"/>
    <w:tmpl w:val="F51CE36C"/>
    <w:lvl w:ilvl="0" w:tplc="D526981A">
      <w:numFmt w:val="bullet"/>
      <w:lvlText w:val=""/>
      <w:lvlJc w:val="left"/>
      <w:pPr>
        <w:ind w:left="1065" w:hanging="360"/>
      </w:pPr>
      <w:rPr>
        <w:rFonts w:ascii="Webdings" w:eastAsia="Times New Roman" w:hAnsi="Webdings" w:cs="Arial"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num w:numId="1">
    <w:abstractNumId w:val="45"/>
  </w:num>
  <w:num w:numId="2">
    <w:abstractNumId w:val="6"/>
  </w:num>
  <w:num w:numId="3">
    <w:abstractNumId w:val="20"/>
  </w:num>
  <w:num w:numId="4">
    <w:abstractNumId w:val="1"/>
  </w:num>
  <w:num w:numId="5">
    <w:abstractNumId w:val="4"/>
  </w:num>
  <w:num w:numId="6">
    <w:abstractNumId w:val="19"/>
  </w:num>
  <w:num w:numId="7">
    <w:abstractNumId w:val="47"/>
  </w:num>
  <w:num w:numId="8">
    <w:abstractNumId w:val="34"/>
  </w:num>
  <w:num w:numId="9">
    <w:abstractNumId w:val="18"/>
  </w:num>
  <w:num w:numId="10">
    <w:abstractNumId w:val="24"/>
  </w:num>
  <w:num w:numId="11">
    <w:abstractNumId w:val="42"/>
  </w:num>
  <w:num w:numId="12">
    <w:abstractNumId w:val="14"/>
  </w:num>
  <w:num w:numId="13">
    <w:abstractNumId w:val="33"/>
  </w:num>
  <w:num w:numId="14">
    <w:abstractNumId w:val="43"/>
  </w:num>
  <w:num w:numId="15">
    <w:abstractNumId w:val="22"/>
  </w:num>
  <w:num w:numId="16">
    <w:abstractNumId w:val="41"/>
  </w:num>
  <w:num w:numId="17">
    <w:abstractNumId w:val="2"/>
  </w:num>
  <w:num w:numId="18">
    <w:abstractNumId w:val="13"/>
  </w:num>
  <w:num w:numId="19">
    <w:abstractNumId w:val="9"/>
  </w:num>
  <w:num w:numId="20">
    <w:abstractNumId w:val="40"/>
  </w:num>
  <w:num w:numId="21">
    <w:abstractNumId w:val="31"/>
  </w:num>
  <w:num w:numId="22">
    <w:abstractNumId w:val="23"/>
  </w:num>
  <w:num w:numId="23">
    <w:abstractNumId w:val="15"/>
  </w:num>
  <w:num w:numId="24">
    <w:abstractNumId w:val="12"/>
  </w:num>
  <w:num w:numId="25">
    <w:abstractNumId w:val="27"/>
  </w:num>
  <w:num w:numId="26">
    <w:abstractNumId w:val="28"/>
  </w:num>
  <w:num w:numId="27">
    <w:abstractNumId w:val="10"/>
  </w:num>
  <w:num w:numId="28">
    <w:abstractNumId w:val="26"/>
  </w:num>
  <w:num w:numId="29">
    <w:abstractNumId w:val="46"/>
  </w:num>
  <w:num w:numId="30">
    <w:abstractNumId w:val="48"/>
  </w:num>
  <w:num w:numId="31">
    <w:abstractNumId w:val="5"/>
  </w:num>
  <w:num w:numId="32">
    <w:abstractNumId w:val="25"/>
  </w:num>
  <w:num w:numId="33">
    <w:abstractNumId w:val="39"/>
  </w:num>
  <w:num w:numId="34">
    <w:abstractNumId w:val="49"/>
  </w:num>
  <w:num w:numId="35">
    <w:abstractNumId w:val="7"/>
  </w:num>
  <w:num w:numId="36">
    <w:abstractNumId w:val="8"/>
  </w:num>
  <w:num w:numId="37">
    <w:abstractNumId w:val="38"/>
  </w:num>
  <w:num w:numId="38">
    <w:abstractNumId w:val="0"/>
  </w:num>
  <w:num w:numId="39">
    <w:abstractNumId w:val="44"/>
  </w:num>
  <w:num w:numId="40">
    <w:abstractNumId w:val="17"/>
  </w:num>
  <w:num w:numId="41">
    <w:abstractNumId w:val="29"/>
  </w:num>
  <w:num w:numId="42">
    <w:abstractNumId w:val="36"/>
  </w:num>
  <w:num w:numId="43">
    <w:abstractNumId w:val="37"/>
  </w:num>
  <w:num w:numId="44">
    <w:abstractNumId w:val="35"/>
  </w:num>
  <w:num w:numId="45">
    <w:abstractNumId w:val="3"/>
  </w:num>
  <w:num w:numId="46">
    <w:abstractNumId w:val="11"/>
  </w:num>
  <w:num w:numId="47">
    <w:abstractNumId w:val="16"/>
  </w:num>
  <w:num w:numId="48">
    <w:abstractNumId w:val="30"/>
  </w:num>
  <w:num w:numId="49">
    <w:abstractNumId w:val="32"/>
  </w:num>
  <w:num w:numId="50">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FMGR.InstantFormat" w:val="&lt;InstantFormat&gt;&lt;Enabled&gt;1&lt;/Enabled&gt;&lt;ScanUnformatted&gt;1&lt;/ScanUnformatted&gt;&lt;ScanChanges&gt;1&lt;/ScanChanges&gt;&lt;/InstantFormat&gt;"/>
    <w:docVar w:name="REFMGR.Layout" w:val="&lt;Layout&gt;&lt;StartingRefnum&gt;\\fs01\jc$\Users\nbos4\Home\AEM_NB.os&lt;/StartingRefnum&gt;&lt;FontName&gt;Times New Roman&lt;/FontName&gt;&lt;FontSize&gt;12&lt;/FontSize&gt;&lt;ReflistTitle&gt;Reference List&lt;/ReflistTitle&gt;&lt;SpaceAfter&gt;1&lt;/SpaceAfter&gt;&lt;ReflistOrder&gt;0&lt;/ReflistOrder&gt;&lt;CitationOrder&gt;0&lt;/CitationOrder&gt;&lt;NumberReferences&gt;1&lt;/NumberReferences&gt;&lt;FirstLineIndent&gt;0&lt;/FirstLineIndent&gt;&lt;HangingIndent&gt;0&lt;/HangingIndent&gt;&lt;LineSpacing&gt;0&lt;/LineSpacing&gt;&lt;ShowReprint&gt;1&lt;/ShowReprint&gt;&lt;ShowNotes&gt;0&lt;/ShowNotes&gt;&lt;ShowKeywords&gt;0&lt;/ShowKeywords&gt;&lt;ShortFormFields&gt;0&lt;/ShortFormFields&gt;&lt;ShowRecordID&gt;0&lt;/ShowRecordID&gt;&lt;ShowAbstract&gt;0&lt;/ShowAbstract&gt;&lt;/Layout&gt;"/>
    <w:docVar w:name="REFMGR.Libraries" w:val="&lt;Databases&gt;&lt;Libraries&gt;&lt;item&gt;Discriminerend vermogen&lt;/item&gt;&lt;item&gt;CQI-Literatuur&lt;/item&gt;&lt;item&gt;EDQ&lt;/item&gt;&lt;/Libraries&gt;&lt;/Databases&gt;"/>
  </w:docVars>
  <w:rsids>
    <w:rsidRoot w:val="00083904"/>
    <w:rsid w:val="00002227"/>
    <w:rsid w:val="00003CBF"/>
    <w:rsid w:val="00004DBE"/>
    <w:rsid w:val="00006F7F"/>
    <w:rsid w:val="00013589"/>
    <w:rsid w:val="00014144"/>
    <w:rsid w:val="00014C2B"/>
    <w:rsid w:val="000176A2"/>
    <w:rsid w:val="00020334"/>
    <w:rsid w:val="00020B37"/>
    <w:rsid w:val="00023E0B"/>
    <w:rsid w:val="00024A8D"/>
    <w:rsid w:val="00024BBD"/>
    <w:rsid w:val="00027D42"/>
    <w:rsid w:val="0003017C"/>
    <w:rsid w:val="00030B48"/>
    <w:rsid w:val="000312A0"/>
    <w:rsid w:val="000315FE"/>
    <w:rsid w:val="00036263"/>
    <w:rsid w:val="00036943"/>
    <w:rsid w:val="0004044C"/>
    <w:rsid w:val="00040FE3"/>
    <w:rsid w:val="000419E7"/>
    <w:rsid w:val="00041C21"/>
    <w:rsid w:val="00042CEB"/>
    <w:rsid w:val="00050770"/>
    <w:rsid w:val="0005403D"/>
    <w:rsid w:val="00054F68"/>
    <w:rsid w:val="00060FFC"/>
    <w:rsid w:val="00061ABC"/>
    <w:rsid w:val="000653DD"/>
    <w:rsid w:val="0006589F"/>
    <w:rsid w:val="00070418"/>
    <w:rsid w:val="00070FBF"/>
    <w:rsid w:val="0007232B"/>
    <w:rsid w:val="00072C37"/>
    <w:rsid w:val="00073425"/>
    <w:rsid w:val="000764A7"/>
    <w:rsid w:val="00077292"/>
    <w:rsid w:val="00081A8E"/>
    <w:rsid w:val="00082930"/>
    <w:rsid w:val="00082A1C"/>
    <w:rsid w:val="00082CED"/>
    <w:rsid w:val="000838B1"/>
    <w:rsid w:val="00083904"/>
    <w:rsid w:val="00090BD9"/>
    <w:rsid w:val="0009303D"/>
    <w:rsid w:val="000946F7"/>
    <w:rsid w:val="000950B2"/>
    <w:rsid w:val="00097291"/>
    <w:rsid w:val="00097C3F"/>
    <w:rsid w:val="000A58A0"/>
    <w:rsid w:val="000A630B"/>
    <w:rsid w:val="000A7056"/>
    <w:rsid w:val="000B0D60"/>
    <w:rsid w:val="000B0F4D"/>
    <w:rsid w:val="000B148C"/>
    <w:rsid w:val="000B19AE"/>
    <w:rsid w:val="000B2084"/>
    <w:rsid w:val="000C0117"/>
    <w:rsid w:val="000C2E8C"/>
    <w:rsid w:val="000C3568"/>
    <w:rsid w:val="000D020E"/>
    <w:rsid w:val="000D11FA"/>
    <w:rsid w:val="000D1D83"/>
    <w:rsid w:val="000D1F28"/>
    <w:rsid w:val="000D6E2A"/>
    <w:rsid w:val="000E0FE8"/>
    <w:rsid w:val="000E417E"/>
    <w:rsid w:val="000E55AB"/>
    <w:rsid w:val="000F288E"/>
    <w:rsid w:val="000F39AA"/>
    <w:rsid w:val="00103622"/>
    <w:rsid w:val="0010438B"/>
    <w:rsid w:val="00104778"/>
    <w:rsid w:val="00104830"/>
    <w:rsid w:val="00105DD3"/>
    <w:rsid w:val="00105F3C"/>
    <w:rsid w:val="0011044F"/>
    <w:rsid w:val="0011096C"/>
    <w:rsid w:val="0011426C"/>
    <w:rsid w:val="001171C3"/>
    <w:rsid w:val="001237D0"/>
    <w:rsid w:val="00126150"/>
    <w:rsid w:val="001263F6"/>
    <w:rsid w:val="00132145"/>
    <w:rsid w:val="001322A8"/>
    <w:rsid w:val="001338AE"/>
    <w:rsid w:val="001338C3"/>
    <w:rsid w:val="00134657"/>
    <w:rsid w:val="00135E71"/>
    <w:rsid w:val="00140114"/>
    <w:rsid w:val="00150702"/>
    <w:rsid w:val="0015144B"/>
    <w:rsid w:val="00155CE8"/>
    <w:rsid w:val="001564DC"/>
    <w:rsid w:val="00157A29"/>
    <w:rsid w:val="00160ADC"/>
    <w:rsid w:val="00163B33"/>
    <w:rsid w:val="0016545F"/>
    <w:rsid w:val="00165C79"/>
    <w:rsid w:val="001664F8"/>
    <w:rsid w:val="00167126"/>
    <w:rsid w:val="0016774E"/>
    <w:rsid w:val="00170CCD"/>
    <w:rsid w:val="00171663"/>
    <w:rsid w:val="0017333C"/>
    <w:rsid w:val="00175DBF"/>
    <w:rsid w:val="00177BF8"/>
    <w:rsid w:val="00177F5A"/>
    <w:rsid w:val="00181781"/>
    <w:rsid w:val="0018181E"/>
    <w:rsid w:val="00181E80"/>
    <w:rsid w:val="0018316A"/>
    <w:rsid w:val="0018445B"/>
    <w:rsid w:val="00184F9B"/>
    <w:rsid w:val="00186478"/>
    <w:rsid w:val="00192117"/>
    <w:rsid w:val="0019331A"/>
    <w:rsid w:val="001933BC"/>
    <w:rsid w:val="0019472C"/>
    <w:rsid w:val="001956FC"/>
    <w:rsid w:val="00196370"/>
    <w:rsid w:val="001A063A"/>
    <w:rsid w:val="001A1C24"/>
    <w:rsid w:val="001A3398"/>
    <w:rsid w:val="001A3429"/>
    <w:rsid w:val="001A5960"/>
    <w:rsid w:val="001A62DF"/>
    <w:rsid w:val="001B0A67"/>
    <w:rsid w:val="001B1549"/>
    <w:rsid w:val="001B524F"/>
    <w:rsid w:val="001B5251"/>
    <w:rsid w:val="001B54BB"/>
    <w:rsid w:val="001B712F"/>
    <w:rsid w:val="001C0E23"/>
    <w:rsid w:val="001C10E7"/>
    <w:rsid w:val="001C200F"/>
    <w:rsid w:val="001C287B"/>
    <w:rsid w:val="001C4207"/>
    <w:rsid w:val="001C460B"/>
    <w:rsid w:val="001C4A36"/>
    <w:rsid w:val="001C5FF2"/>
    <w:rsid w:val="001C6414"/>
    <w:rsid w:val="001D0127"/>
    <w:rsid w:val="001D45EB"/>
    <w:rsid w:val="001D5BAA"/>
    <w:rsid w:val="001E08BB"/>
    <w:rsid w:val="001E458B"/>
    <w:rsid w:val="001E6BFC"/>
    <w:rsid w:val="001F046E"/>
    <w:rsid w:val="001F1223"/>
    <w:rsid w:val="001F26F5"/>
    <w:rsid w:val="001F334E"/>
    <w:rsid w:val="001F5180"/>
    <w:rsid w:val="00201326"/>
    <w:rsid w:val="00202DC4"/>
    <w:rsid w:val="00202EAA"/>
    <w:rsid w:val="0020397A"/>
    <w:rsid w:val="00204A14"/>
    <w:rsid w:val="002057BA"/>
    <w:rsid w:val="00207C53"/>
    <w:rsid w:val="00211180"/>
    <w:rsid w:val="00212DC3"/>
    <w:rsid w:val="00213A84"/>
    <w:rsid w:val="0021563F"/>
    <w:rsid w:val="002160A7"/>
    <w:rsid w:val="00216929"/>
    <w:rsid w:val="00216981"/>
    <w:rsid w:val="00216DEA"/>
    <w:rsid w:val="00222EAE"/>
    <w:rsid w:val="00222F32"/>
    <w:rsid w:val="00223AC4"/>
    <w:rsid w:val="0022467D"/>
    <w:rsid w:val="00224819"/>
    <w:rsid w:val="00226393"/>
    <w:rsid w:val="00230933"/>
    <w:rsid w:val="00233E7A"/>
    <w:rsid w:val="00237E76"/>
    <w:rsid w:val="00244C11"/>
    <w:rsid w:val="00244E77"/>
    <w:rsid w:val="002467CD"/>
    <w:rsid w:val="002508BF"/>
    <w:rsid w:val="00250EF7"/>
    <w:rsid w:val="00252702"/>
    <w:rsid w:val="00252970"/>
    <w:rsid w:val="00253B80"/>
    <w:rsid w:val="00255C02"/>
    <w:rsid w:val="002569E0"/>
    <w:rsid w:val="002606A5"/>
    <w:rsid w:val="002623B1"/>
    <w:rsid w:val="0026292F"/>
    <w:rsid w:val="00265E57"/>
    <w:rsid w:val="0026671C"/>
    <w:rsid w:val="002715BB"/>
    <w:rsid w:val="002741AA"/>
    <w:rsid w:val="00276240"/>
    <w:rsid w:val="00276C97"/>
    <w:rsid w:val="0028323D"/>
    <w:rsid w:val="00284D2A"/>
    <w:rsid w:val="00285C22"/>
    <w:rsid w:val="00285D1E"/>
    <w:rsid w:val="002864C2"/>
    <w:rsid w:val="00287B56"/>
    <w:rsid w:val="0029095B"/>
    <w:rsid w:val="00291CD9"/>
    <w:rsid w:val="002949E5"/>
    <w:rsid w:val="0029531F"/>
    <w:rsid w:val="00295FA1"/>
    <w:rsid w:val="00297B61"/>
    <w:rsid w:val="002A1591"/>
    <w:rsid w:val="002A21B9"/>
    <w:rsid w:val="002A3970"/>
    <w:rsid w:val="002A3B3C"/>
    <w:rsid w:val="002A4734"/>
    <w:rsid w:val="002A5307"/>
    <w:rsid w:val="002A6822"/>
    <w:rsid w:val="002A6B7A"/>
    <w:rsid w:val="002A761B"/>
    <w:rsid w:val="002A78C6"/>
    <w:rsid w:val="002B1D64"/>
    <w:rsid w:val="002B38A5"/>
    <w:rsid w:val="002C0A9C"/>
    <w:rsid w:val="002C0AB0"/>
    <w:rsid w:val="002C0DC8"/>
    <w:rsid w:val="002C2409"/>
    <w:rsid w:val="002C28C7"/>
    <w:rsid w:val="002C30BD"/>
    <w:rsid w:val="002D06CB"/>
    <w:rsid w:val="002D2BE8"/>
    <w:rsid w:val="002D5F23"/>
    <w:rsid w:val="002D60BD"/>
    <w:rsid w:val="002D72D0"/>
    <w:rsid w:val="002E1F76"/>
    <w:rsid w:val="002E238A"/>
    <w:rsid w:val="002E2FF3"/>
    <w:rsid w:val="002E4DA1"/>
    <w:rsid w:val="002E77EF"/>
    <w:rsid w:val="002F08A9"/>
    <w:rsid w:val="002F0D6F"/>
    <w:rsid w:val="002F0DC3"/>
    <w:rsid w:val="002F1698"/>
    <w:rsid w:val="002F1B09"/>
    <w:rsid w:val="002F30AA"/>
    <w:rsid w:val="002F400C"/>
    <w:rsid w:val="002F43B2"/>
    <w:rsid w:val="002F4F58"/>
    <w:rsid w:val="0030068B"/>
    <w:rsid w:val="00300AB0"/>
    <w:rsid w:val="003024BB"/>
    <w:rsid w:val="00304203"/>
    <w:rsid w:val="00304A2F"/>
    <w:rsid w:val="00304E0A"/>
    <w:rsid w:val="00312649"/>
    <w:rsid w:val="00314F0D"/>
    <w:rsid w:val="0031529F"/>
    <w:rsid w:val="00317BF1"/>
    <w:rsid w:val="00321C6C"/>
    <w:rsid w:val="0032261D"/>
    <w:rsid w:val="003266D6"/>
    <w:rsid w:val="00330B7D"/>
    <w:rsid w:val="00331043"/>
    <w:rsid w:val="003368D4"/>
    <w:rsid w:val="003375B9"/>
    <w:rsid w:val="003377B2"/>
    <w:rsid w:val="00340DDD"/>
    <w:rsid w:val="003424E2"/>
    <w:rsid w:val="00343D0D"/>
    <w:rsid w:val="00345271"/>
    <w:rsid w:val="0034787F"/>
    <w:rsid w:val="003502AE"/>
    <w:rsid w:val="003509F5"/>
    <w:rsid w:val="00353855"/>
    <w:rsid w:val="00353AF6"/>
    <w:rsid w:val="003540A5"/>
    <w:rsid w:val="00355B47"/>
    <w:rsid w:val="0035627E"/>
    <w:rsid w:val="00356775"/>
    <w:rsid w:val="003600E9"/>
    <w:rsid w:val="0036054B"/>
    <w:rsid w:val="003607AF"/>
    <w:rsid w:val="003619DA"/>
    <w:rsid w:val="00362910"/>
    <w:rsid w:val="0036421A"/>
    <w:rsid w:val="003653CD"/>
    <w:rsid w:val="00365A29"/>
    <w:rsid w:val="0036727E"/>
    <w:rsid w:val="00370C86"/>
    <w:rsid w:val="00371045"/>
    <w:rsid w:val="00373E5D"/>
    <w:rsid w:val="00375426"/>
    <w:rsid w:val="003768C1"/>
    <w:rsid w:val="003855FA"/>
    <w:rsid w:val="003876F1"/>
    <w:rsid w:val="00390179"/>
    <w:rsid w:val="00391C32"/>
    <w:rsid w:val="00392047"/>
    <w:rsid w:val="003926A6"/>
    <w:rsid w:val="00393403"/>
    <w:rsid w:val="0039367B"/>
    <w:rsid w:val="00394CC9"/>
    <w:rsid w:val="00396DBB"/>
    <w:rsid w:val="00397323"/>
    <w:rsid w:val="00397C44"/>
    <w:rsid w:val="00397F98"/>
    <w:rsid w:val="003A0B22"/>
    <w:rsid w:val="003A1433"/>
    <w:rsid w:val="003A1930"/>
    <w:rsid w:val="003A209F"/>
    <w:rsid w:val="003A4E60"/>
    <w:rsid w:val="003A50DF"/>
    <w:rsid w:val="003B262B"/>
    <w:rsid w:val="003B2CFC"/>
    <w:rsid w:val="003B2DB6"/>
    <w:rsid w:val="003B492C"/>
    <w:rsid w:val="003B6D2F"/>
    <w:rsid w:val="003B7BB1"/>
    <w:rsid w:val="003C199F"/>
    <w:rsid w:val="003C471D"/>
    <w:rsid w:val="003C60EB"/>
    <w:rsid w:val="003D00BA"/>
    <w:rsid w:val="003D3166"/>
    <w:rsid w:val="003D3BF2"/>
    <w:rsid w:val="003D50F3"/>
    <w:rsid w:val="003D6BAE"/>
    <w:rsid w:val="003D6CEF"/>
    <w:rsid w:val="003D7217"/>
    <w:rsid w:val="003D7B2F"/>
    <w:rsid w:val="003E07DF"/>
    <w:rsid w:val="003E1D19"/>
    <w:rsid w:val="003E2877"/>
    <w:rsid w:val="003E331F"/>
    <w:rsid w:val="003E3699"/>
    <w:rsid w:val="003E3759"/>
    <w:rsid w:val="003E6AC8"/>
    <w:rsid w:val="003F40CD"/>
    <w:rsid w:val="00400843"/>
    <w:rsid w:val="00400868"/>
    <w:rsid w:val="00401E91"/>
    <w:rsid w:val="00402D33"/>
    <w:rsid w:val="004042C9"/>
    <w:rsid w:val="00406F7C"/>
    <w:rsid w:val="00407913"/>
    <w:rsid w:val="0041062A"/>
    <w:rsid w:val="00411D60"/>
    <w:rsid w:val="00412271"/>
    <w:rsid w:val="00413FDE"/>
    <w:rsid w:val="004158DE"/>
    <w:rsid w:val="00415DEB"/>
    <w:rsid w:val="00415E33"/>
    <w:rsid w:val="00415FB0"/>
    <w:rsid w:val="00416A5E"/>
    <w:rsid w:val="00416DAE"/>
    <w:rsid w:val="004202EE"/>
    <w:rsid w:val="00421947"/>
    <w:rsid w:val="00422D93"/>
    <w:rsid w:val="00424CB5"/>
    <w:rsid w:val="00425A35"/>
    <w:rsid w:val="0042770B"/>
    <w:rsid w:val="00430C16"/>
    <w:rsid w:val="004355C9"/>
    <w:rsid w:val="0043589D"/>
    <w:rsid w:val="00436038"/>
    <w:rsid w:val="00436449"/>
    <w:rsid w:val="00436A18"/>
    <w:rsid w:val="00441723"/>
    <w:rsid w:val="00441EC3"/>
    <w:rsid w:val="00442480"/>
    <w:rsid w:val="004430DE"/>
    <w:rsid w:val="00446A9B"/>
    <w:rsid w:val="0045147A"/>
    <w:rsid w:val="004549EA"/>
    <w:rsid w:val="004569B7"/>
    <w:rsid w:val="00456A28"/>
    <w:rsid w:val="0045722E"/>
    <w:rsid w:val="00457708"/>
    <w:rsid w:val="0046040C"/>
    <w:rsid w:val="004607B4"/>
    <w:rsid w:val="00461935"/>
    <w:rsid w:val="00461D97"/>
    <w:rsid w:val="00464273"/>
    <w:rsid w:val="004654E1"/>
    <w:rsid w:val="004658BF"/>
    <w:rsid w:val="0046739F"/>
    <w:rsid w:val="00470908"/>
    <w:rsid w:val="0047575A"/>
    <w:rsid w:val="004758B4"/>
    <w:rsid w:val="00481991"/>
    <w:rsid w:val="00483803"/>
    <w:rsid w:val="004841D3"/>
    <w:rsid w:val="00493412"/>
    <w:rsid w:val="00494123"/>
    <w:rsid w:val="00496F6D"/>
    <w:rsid w:val="004A423C"/>
    <w:rsid w:val="004A7508"/>
    <w:rsid w:val="004B20C2"/>
    <w:rsid w:val="004B4ABD"/>
    <w:rsid w:val="004B4E09"/>
    <w:rsid w:val="004B6C10"/>
    <w:rsid w:val="004B70F5"/>
    <w:rsid w:val="004B7609"/>
    <w:rsid w:val="004C2857"/>
    <w:rsid w:val="004C3D0F"/>
    <w:rsid w:val="004C4846"/>
    <w:rsid w:val="004C67F9"/>
    <w:rsid w:val="004D040C"/>
    <w:rsid w:val="004D0F4C"/>
    <w:rsid w:val="004D10AB"/>
    <w:rsid w:val="004D16CA"/>
    <w:rsid w:val="004D3E8C"/>
    <w:rsid w:val="004D54DC"/>
    <w:rsid w:val="004D76CF"/>
    <w:rsid w:val="004E146F"/>
    <w:rsid w:val="004E497F"/>
    <w:rsid w:val="004E5024"/>
    <w:rsid w:val="004E571F"/>
    <w:rsid w:val="004E77E4"/>
    <w:rsid w:val="004E7DBB"/>
    <w:rsid w:val="004F00DD"/>
    <w:rsid w:val="004F2BD7"/>
    <w:rsid w:val="004F2EDC"/>
    <w:rsid w:val="004F538A"/>
    <w:rsid w:val="005006A5"/>
    <w:rsid w:val="00501A29"/>
    <w:rsid w:val="00501C6B"/>
    <w:rsid w:val="00501CC8"/>
    <w:rsid w:val="00502967"/>
    <w:rsid w:val="00503EE9"/>
    <w:rsid w:val="00506390"/>
    <w:rsid w:val="00506C50"/>
    <w:rsid w:val="00510059"/>
    <w:rsid w:val="005100DA"/>
    <w:rsid w:val="00514393"/>
    <w:rsid w:val="0051517D"/>
    <w:rsid w:val="00516306"/>
    <w:rsid w:val="00520741"/>
    <w:rsid w:val="0052137A"/>
    <w:rsid w:val="00521977"/>
    <w:rsid w:val="005246F2"/>
    <w:rsid w:val="005277B0"/>
    <w:rsid w:val="00530EF7"/>
    <w:rsid w:val="005320D3"/>
    <w:rsid w:val="0053242A"/>
    <w:rsid w:val="0053253C"/>
    <w:rsid w:val="005325FB"/>
    <w:rsid w:val="005375A9"/>
    <w:rsid w:val="00540720"/>
    <w:rsid w:val="00540E5D"/>
    <w:rsid w:val="00541C10"/>
    <w:rsid w:val="00543077"/>
    <w:rsid w:val="005443EB"/>
    <w:rsid w:val="00545887"/>
    <w:rsid w:val="005461FA"/>
    <w:rsid w:val="00547028"/>
    <w:rsid w:val="00550BEA"/>
    <w:rsid w:val="0055199E"/>
    <w:rsid w:val="00552114"/>
    <w:rsid w:val="00552EBB"/>
    <w:rsid w:val="0055457C"/>
    <w:rsid w:val="00555311"/>
    <w:rsid w:val="00556582"/>
    <w:rsid w:val="0055661A"/>
    <w:rsid w:val="00556D55"/>
    <w:rsid w:val="00557723"/>
    <w:rsid w:val="00560BB9"/>
    <w:rsid w:val="00564A04"/>
    <w:rsid w:val="00571E70"/>
    <w:rsid w:val="0057416C"/>
    <w:rsid w:val="00575478"/>
    <w:rsid w:val="00575727"/>
    <w:rsid w:val="0057580E"/>
    <w:rsid w:val="00575AE4"/>
    <w:rsid w:val="00575B92"/>
    <w:rsid w:val="005760B6"/>
    <w:rsid w:val="00577381"/>
    <w:rsid w:val="00577946"/>
    <w:rsid w:val="005779B5"/>
    <w:rsid w:val="00591184"/>
    <w:rsid w:val="00594F5B"/>
    <w:rsid w:val="00595439"/>
    <w:rsid w:val="005960D4"/>
    <w:rsid w:val="005A3BC6"/>
    <w:rsid w:val="005A46FA"/>
    <w:rsid w:val="005A4FBF"/>
    <w:rsid w:val="005A5719"/>
    <w:rsid w:val="005A5DDA"/>
    <w:rsid w:val="005A6E46"/>
    <w:rsid w:val="005A7025"/>
    <w:rsid w:val="005B23CC"/>
    <w:rsid w:val="005B36BA"/>
    <w:rsid w:val="005B48BC"/>
    <w:rsid w:val="005B5626"/>
    <w:rsid w:val="005C2953"/>
    <w:rsid w:val="005C3446"/>
    <w:rsid w:val="005C4041"/>
    <w:rsid w:val="005C692F"/>
    <w:rsid w:val="005C7946"/>
    <w:rsid w:val="005D0B0D"/>
    <w:rsid w:val="005D11A2"/>
    <w:rsid w:val="005D3624"/>
    <w:rsid w:val="005D43C3"/>
    <w:rsid w:val="005D4513"/>
    <w:rsid w:val="005D4684"/>
    <w:rsid w:val="005D6D9F"/>
    <w:rsid w:val="005D7923"/>
    <w:rsid w:val="005D7C08"/>
    <w:rsid w:val="005E30BC"/>
    <w:rsid w:val="005E3B09"/>
    <w:rsid w:val="005E4728"/>
    <w:rsid w:val="005E60E8"/>
    <w:rsid w:val="005E775B"/>
    <w:rsid w:val="005F255B"/>
    <w:rsid w:val="005F586C"/>
    <w:rsid w:val="005F7513"/>
    <w:rsid w:val="0060008F"/>
    <w:rsid w:val="006008AC"/>
    <w:rsid w:val="00600BEB"/>
    <w:rsid w:val="00601CDE"/>
    <w:rsid w:val="00602278"/>
    <w:rsid w:val="0060344D"/>
    <w:rsid w:val="0060351E"/>
    <w:rsid w:val="00603962"/>
    <w:rsid w:val="00605C58"/>
    <w:rsid w:val="00612B2E"/>
    <w:rsid w:val="00614628"/>
    <w:rsid w:val="006157C1"/>
    <w:rsid w:val="00625606"/>
    <w:rsid w:val="00625712"/>
    <w:rsid w:val="00631BE6"/>
    <w:rsid w:val="00634A6C"/>
    <w:rsid w:val="00634BC8"/>
    <w:rsid w:val="00635B83"/>
    <w:rsid w:val="00636163"/>
    <w:rsid w:val="00640368"/>
    <w:rsid w:val="00640E7C"/>
    <w:rsid w:val="006410BC"/>
    <w:rsid w:val="0064218D"/>
    <w:rsid w:val="00642CA9"/>
    <w:rsid w:val="006432C2"/>
    <w:rsid w:val="00645F56"/>
    <w:rsid w:val="006465BD"/>
    <w:rsid w:val="00647B2F"/>
    <w:rsid w:val="00654418"/>
    <w:rsid w:val="00657013"/>
    <w:rsid w:val="00662806"/>
    <w:rsid w:val="00664906"/>
    <w:rsid w:val="006656C5"/>
    <w:rsid w:val="00670B04"/>
    <w:rsid w:val="00671AD7"/>
    <w:rsid w:val="00671BED"/>
    <w:rsid w:val="00675948"/>
    <w:rsid w:val="00675D71"/>
    <w:rsid w:val="00675E28"/>
    <w:rsid w:val="00680412"/>
    <w:rsid w:val="00684F43"/>
    <w:rsid w:val="006903B7"/>
    <w:rsid w:val="00692C06"/>
    <w:rsid w:val="00692ED2"/>
    <w:rsid w:val="00695F4E"/>
    <w:rsid w:val="00696A47"/>
    <w:rsid w:val="006971E7"/>
    <w:rsid w:val="006A1913"/>
    <w:rsid w:val="006A3D95"/>
    <w:rsid w:val="006A479A"/>
    <w:rsid w:val="006A51CF"/>
    <w:rsid w:val="006A71D7"/>
    <w:rsid w:val="006B32F4"/>
    <w:rsid w:val="006B6300"/>
    <w:rsid w:val="006C2DCD"/>
    <w:rsid w:val="006C4740"/>
    <w:rsid w:val="006C584E"/>
    <w:rsid w:val="006C63B5"/>
    <w:rsid w:val="006C6A39"/>
    <w:rsid w:val="006C72A9"/>
    <w:rsid w:val="006D1031"/>
    <w:rsid w:val="006D123A"/>
    <w:rsid w:val="006D1AA4"/>
    <w:rsid w:val="006D2C47"/>
    <w:rsid w:val="006D415F"/>
    <w:rsid w:val="006D440B"/>
    <w:rsid w:val="006D6C96"/>
    <w:rsid w:val="006D73CF"/>
    <w:rsid w:val="006E1492"/>
    <w:rsid w:val="006E3227"/>
    <w:rsid w:val="006E32E7"/>
    <w:rsid w:val="006E4288"/>
    <w:rsid w:val="006E5F41"/>
    <w:rsid w:val="006E648A"/>
    <w:rsid w:val="006E736D"/>
    <w:rsid w:val="006F4CF4"/>
    <w:rsid w:val="006F5F12"/>
    <w:rsid w:val="006F6DEF"/>
    <w:rsid w:val="006F7937"/>
    <w:rsid w:val="00703C2A"/>
    <w:rsid w:val="00703F32"/>
    <w:rsid w:val="00705F82"/>
    <w:rsid w:val="00706139"/>
    <w:rsid w:val="007072FF"/>
    <w:rsid w:val="00707938"/>
    <w:rsid w:val="00710D8B"/>
    <w:rsid w:val="0071221A"/>
    <w:rsid w:val="00713120"/>
    <w:rsid w:val="0071378B"/>
    <w:rsid w:val="00714070"/>
    <w:rsid w:val="00717ADD"/>
    <w:rsid w:val="007205FA"/>
    <w:rsid w:val="00722D58"/>
    <w:rsid w:val="00723121"/>
    <w:rsid w:val="00723472"/>
    <w:rsid w:val="00723933"/>
    <w:rsid w:val="00723C94"/>
    <w:rsid w:val="00727FC3"/>
    <w:rsid w:val="007309CC"/>
    <w:rsid w:val="00732996"/>
    <w:rsid w:val="007352A6"/>
    <w:rsid w:val="00736E5E"/>
    <w:rsid w:val="0074006F"/>
    <w:rsid w:val="00742E5C"/>
    <w:rsid w:val="00743427"/>
    <w:rsid w:val="007435B1"/>
    <w:rsid w:val="00743E8B"/>
    <w:rsid w:val="007505B1"/>
    <w:rsid w:val="0075369F"/>
    <w:rsid w:val="00753B61"/>
    <w:rsid w:val="00754E9E"/>
    <w:rsid w:val="007555EB"/>
    <w:rsid w:val="00757CA8"/>
    <w:rsid w:val="00760A5F"/>
    <w:rsid w:val="00762DCC"/>
    <w:rsid w:val="00764469"/>
    <w:rsid w:val="00772B91"/>
    <w:rsid w:val="00774CCC"/>
    <w:rsid w:val="00774E6D"/>
    <w:rsid w:val="00775443"/>
    <w:rsid w:val="007757D3"/>
    <w:rsid w:val="00776B7A"/>
    <w:rsid w:val="00784213"/>
    <w:rsid w:val="0078569B"/>
    <w:rsid w:val="0078586C"/>
    <w:rsid w:val="00785D6B"/>
    <w:rsid w:val="00786351"/>
    <w:rsid w:val="0079325A"/>
    <w:rsid w:val="00795F08"/>
    <w:rsid w:val="007970A0"/>
    <w:rsid w:val="00797728"/>
    <w:rsid w:val="00797C70"/>
    <w:rsid w:val="00797EAF"/>
    <w:rsid w:val="007A0EF4"/>
    <w:rsid w:val="007A3D0E"/>
    <w:rsid w:val="007A64E3"/>
    <w:rsid w:val="007A689E"/>
    <w:rsid w:val="007A6AED"/>
    <w:rsid w:val="007A6F6E"/>
    <w:rsid w:val="007A75F5"/>
    <w:rsid w:val="007B0A51"/>
    <w:rsid w:val="007B1B54"/>
    <w:rsid w:val="007B271C"/>
    <w:rsid w:val="007B3273"/>
    <w:rsid w:val="007B4B1E"/>
    <w:rsid w:val="007B4FB9"/>
    <w:rsid w:val="007B5477"/>
    <w:rsid w:val="007B6F74"/>
    <w:rsid w:val="007B7C43"/>
    <w:rsid w:val="007B7C75"/>
    <w:rsid w:val="007C1992"/>
    <w:rsid w:val="007C29CE"/>
    <w:rsid w:val="007C3562"/>
    <w:rsid w:val="007C496D"/>
    <w:rsid w:val="007C63F8"/>
    <w:rsid w:val="007C6551"/>
    <w:rsid w:val="007D0DF1"/>
    <w:rsid w:val="007D1443"/>
    <w:rsid w:val="007D194A"/>
    <w:rsid w:val="007D2A19"/>
    <w:rsid w:val="007D3EE8"/>
    <w:rsid w:val="007D4FDB"/>
    <w:rsid w:val="007D6B45"/>
    <w:rsid w:val="007E3E18"/>
    <w:rsid w:val="007E3F5E"/>
    <w:rsid w:val="007E752A"/>
    <w:rsid w:val="007F048F"/>
    <w:rsid w:val="007F0706"/>
    <w:rsid w:val="007F0D00"/>
    <w:rsid w:val="007F254C"/>
    <w:rsid w:val="007F2E7D"/>
    <w:rsid w:val="007F3357"/>
    <w:rsid w:val="007F3531"/>
    <w:rsid w:val="007F70C3"/>
    <w:rsid w:val="008009F5"/>
    <w:rsid w:val="008017FF"/>
    <w:rsid w:val="00801CE7"/>
    <w:rsid w:val="008024E4"/>
    <w:rsid w:val="00803C77"/>
    <w:rsid w:val="00804A49"/>
    <w:rsid w:val="00805176"/>
    <w:rsid w:val="00805EBF"/>
    <w:rsid w:val="00806F32"/>
    <w:rsid w:val="00810E4D"/>
    <w:rsid w:val="0081257E"/>
    <w:rsid w:val="00813277"/>
    <w:rsid w:val="00813832"/>
    <w:rsid w:val="0081457B"/>
    <w:rsid w:val="00816946"/>
    <w:rsid w:val="0082332F"/>
    <w:rsid w:val="008243DD"/>
    <w:rsid w:val="00826812"/>
    <w:rsid w:val="008318EA"/>
    <w:rsid w:val="0083761E"/>
    <w:rsid w:val="00837A4D"/>
    <w:rsid w:val="00837DF8"/>
    <w:rsid w:val="00843181"/>
    <w:rsid w:val="008433E3"/>
    <w:rsid w:val="00843556"/>
    <w:rsid w:val="00850D64"/>
    <w:rsid w:val="00852B74"/>
    <w:rsid w:val="00857F7D"/>
    <w:rsid w:val="00857F9D"/>
    <w:rsid w:val="00861267"/>
    <w:rsid w:val="00861507"/>
    <w:rsid w:val="00862D9E"/>
    <w:rsid w:val="00864161"/>
    <w:rsid w:val="00872415"/>
    <w:rsid w:val="00873432"/>
    <w:rsid w:val="00874361"/>
    <w:rsid w:val="00874917"/>
    <w:rsid w:val="00876C90"/>
    <w:rsid w:val="0087745D"/>
    <w:rsid w:val="00880585"/>
    <w:rsid w:val="00883EFA"/>
    <w:rsid w:val="00884C71"/>
    <w:rsid w:val="008861D4"/>
    <w:rsid w:val="0089022A"/>
    <w:rsid w:val="00892228"/>
    <w:rsid w:val="0089310B"/>
    <w:rsid w:val="0089518E"/>
    <w:rsid w:val="008960B3"/>
    <w:rsid w:val="008967C1"/>
    <w:rsid w:val="008A1DFD"/>
    <w:rsid w:val="008A625E"/>
    <w:rsid w:val="008B024F"/>
    <w:rsid w:val="008B1284"/>
    <w:rsid w:val="008B151E"/>
    <w:rsid w:val="008B44DC"/>
    <w:rsid w:val="008B6C16"/>
    <w:rsid w:val="008C085E"/>
    <w:rsid w:val="008C10CC"/>
    <w:rsid w:val="008C4475"/>
    <w:rsid w:val="008C5938"/>
    <w:rsid w:val="008C5C80"/>
    <w:rsid w:val="008C7E5A"/>
    <w:rsid w:val="008D1138"/>
    <w:rsid w:val="008D142C"/>
    <w:rsid w:val="008D237C"/>
    <w:rsid w:val="008D2C23"/>
    <w:rsid w:val="008D4778"/>
    <w:rsid w:val="008D4B26"/>
    <w:rsid w:val="008D4CAE"/>
    <w:rsid w:val="008E2E7D"/>
    <w:rsid w:val="008E678E"/>
    <w:rsid w:val="008F11B5"/>
    <w:rsid w:val="008F240B"/>
    <w:rsid w:val="008F4E3C"/>
    <w:rsid w:val="008F5B7B"/>
    <w:rsid w:val="008F5FCC"/>
    <w:rsid w:val="008F6CA6"/>
    <w:rsid w:val="008F70CC"/>
    <w:rsid w:val="008F7959"/>
    <w:rsid w:val="008F7B88"/>
    <w:rsid w:val="008F7E76"/>
    <w:rsid w:val="009014C2"/>
    <w:rsid w:val="00902F9F"/>
    <w:rsid w:val="00907FCC"/>
    <w:rsid w:val="00912522"/>
    <w:rsid w:val="00915149"/>
    <w:rsid w:val="00916A13"/>
    <w:rsid w:val="00917772"/>
    <w:rsid w:val="0091793C"/>
    <w:rsid w:val="009208F0"/>
    <w:rsid w:val="00920D6B"/>
    <w:rsid w:val="009210B4"/>
    <w:rsid w:val="00921336"/>
    <w:rsid w:val="009254E4"/>
    <w:rsid w:val="00926791"/>
    <w:rsid w:val="009350D9"/>
    <w:rsid w:val="0093520C"/>
    <w:rsid w:val="009416A9"/>
    <w:rsid w:val="00954307"/>
    <w:rsid w:val="00955742"/>
    <w:rsid w:val="009560C3"/>
    <w:rsid w:val="009636E9"/>
    <w:rsid w:val="0096538C"/>
    <w:rsid w:val="00965CF6"/>
    <w:rsid w:val="0096626C"/>
    <w:rsid w:val="00970B94"/>
    <w:rsid w:val="00971CBD"/>
    <w:rsid w:val="00971F52"/>
    <w:rsid w:val="00975557"/>
    <w:rsid w:val="0098093A"/>
    <w:rsid w:val="00980AAD"/>
    <w:rsid w:val="00981CF7"/>
    <w:rsid w:val="009823BC"/>
    <w:rsid w:val="00984492"/>
    <w:rsid w:val="0098483A"/>
    <w:rsid w:val="009854BD"/>
    <w:rsid w:val="00987ADC"/>
    <w:rsid w:val="0099118F"/>
    <w:rsid w:val="00991D28"/>
    <w:rsid w:val="00997CB4"/>
    <w:rsid w:val="009A041A"/>
    <w:rsid w:val="009A0C95"/>
    <w:rsid w:val="009A157A"/>
    <w:rsid w:val="009A20C1"/>
    <w:rsid w:val="009A2213"/>
    <w:rsid w:val="009A546B"/>
    <w:rsid w:val="009A72F0"/>
    <w:rsid w:val="009B1828"/>
    <w:rsid w:val="009B28FB"/>
    <w:rsid w:val="009B560A"/>
    <w:rsid w:val="009B654C"/>
    <w:rsid w:val="009C01AF"/>
    <w:rsid w:val="009C0BBC"/>
    <w:rsid w:val="009C1069"/>
    <w:rsid w:val="009C1595"/>
    <w:rsid w:val="009C19DE"/>
    <w:rsid w:val="009C31F5"/>
    <w:rsid w:val="009C4826"/>
    <w:rsid w:val="009C4AEC"/>
    <w:rsid w:val="009C59FD"/>
    <w:rsid w:val="009C6078"/>
    <w:rsid w:val="009C6086"/>
    <w:rsid w:val="009C7849"/>
    <w:rsid w:val="009D43A7"/>
    <w:rsid w:val="009D6305"/>
    <w:rsid w:val="009E127E"/>
    <w:rsid w:val="009E2CCE"/>
    <w:rsid w:val="009E57D2"/>
    <w:rsid w:val="009F0530"/>
    <w:rsid w:val="009F1B43"/>
    <w:rsid w:val="009F2495"/>
    <w:rsid w:val="009F624F"/>
    <w:rsid w:val="009F68D7"/>
    <w:rsid w:val="009F69E5"/>
    <w:rsid w:val="009F7B95"/>
    <w:rsid w:val="00A003D5"/>
    <w:rsid w:val="00A01742"/>
    <w:rsid w:val="00A03771"/>
    <w:rsid w:val="00A14101"/>
    <w:rsid w:val="00A17989"/>
    <w:rsid w:val="00A21395"/>
    <w:rsid w:val="00A24B73"/>
    <w:rsid w:val="00A27DBE"/>
    <w:rsid w:val="00A31D2B"/>
    <w:rsid w:val="00A32626"/>
    <w:rsid w:val="00A353C9"/>
    <w:rsid w:val="00A35BCB"/>
    <w:rsid w:val="00A3761A"/>
    <w:rsid w:val="00A377C8"/>
    <w:rsid w:val="00A37E0D"/>
    <w:rsid w:val="00A41060"/>
    <w:rsid w:val="00A52721"/>
    <w:rsid w:val="00A53832"/>
    <w:rsid w:val="00A55D14"/>
    <w:rsid w:val="00A56823"/>
    <w:rsid w:val="00A57808"/>
    <w:rsid w:val="00A601DA"/>
    <w:rsid w:val="00A606D1"/>
    <w:rsid w:val="00A62B1F"/>
    <w:rsid w:val="00A63178"/>
    <w:rsid w:val="00A67029"/>
    <w:rsid w:val="00A7239D"/>
    <w:rsid w:val="00A727F9"/>
    <w:rsid w:val="00A741C9"/>
    <w:rsid w:val="00A74C6C"/>
    <w:rsid w:val="00A76726"/>
    <w:rsid w:val="00A76A65"/>
    <w:rsid w:val="00A7724A"/>
    <w:rsid w:val="00A82CEF"/>
    <w:rsid w:val="00A86763"/>
    <w:rsid w:val="00A870E7"/>
    <w:rsid w:val="00A87FF9"/>
    <w:rsid w:val="00A95964"/>
    <w:rsid w:val="00A9607E"/>
    <w:rsid w:val="00A97C49"/>
    <w:rsid w:val="00AA0B92"/>
    <w:rsid w:val="00AA2C89"/>
    <w:rsid w:val="00AA2D4F"/>
    <w:rsid w:val="00AA7016"/>
    <w:rsid w:val="00AB2754"/>
    <w:rsid w:val="00AB7CE7"/>
    <w:rsid w:val="00AB7E12"/>
    <w:rsid w:val="00AC029C"/>
    <w:rsid w:val="00AC22AF"/>
    <w:rsid w:val="00AC38E4"/>
    <w:rsid w:val="00AC595F"/>
    <w:rsid w:val="00AC6D9E"/>
    <w:rsid w:val="00AC782D"/>
    <w:rsid w:val="00AD31AD"/>
    <w:rsid w:val="00AD4AFF"/>
    <w:rsid w:val="00AD6BF2"/>
    <w:rsid w:val="00AE7ECF"/>
    <w:rsid w:val="00AF0FDB"/>
    <w:rsid w:val="00AF19C8"/>
    <w:rsid w:val="00AF366B"/>
    <w:rsid w:val="00AF3A86"/>
    <w:rsid w:val="00AF5FE5"/>
    <w:rsid w:val="00AF6ACE"/>
    <w:rsid w:val="00B00E2D"/>
    <w:rsid w:val="00B02660"/>
    <w:rsid w:val="00B03062"/>
    <w:rsid w:val="00B040FF"/>
    <w:rsid w:val="00B05B6F"/>
    <w:rsid w:val="00B06300"/>
    <w:rsid w:val="00B129A3"/>
    <w:rsid w:val="00B133C5"/>
    <w:rsid w:val="00B1636F"/>
    <w:rsid w:val="00B1690B"/>
    <w:rsid w:val="00B171B8"/>
    <w:rsid w:val="00B17FEA"/>
    <w:rsid w:val="00B20C89"/>
    <w:rsid w:val="00B2195D"/>
    <w:rsid w:val="00B21B30"/>
    <w:rsid w:val="00B21D27"/>
    <w:rsid w:val="00B2208E"/>
    <w:rsid w:val="00B22856"/>
    <w:rsid w:val="00B2286D"/>
    <w:rsid w:val="00B228A2"/>
    <w:rsid w:val="00B23A25"/>
    <w:rsid w:val="00B26A72"/>
    <w:rsid w:val="00B30D07"/>
    <w:rsid w:val="00B32BC7"/>
    <w:rsid w:val="00B33086"/>
    <w:rsid w:val="00B343F6"/>
    <w:rsid w:val="00B3444B"/>
    <w:rsid w:val="00B3594A"/>
    <w:rsid w:val="00B36778"/>
    <w:rsid w:val="00B36C37"/>
    <w:rsid w:val="00B37905"/>
    <w:rsid w:val="00B37EE2"/>
    <w:rsid w:val="00B40277"/>
    <w:rsid w:val="00B40FBC"/>
    <w:rsid w:val="00B41777"/>
    <w:rsid w:val="00B43FBD"/>
    <w:rsid w:val="00B453F5"/>
    <w:rsid w:val="00B510D0"/>
    <w:rsid w:val="00B51645"/>
    <w:rsid w:val="00B5192E"/>
    <w:rsid w:val="00B530F3"/>
    <w:rsid w:val="00B548CA"/>
    <w:rsid w:val="00B55492"/>
    <w:rsid w:val="00B55C49"/>
    <w:rsid w:val="00B57137"/>
    <w:rsid w:val="00B577E2"/>
    <w:rsid w:val="00B57A3A"/>
    <w:rsid w:val="00B57D84"/>
    <w:rsid w:val="00B60124"/>
    <w:rsid w:val="00B62709"/>
    <w:rsid w:val="00B6294D"/>
    <w:rsid w:val="00B638F4"/>
    <w:rsid w:val="00B65ACE"/>
    <w:rsid w:val="00B66399"/>
    <w:rsid w:val="00B66F46"/>
    <w:rsid w:val="00B702AF"/>
    <w:rsid w:val="00B71191"/>
    <w:rsid w:val="00B7153D"/>
    <w:rsid w:val="00B73731"/>
    <w:rsid w:val="00B73C2B"/>
    <w:rsid w:val="00B73CCF"/>
    <w:rsid w:val="00B7403A"/>
    <w:rsid w:val="00B77318"/>
    <w:rsid w:val="00B80242"/>
    <w:rsid w:val="00B809B8"/>
    <w:rsid w:val="00B81921"/>
    <w:rsid w:val="00B81E8C"/>
    <w:rsid w:val="00B8308D"/>
    <w:rsid w:val="00B83159"/>
    <w:rsid w:val="00B8421F"/>
    <w:rsid w:val="00B90CC6"/>
    <w:rsid w:val="00B90E51"/>
    <w:rsid w:val="00B93B5C"/>
    <w:rsid w:val="00B93FAF"/>
    <w:rsid w:val="00B96C39"/>
    <w:rsid w:val="00B96CE7"/>
    <w:rsid w:val="00BA0FF7"/>
    <w:rsid w:val="00BA4D7D"/>
    <w:rsid w:val="00BA4E26"/>
    <w:rsid w:val="00BB1EB3"/>
    <w:rsid w:val="00BB2950"/>
    <w:rsid w:val="00BB34B7"/>
    <w:rsid w:val="00BB3623"/>
    <w:rsid w:val="00BB4894"/>
    <w:rsid w:val="00BB5701"/>
    <w:rsid w:val="00BC2485"/>
    <w:rsid w:val="00BC264E"/>
    <w:rsid w:val="00BC2AE2"/>
    <w:rsid w:val="00BC5111"/>
    <w:rsid w:val="00BC53D2"/>
    <w:rsid w:val="00BC60EA"/>
    <w:rsid w:val="00BD0C1F"/>
    <w:rsid w:val="00BD126C"/>
    <w:rsid w:val="00BD2959"/>
    <w:rsid w:val="00BD3DB7"/>
    <w:rsid w:val="00BD6E09"/>
    <w:rsid w:val="00BD7DC8"/>
    <w:rsid w:val="00BE006B"/>
    <w:rsid w:val="00BE16E9"/>
    <w:rsid w:val="00BE5BB1"/>
    <w:rsid w:val="00BE74CB"/>
    <w:rsid w:val="00BE79E2"/>
    <w:rsid w:val="00BF20D1"/>
    <w:rsid w:val="00BF3AE8"/>
    <w:rsid w:val="00BF4C18"/>
    <w:rsid w:val="00BF559F"/>
    <w:rsid w:val="00BF65AE"/>
    <w:rsid w:val="00C008B2"/>
    <w:rsid w:val="00C008B5"/>
    <w:rsid w:val="00C02C51"/>
    <w:rsid w:val="00C044BA"/>
    <w:rsid w:val="00C05282"/>
    <w:rsid w:val="00C11D05"/>
    <w:rsid w:val="00C134AC"/>
    <w:rsid w:val="00C14139"/>
    <w:rsid w:val="00C15B76"/>
    <w:rsid w:val="00C20784"/>
    <w:rsid w:val="00C210F1"/>
    <w:rsid w:val="00C22937"/>
    <w:rsid w:val="00C24144"/>
    <w:rsid w:val="00C242EE"/>
    <w:rsid w:val="00C249D6"/>
    <w:rsid w:val="00C251A3"/>
    <w:rsid w:val="00C262A7"/>
    <w:rsid w:val="00C262C8"/>
    <w:rsid w:val="00C26770"/>
    <w:rsid w:val="00C27B81"/>
    <w:rsid w:val="00C309DD"/>
    <w:rsid w:val="00C327A2"/>
    <w:rsid w:val="00C36381"/>
    <w:rsid w:val="00C37535"/>
    <w:rsid w:val="00C41131"/>
    <w:rsid w:val="00C47773"/>
    <w:rsid w:val="00C501A8"/>
    <w:rsid w:val="00C50ABD"/>
    <w:rsid w:val="00C50F46"/>
    <w:rsid w:val="00C51925"/>
    <w:rsid w:val="00C51D4C"/>
    <w:rsid w:val="00C52D26"/>
    <w:rsid w:val="00C54B69"/>
    <w:rsid w:val="00C55409"/>
    <w:rsid w:val="00C57869"/>
    <w:rsid w:val="00C60D9E"/>
    <w:rsid w:val="00C61079"/>
    <w:rsid w:val="00C62CF3"/>
    <w:rsid w:val="00C64B27"/>
    <w:rsid w:val="00C64B3B"/>
    <w:rsid w:val="00C71923"/>
    <w:rsid w:val="00C71C10"/>
    <w:rsid w:val="00C76084"/>
    <w:rsid w:val="00C7699E"/>
    <w:rsid w:val="00C807C5"/>
    <w:rsid w:val="00C82137"/>
    <w:rsid w:val="00C849BE"/>
    <w:rsid w:val="00C85187"/>
    <w:rsid w:val="00C86BF8"/>
    <w:rsid w:val="00C908DC"/>
    <w:rsid w:val="00C90902"/>
    <w:rsid w:val="00C93FF8"/>
    <w:rsid w:val="00CA2A7D"/>
    <w:rsid w:val="00CA4880"/>
    <w:rsid w:val="00CA53E0"/>
    <w:rsid w:val="00CA6C1C"/>
    <w:rsid w:val="00CB5FE1"/>
    <w:rsid w:val="00CB623A"/>
    <w:rsid w:val="00CB6E32"/>
    <w:rsid w:val="00CB74A9"/>
    <w:rsid w:val="00CB7F44"/>
    <w:rsid w:val="00CC14C6"/>
    <w:rsid w:val="00CC2901"/>
    <w:rsid w:val="00CC5A6F"/>
    <w:rsid w:val="00CC79AB"/>
    <w:rsid w:val="00CC7B2D"/>
    <w:rsid w:val="00CD2666"/>
    <w:rsid w:val="00CD3579"/>
    <w:rsid w:val="00CD423F"/>
    <w:rsid w:val="00CD67EF"/>
    <w:rsid w:val="00CE111B"/>
    <w:rsid w:val="00CE1ACC"/>
    <w:rsid w:val="00CE28E8"/>
    <w:rsid w:val="00CE32B4"/>
    <w:rsid w:val="00CE51C0"/>
    <w:rsid w:val="00CF021D"/>
    <w:rsid w:val="00CF2936"/>
    <w:rsid w:val="00CF303F"/>
    <w:rsid w:val="00CF3636"/>
    <w:rsid w:val="00CF705D"/>
    <w:rsid w:val="00D015BB"/>
    <w:rsid w:val="00D01F49"/>
    <w:rsid w:val="00D0256F"/>
    <w:rsid w:val="00D03CC5"/>
    <w:rsid w:val="00D046CE"/>
    <w:rsid w:val="00D07C79"/>
    <w:rsid w:val="00D100F1"/>
    <w:rsid w:val="00D105F9"/>
    <w:rsid w:val="00D108AD"/>
    <w:rsid w:val="00D10C3B"/>
    <w:rsid w:val="00D10DA4"/>
    <w:rsid w:val="00D16418"/>
    <w:rsid w:val="00D203F4"/>
    <w:rsid w:val="00D21FAA"/>
    <w:rsid w:val="00D2224F"/>
    <w:rsid w:val="00D23BE5"/>
    <w:rsid w:val="00D253F4"/>
    <w:rsid w:val="00D25E92"/>
    <w:rsid w:val="00D3052E"/>
    <w:rsid w:val="00D32A70"/>
    <w:rsid w:val="00D33D66"/>
    <w:rsid w:val="00D33E7A"/>
    <w:rsid w:val="00D34F2F"/>
    <w:rsid w:val="00D35288"/>
    <w:rsid w:val="00D362B2"/>
    <w:rsid w:val="00D41156"/>
    <w:rsid w:val="00D41BAB"/>
    <w:rsid w:val="00D443C6"/>
    <w:rsid w:val="00D44B36"/>
    <w:rsid w:val="00D45533"/>
    <w:rsid w:val="00D466B6"/>
    <w:rsid w:val="00D46F6E"/>
    <w:rsid w:val="00D47AC7"/>
    <w:rsid w:val="00D50377"/>
    <w:rsid w:val="00D529CA"/>
    <w:rsid w:val="00D53E64"/>
    <w:rsid w:val="00D544E3"/>
    <w:rsid w:val="00D54A92"/>
    <w:rsid w:val="00D5594F"/>
    <w:rsid w:val="00D56738"/>
    <w:rsid w:val="00D63B2E"/>
    <w:rsid w:val="00D63CC8"/>
    <w:rsid w:val="00D64979"/>
    <w:rsid w:val="00D64C16"/>
    <w:rsid w:val="00D7115D"/>
    <w:rsid w:val="00D75FBC"/>
    <w:rsid w:val="00D76546"/>
    <w:rsid w:val="00D777F3"/>
    <w:rsid w:val="00D8154D"/>
    <w:rsid w:val="00D819B8"/>
    <w:rsid w:val="00D83278"/>
    <w:rsid w:val="00D840D5"/>
    <w:rsid w:val="00D8474C"/>
    <w:rsid w:val="00D85926"/>
    <w:rsid w:val="00D8771C"/>
    <w:rsid w:val="00D91D5F"/>
    <w:rsid w:val="00D95FBE"/>
    <w:rsid w:val="00D97AD7"/>
    <w:rsid w:val="00DA0A64"/>
    <w:rsid w:val="00DA0FA0"/>
    <w:rsid w:val="00DA1D65"/>
    <w:rsid w:val="00DA2C70"/>
    <w:rsid w:val="00DA2D6A"/>
    <w:rsid w:val="00DA32DC"/>
    <w:rsid w:val="00DA4139"/>
    <w:rsid w:val="00DA66ED"/>
    <w:rsid w:val="00DA6997"/>
    <w:rsid w:val="00DA69EF"/>
    <w:rsid w:val="00DA7DFE"/>
    <w:rsid w:val="00DB1DAE"/>
    <w:rsid w:val="00DB251D"/>
    <w:rsid w:val="00DB3ED7"/>
    <w:rsid w:val="00DC11DB"/>
    <w:rsid w:val="00DC37FD"/>
    <w:rsid w:val="00DC3D44"/>
    <w:rsid w:val="00DC4FE8"/>
    <w:rsid w:val="00DC7767"/>
    <w:rsid w:val="00DD179D"/>
    <w:rsid w:val="00DD3643"/>
    <w:rsid w:val="00DE1A83"/>
    <w:rsid w:val="00DE4201"/>
    <w:rsid w:val="00DF1253"/>
    <w:rsid w:val="00DF1567"/>
    <w:rsid w:val="00DF1D8F"/>
    <w:rsid w:val="00DF2EA8"/>
    <w:rsid w:val="00DF40F9"/>
    <w:rsid w:val="00DF434E"/>
    <w:rsid w:val="00DF45DA"/>
    <w:rsid w:val="00DF6CA1"/>
    <w:rsid w:val="00E00FBF"/>
    <w:rsid w:val="00E015B8"/>
    <w:rsid w:val="00E050F0"/>
    <w:rsid w:val="00E064CA"/>
    <w:rsid w:val="00E07B9F"/>
    <w:rsid w:val="00E10E49"/>
    <w:rsid w:val="00E12BF6"/>
    <w:rsid w:val="00E13B66"/>
    <w:rsid w:val="00E14E03"/>
    <w:rsid w:val="00E16588"/>
    <w:rsid w:val="00E173AD"/>
    <w:rsid w:val="00E20B88"/>
    <w:rsid w:val="00E21398"/>
    <w:rsid w:val="00E22B73"/>
    <w:rsid w:val="00E23945"/>
    <w:rsid w:val="00E25E5D"/>
    <w:rsid w:val="00E279B6"/>
    <w:rsid w:val="00E30C96"/>
    <w:rsid w:val="00E31BFC"/>
    <w:rsid w:val="00E34226"/>
    <w:rsid w:val="00E34BC0"/>
    <w:rsid w:val="00E34D22"/>
    <w:rsid w:val="00E35B37"/>
    <w:rsid w:val="00E36482"/>
    <w:rsid w:val="00E364AA"/>
    <w:rsid w:val="00E374BD"/>
    <w:rsid w:val="00E459F0"/>
    <w:rsid w:val="00E470EA"/>
    <w:rsid w:val="00E473E5"/>
    <w:rsid w:val="00E5242A"/>
    <w:rsid w:val="00E52BCC"/>
    <w:rsid w:val="00E5627D"/>
    <w:rsid w:val="00E62798"/>
    <w:rsid w:val="00E6289F"/>
    <w:rsid w:val="00E64157"/>
    <w:rsid w:val="00E661D7"/>
    <w:rsid w:val="00E66397"/>
    <w:rsid w:val="00E70BBD"/>
    <w:rsid w:val="00E71078"/>
    <w:rsid w:val="00E71749"/>
    <w:rsid w:val="00E730D9"/>
    <w:rsid w:val="00E73AA7"/>
    <w:rsid w:val="00E77B19"/>
    <w:rsid w:val="00E83186"/>
    <w:rsid w:val="00E84718"/>
    <w:rsid w:val="00E86178"/>
    <w:rsid w:val="00E8669D"/>
    <w:rsid w:val="00E86D09"/>
    <w:rsid w:val="00E90F04"/>
    <w:rsid w:val="00E90F71"/>
    <w:rsid w:val="00E92ABE"/>
    <w:rsid w:val="00E94233"/>
    <w:rsid w:val="00E942CD"/>
    <w:rsid w:val="00E96A37"/>
    <w:rsid w:val="00E96C49"/>
    <w:rsid w:val="00E97AAF"/>
    <w:rsid w:val="00EA0086"/>
    <w:rsid w:val="00EA1C71"/>
    <w:rsid w:val="00EA2089"/>
    <w:rsid w:val="00EA21AD"/>
    <w:rsid w:val="00EA2243"/>
    <w:rsid w:val="00EA2C20"/>
    <w:rsid w:val="00EA49EC"/>
    <w:rsid w:val="00EA55CC"/>
    <w:rsid w:val="00EA7D18"/>
    <w:rsid w:val="00EA7DF1"/>
    <w:rsid w:val="00EB04E5"/>
    <w:rsid w:val="00EB2491"/>
    <w:rsid w:val="00EB2A51"/>
    <w:rsid w:val="00EB3075"/>
    <w:rsid w:val="00EB5C5E"/>
    <w:rsid w:val="00EB7781"/>
    <w:rsid w:val="00EC090C"/>
    <w:rsid w:val="00EC1CFE"/>
    <w:rsid w:val="00EC366E"/>
    <w:rsid w:val="00EC4A99"/>
    <w:rsid w:val="00EC5524"/>
    <w:rsid w:val="00EC7F5E"/>
    <w:rsid w:val="00ED4F4E"/>
    <w:rsid w:val="00ED68D6"/>
    <w:rsid w:val="00ED7CB7"/>
    <w:rsid w:val="00EE0057"/>
    <w:rsid w:val="00EE1245"/>
    <w:rsid w:val="00EE3F36"/>
    <w:rsid w:val="00EE5AD8"/>
    <w:rsid w:val="00EE6EC9"/>
    <w:rsid w:val="00EF19FC"/>
    <w:rsid w:val="00EF4CFD"/>
    <w:rsid w:val="00EF4E83"/>
    <w:rsid w:val="00EF4FD2"/>
    <w:rsid w:val="00EF67B5"/>
    <w:rsid w:val="00EF745E"/>
    <w:rsid w:val="00F00AFF"/>
    <w:rsid w:val="00F01485"/>
    <w:rsid w:val="00F03C7D"/>
    <w:rsid w:val="00F04262"/>
    <w:rsid w:val="00F04A33"/>
    <w:rsid w:val="00F10627"/>
    <w:rsid w:val="00F10CF3"/>
    <w:rsid w:val="00F12DFE"/>
    <w:rsid w:val="00F1383F"/>
    <w:rsid w:val="00F152C1"/>
    <w:rsid w:val="00F1582E"/>
    <w:rsid w:val="00F2053E"/>
    <w:rsid w:val="00F21C1E"/>
    <w:rsid w:val="00F24268"/>
    <w:rsid w:val="00F265CE"/>
    <w:rsid w:val="00F30041"/>
    <w:rsid w:val="00F3191F"/>
    <w:rsid w:val="00F32E52"/>
    <w:rsid w:val="00F358D5"/>
    <w:rsid w:val="00F4011D"/>
    <w:rsid w:val="00F40208"/>
    <w:rsid w:val="00F409B6"/>
    <w:rsid w:val="00F43A42"/>
    <w:rsid w:val="00F446AD"/>
    <w:rsid w:val="00F44A0B"/>
    <w:rsid w:val="00F459F4"/>
    <w:rsid w:val="00F46409"/>
    <w:rsid w:val="00F51D8A"/>
    <w:rsid w:val="00F5415C"/>
    <w:rsid w:val="00F55500"/>
    <w:rsid w:val="00F55D03"/>
    <w:rsid w:val="00F55F80"/>
    <w:rsid w:val="00F56062"/>
    <w:rsid w:val="00F56F37"/>
    <w:rsid w:val="00F574AD"/>
    <w:rsid w:val="00F604D9"/>
    <w:rsid w:val="00F60BB6"/>
    <w:rsid w:val="00F614FB"/>
    <w:rsid w:val="00F67F20"/>
    <w:rsid w:val="00F72507"/>
    <w:rsid w:val="00F731FA"/>
    <w:rsid w:val="00F74D1D"/>
    <w:rsid w:val="00F7748F"/>
    <w:rsid w:val="00F7766E"/>
    <w:rsid w:val="00F80F25"/>
    <w:rsid w:val="00F81379"/>
    <w:rsid w:val="00F82995"/>
    <w:rsid w:val="00F82B19"/>
    <w:rsid w:val="00F8545F"/>
    <w:rsid w:val="00F860DE"/>
    <w:rsid w:val="00F87B11"/>
    <w:rsid w:val="00F91BE4"/>
    <w:rsid w:val="00F92EA4"/>
    <w:rsid w:val="00F95549"/>
    <w:rsid w:val="00F9604A"/>
    <w:rsid w:val="00F968CD"/>
    <w:rsid w:val="00FA06AB"/>
    <w:rsid w:val="00FA1C83"/>
    <w:rsid w:val="00FA6C1A"/>
    <w:rsid w:val="00FA7659"/>
    <w:rsid w:val="00FB32EB"/>
    <w:rsid w:val="00FB55B2"/>
    <w:rsid w:val="00FB637C"/>
    <w:rsid w:val="00FB6C0E"/>
    <w:rsid w:val="00FC10F6"/>
    <w:rsid w:val="00FC2E4D"/>
    <w:rsid w:val="00FC360A"/>
    <w:rsid w:val="00FC47C3"/>
    <w:rsid w:val="00FC78D4"/>
    <w:rsid w:val="00FC7F28"/>
    <w:rsid w:val="00FD381C"/>
    <w:rsid w:val="00FD414E"/>
    <w:rsid w:val="00FD4465"/>
    <w:rsid w:val="00FD7684"/>
    <w:rsid w:val="00FE37F1"/>
    <w:rsid w:val="00FE6EFF"/>
    <w:rsid w:val="00FE75A0"/>
    <w:rsid w:val="00FF16C3"/>
    <w:rsid w:val="00FF1CDB"/>
    <w:rsid w:val="00FF3772"/>
    <w:rsid w:val="00FF3C94"/>
    <w:rsid w:val="00FF5C9B"/>
    <w:rsid w:val="00FF5FFC"/>
    <w:rsid w:val="00FF7D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5F51288-4C8B-44B7-9782-E5502332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link w:val="Kop1Char"/>
    <w:qFormat/>
    <w:rsid w:val="006D440B"/>
    <w:pPr>
      <w:keepNext/>
      <w:spacing w:before="240" w:after="60"/>
      <w:outlineLvl w:val="0"/>
    </w:pPr>
    <w:rPr>
      <w:rFonts w:ascii="Calibri" w:hAnsi="Calibri" w:cs="Arial"/>
      <w:b/>
      <w:bCs/>
      <w:kern w:val="32"/>
      <w:sz w:val="32"/>
      <w:szCs w:val="32"/>
    </w:rPr>
  </w:style>
  <w:style w:type="paragraph" w:styleId="Kop2">
    <w:name w:val="heading 2"/>
    <w:basedOn w:val="Standaard"/>
    <w:link w:val="Kop2Char"/>
    <w:qFormat/>
    <w:rsid w:val="006D440B"/>
    <w:pPr>
      <w:outlineLvl w:val="1"/>
    </w:pPr>
    <w:rPr>
      <w:rFonts w:ascii="Calibri" w:hAnsi="Calibri"/>
      <w:b/>
      <w:spacing w:val="-15"/>
      <w:szCs w:val="36"/>
    </w:rPr>
  </w:style>
  <w:style w:type="paragraph" w:styleId="Kop3">
    <w:name w:val="heading 3"/>
    <w:basedOn w:val="Standaard"/>
    <w:next w:val="Standaard"/>
    <w:qFormat/>
    <w:rsid w:val="00073425"/>
    <w:pPr>
      <w:keepNext/>
      <w:spacing w:before="240" w:after="60"/>
      <w:outlineLvl w:val="2"/>
    </w:pPr>
    <w:rPr>
      <w:rFonts w:ascii="Arial" w:hAnsi="Arial" w:cs="Arial"/>
      <w:b/>
      <w:bCs/>
      <w:sz w:val="26"/>
      <w:szCs w:val="26"/>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style>
  <w:style w:type="character" w:customStyle="1" w:styleId="Kop1Char">
    <w:name w:val="Kop 1 Char"/>
    <w:link w:val="Kop1"/>
    <w:rsid w:val="006D440B"/>
    <w:rPr>
      <w:rFonts w:ascii="Calibri" w:hAnsi="Calibri" w:cs="Arial"/>
      <w:b/>
      <w:bCs/>
      <w:kern w:val="32"/>
      <w:sz w:val="32"/>
      <w:szCs w:val="32"/>
    </w:rPr>
  </w:style>
  <w:style w:type="paragraph" w:customStyle="1" w:styleId="Default">
    <w:name w:val="Default"/>
    <w:rsid w:val="0011044F"/>
    <w:pPr>
      <w:autoSpaceDE w:val="0"/>
      <w:autoSpaceDN w:val="0"/>
      <w:adjustRightInd w:val="0"/>
    </w:pPr>
    <w:rPr>
      <w:color w:val="000000"/>
      <w:sz w:val="24"/>
      <w:szCs w:val="24"/>
    </w:rPr>
  </w:style>
  <w:style w:type="character" w:styleId="Hyperlink">
    <w:name w:val="Hyperlink"/>
    <w:uiPriority w:val="99"/>
    <w:unhideWhenUsed/>
    <w:rsid w:val="0011044F"/>
    <w:rPr>
      <w:color w:val="3D168B"/>
      <w:u w:val="single"/>
    </w:rPr>
  </w:style>
  <w:style w:type="table" w:styleId="Tabelraster">
    <w:name w:val="Table Grid"/>
    <w:basedOn w:val="Standaardtabel"/>
    <w:rsid w:val="00184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rsid w:val="00C71923"/>
    <w:pPr>
      <w:tabs>
        <w:tab w:val="center" w:pos="4536"/>
        <w:tab w:val="right" w:pos="9072"/>
      </w:tabs>
    </w:pPr>
  </w:style>
  <w:style w:type="character" w:customStyle="1" w:styleId="KoptekstChar">
    <w:name w:val="Koptekst Char"/>
    <w:link w:val="Koptekst"/>
    <w:rsid w:val="00954307"/>
    <w:rPr>
      <w:sz w:val="24"/>
      <w:szCs w:val="24"/>
      <w:lang w:val="nl-NL" w:eastAsia="nl-NL" w:bidi="ar-SA"/>
    </w:rPr>
  </w:style>
  <w:style w:type="paragraph" w:styleId="Voettekst">
    <w:name w:val="footer"/>
    <w:basedOn w:val="Standaard"/>
    <w:link w:val="VoettekstChar"/>
    <w:rsid w:val="00C71923"/>
    <w:pPr>
      <w:tabs>
        <w:tab w:val="center" w:pos="4536"/>
        <w:tab w:val="right" w:pos="9072"/>
      </w:tabs>
    </w:pPr>
  </w:style>
  <w:style w:type="character" w:styleId="Paginanummer">
    <w:name w:val="page number"/>
    <w:basedOn w:val="Standaardalinea-lettertype"/>
    <w:rsid w:val="00B90CC6"/>
  </w:style>
  <w:style w:type="paragraph" w:styleId="Ballontekst">
    <w:name w:val="Balloon Text"/>
    <w:basedOn w:val="Standaard"/>
    <w:link w:val="BallontekstChar"/>
    <w:semiHidden/>
    <w:rsid w:val="008967C1"/>
    <w:rPr>
      <w:rFonts w:ascii="Tahoma" w:hAnsi="Tahoma" w:cs="Tahoma"/>
      <w:sz w:val="16"/>
      <w:szCs w:val="16"/>
    </w:rPr>
  </w:style>
  <w:style w:type="character" w:customStyle="1" w:styleId="BallontekstChar">
    <w:name w:val="Ballontekst Char"/>
    <w:link w:val="Ballontekst"/>
    <w:rsid w:val="00954307"/>
    <w:rPr>
      <w:rFonts w:ascii="Tahoma" w:hAnsi="Tahoma" w:cs="Tahoma"/>
      <w:sz w:val="16"/>
      <w:szCs w:val="16"/>
      <w:lang w:val="nl-NL" w:eastAsia="nl-NL" w:bidi="ar-SA"/>
    </w:rPr>
  </w:style>
  <w:style w:type="character" w:styleId="Verwijzingopmerking">
    <w:name w:val="annotation reference"/>
    <w:semiHidden/>
    <w:rsid w:val="008967C1"/>
    <w:rPr>
      <w:sz w:val="16"/>
      <w:szCs w:val="16"/>
    </w:rPr>
  </w:style>
  <w:style w:type="paragraph" w:styleId="Tekstopmerking">
    <w:name w:val="annotation text"/>
    <w:basedOn w:val="Standaard"/>
    <w:link w:val="TekstopmerkingChar"/>
    <w:semiHidden/>
    <w:rsid w:val="008967C1"/>
    <w:rPr>
      <w:sz w:val="20"/>
      <w:szCs w:val="20"/>
    </w:rPr>
  </w:style>
  <w:style w:type="character" w:customStyle="1" w:styleId="TekstopmerkingChar">
    <w:name w:val="Tekst opmerking Char"/>
    <w:link w:val="Tekstopmerking"/>
    <w:rsid w:val="00954307"/>
    <w:rPr>
      <w:lang w:val="nl-NL" w:eastAsia="nl-NL" w:bidi="ar-SA"/>
    </w:rPr>
  </w:style>
  <w:style w:type="paragraph" w:styleId="Onderwerpvanopmerking">
    <w:name w:val="annotation subject"/>
    <w:basedOn w:val="Tekstopmerking"/>
    <w:next w:val="Tekstopmerking"/>
    <w:link w:val="OnderwerpvanopmerkingChar"/>
    <w:semiHidden/>
    <w:rsid w:val="008967C1"/>
    <w:rPr>
      <w:b/>
      <w:bCs/>
    </w:rPr>
  </w:style>
  <w:style w:type="character" w:customStyle="1" w:styleId="OnderwerpvanopmerkingChar">
    <w:name w:val="Onderwerp van opmerking Char"/>
    <w:link w:val="Onderwerpvanopmerking"/>
    <w:rsid w:val="00954307"/>
    <w:rPr>
      <w:b/>
      <w:bCs/>
      <w:lang w:val="nl-NL" w:eastAsia="nl-NL" w:bidi="ar-SA"/>
    </w:rPr>
  </w:style>
  <w:style w:type="paragraph" w:styleId="Inhopg2">
    <w:name w:val="toc 2"/>
    <w:basedOn w:val="Standaard"/>
    <w:next w:val="Standaard"/>
    <w:autoRedefine/>
    <w:uiPriority w:val="39"/>
    <w:rsid w:val="00FF1CDB"/>
    <w:pPr>
      <w:tabs>
        <w:tab w:val="left" w:pos="960"/>
        <w:tab w:val="right" w:leader="dot" w:pos="9062"/>
      </w:tabs>
      <w:ind w:left="240"/>
    </w:pPr>
    <w:rPr>
      <w:rFonts w:ascii="Arial" w:hAnsi="Arial" w:cs="Arial"/>
      <w:noProof/>
    </w:rPr>
  </w:style>
  <w:style w:type="paragraph" w:styleId="Inhopg1">
    <w:name w:val="toc 1"/>
    <w:basedOn w:val="Standaard"/>
    <w:next w:val="Standaard"/>
    <w:autoRedefine/>
    <w:uiPriority w:val="39"/>
    <w:rsid w:val="00041C21"/>
    <w:pPr>
      <w:tabs>
        <w:tab w:val="left" w:pos="480"/>
        <w:tab w:val="right" w:leader="dot" w:pos="9062"/>
      </w:tabs>
    </w:pPr>
    <w:rPr>
      <w:rFonts w:ascii="Calibri" w:hAnsi="Calibri"/>
      <w:noProof/>
    </w:rPr>
  </w:style>
  <w:style w:type="paragraph" w:styleId="Normaalweb">
    <w:name w:val="Normal (Web)"/>
    <w:basedOn w:val="Standaard"/>
    <w:rsid w:val="00393403"/>
  </w:style>
  <w:style w:type="character" w:styleId="Zwaar">
    <w:name w:val="Strong"/>
    <w:qFormat/>
    <w:rsid w:val="00954307"/>
    <w:rPr>
      <w:b/>
      <w:bCs/>
    </w:rPr>
  </w:style>
  <w:style w:type="paragraph" w:styleId="Plattetekstinspringen">
    <w:name w:val="Body Text Indent"/>
    <w:basedOn w:val="Standaard"/>
    <w:rsid w:val="00954307"/>
    <w:pPr>
      <w:tabs>
        <w:tab w:val="left" w:pos="540"/>
        <w:tab w:val="left" w:pos="900"/>
        <w:tab w:val="left" w:pos="1260"/>
      </w:tabs>
      <w:spacing w:line="280" w:lineRule="exact"/>
      <w:ind w:left="540" w:hanging="540"/>
    </w:pPr>
    <w:rPr>
      <w:rFonts w:ascii="Arial" w:hAnsi="Arial" w:cs="Arial"/>
      <w:b/>
      <w:sz w:val="20"/>
      <w:szCs w:val="20"/>
    </w:rPr>
  </w:style>
  <w:style w:type="character" w:styleId="Nadruk">
    <w:name w:val="Emphasis"/>
    <w:qFormat/>
    <w:rsid w:val="00DA2C70"/>
    <w:rPr>
      <w:b/>
      <w:bCs/>
      <w:i w:val="0"/>
      <w:iCs w:val="0"/>
    </w:rPr>
  </w:style>
  <w:style w:type="paragraph" w:styleId="Titel">
    <w:name w:val="Title"/>
    <w:basedOn w:val="Standaard"/>
    <w:link w:val="TitelChar"/>
    <w:uiPriority w:val="10"/>
    <w:qFormat/>
    <w:rsid w:val="00135E71"/>
    <w:pPr>
      <w:spacing w:before="240" w:after="60" w:line="240" w:lineRule="atLeast"/>
      <w:jc w:val="center"/>
      <w:outlineLvl w:val="0"/>
    </w:pPr>
    <w:rPr>
      <w:rFonts w:cs="Arial"/>
      <w:b/>
      <w:bCs/>
      <w:kern w:val="28"/>
      <w:sz w:val="32"/>
      <w:szCs w:val="32"/>
    </w:rPr>
  </w:style>
  <w:style w:type="paragraph" w:customStyle="1" w:styleId="Adresgegevens">
    <w:name w:val="Adresgegevens"/>
    <w:basedOn w:val="Standaard"/>
    <w:rsid w:val="00135E71"/>
    <w:pPr>
      <w:spacing w:line="240" w:lineRule="exact"/>
    </w:pPr>
    <w:rPr>
      <w:noProof/>
      <w:sz w:val="22"/>
    </w:rPr>
  </w:style>
  <w:style w:type="paragraph" w:styleId="Voetnoottekst">
    <w:name w:val="footnote text"/>
    <w:basedOn w:val="Standaard"/>
    <w:semiHidden/>
    <w:rsid w:val="00135E71"/>
    <w:rPr>
      <w:sz w:val="20"/>
      <w:szCs w:val="20"/>
    </w:rPr>
  </w:style>
  <w:style w:type="character" w:styleId="Voetnootmarkering">
    <w:name w:val="footnote reference"/>
    <w:semiHidden/>
    <w:rsid w:val="00135E71"/>
    <w:rPr>
      <w:vertAlign w:val="superscript"/>
    </w:rPr>
  </w:style>
  <w:style w:type="paragraph" w:styleId="Inhopg3">
    <w:name w:val="toc 3"/>
    <w:basedOn w:val="Standaard"/>
    <w:next w:val="Standaard"/>
    <w:autoRedefine/>
    <w:uiPriority w:val="39"/>
    <w:rsid w:val="00642CA9"/>
    <w:pPr>
      <w:ind w:left="480"/>
    </w:pPr>
  </w:style>
  <w:style w:type="paragraph" w:styleId="Eindnoottekst">
    <w:name w:val="endnote text"/>
    <w:basedOn w:val="Standaard"/>
    <w:semiHidden/>
    <w:rsid w:val="00642CA9"/>
    <w:rPr>
      <w:rFonts w:eastAsia="MS Mincho"/>
      <w:sz w:val="20"/>
      <w:szCs w:val="20"/>
    </w:rPr>
  </w:style>
  <w:style w:type="character" w:styleId="Eindnootmarkering">
    <w:name w:val="endnote reference"/>
    <w:semiHidden/>
    <w:rsid w:val="00642CA9"/>
    <w:rPr>
      <w:vertAlign w:val="superscript"/>
    </w:rPr>
  </w:style>
  <w:style w:type="paragraph" w:customStyle="1" w:styleId="citation">
    <w:name w:val="citation"/>
    <w:basedOn w:val="Standaard"/>
    <w:rsid w:val="00872415"/>
    <w:pPr>
      <w:spacing w:before="100" w:beforeAutospacing="1" w:after="100" w:afterAutospacing="1"/>
    </w:pPr>
  </w:style>
  <w:style w:type="paragraph" w:styleId="Lijstnummering">
    <w:name w:val="List Number"/>
    <w:basedOn w:val="Standaard"/>
    <w:rsid w:val="00E86178"/>
    <w:pPr>
      <w:numPr>
        <w:numId w:val="38"/>
      </w:numPr>
      <w:contextualSpacing/>
    </w:pPr>
  </w:style>
  <w:style w:type="paragraph" w:customStyle="1" w:styleId="RapportNanne">
    <w:name w:val="Rapport_Nanne"/>
    <w:basedOn w:val="Kop1"/>
    <w:link w:val="RapportNanneChar"/>
    <w:qFormat/>
    <w:rsid w:val="006D440B"/>
  </w:style>
  <w:style w:type="character" w:customStyle="1" w:styleId="Kop2Char">
    <w:name w:val="Kop 2 Char"/>
    <w:link w:val="Kop2"/>
    <w:rsid w:val="00DC37FD"/>
    <w:rPr>
      <w:rFonts w:ascii="Calibri" w:hAnsi="Calibri"/>
      <w:b/>
      <w:spacing w:val="-15"/>
      <w:sz w:val="24"/>
      <w:szCs w:val="36"/>
    </w:rPr>
  </w:style>
  <w:style w:type="character" w:customStyle="1" w:styleId="RapportNanneChar">
    <w:name w:val="Rapport_Nanne Char"/>
    <w:link w:val="RapportNanne"/>
    <w:rsid w:val="006D440B"/>
    <w:rPr>
      <w:rFonts w:ascii="Calibri" w:hAnsi="Calibri" w:cs="Arial"/>
      <w:b/>
      <w:bCs/>
      <w:kern w:val="32"/>
      <w:sz w:val="32"/>
      <w:szCs w:val="32"/>
    </w:rPr>
  </w:style>
  <w:style w:type="table" w:customStyle="1" w:styleId="Tabelraster1">
    <w:name w:val="Tabelraster1"/>
    <w:basedOn w:val="Standaardtabel"/>
    <w:next w:val="Tabelraster"/>
    <w:uiPriority w:val="59"/>
    <w:rsid w:val="000D11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4">
    <w:name w:val="toc 4"/>
    <w:basedOn w:val="Standaard"/>
    <w:next w:val="Standaard"/>
    <w:autoRedefine/>
    <w:uiPriority w:val="39"/>
    <w:unhideWhenUsed/>
    <w:rsid w:val="004D3E8C"/>
    <w:pPr>
      <w:spacing w:after="100" w:line="276" w:lineRule="auto"/>
      <w:ind w:left="660"/>
    </w:pPr>
    <w:rPr>
      <w:rFonts w:ascii="Calibri" w:hAnsi="Calibri"/>
      <w:sz w:val="22"/>
      <w:szCs w:val="22"/>
    </w:rPr>
  </w:style>
  <w:style w:type="paragraph" w:styleId="Inhopg5">
    <w:name w:val="toc 5"/>
    <w:basedOn w:val="Standaard"/>
    <w:next w:val="Standaard"/>
    <w:autoRedefine/>
    <w:uiPriority w:val="39"/>
    <w:unhideWhenUsed/>
    <w:rsid w:val="004D3E8C"/>
    <w:pPr>
      <w:spacing w:after="100" w:line="276" w:lineRule="auto"/>
      <w:ind w:left="880"/>
    </w:pPr>
    <w:rPr>
      <w:rFonts w:ascii="Calibri" w:hAnsi="Calibri"/>
      <w:sz w:val="22"/>
      <w:szCs w:val="22"/>
    </w:rPr>
  </w:style>
  <w:style w:type="paragraph" w:styleId="Inhopg6">
    <w:name w:val="toc 6"/>
    <w:basedOn w:val="Standaard"/>
    <w:next w:val="Standaard"/>
    <w:autoRedefine/>
    <w:uiPriority w:val="39"/>
    <w:unhideWhenUsed/>
    <w:rsid w:val="004D3E8C"/>
    <w:pPr>
      <w:spacing w:after="100" w:line="276" w:lineRule="auto"/>
      <w:ind w:left="1100"/>
    </w:pPr>
    <w:rPr>
      <w:rFonts w:ascii="Calibri" w:hAnsi="Calibri"/>
      <w:sz w:val="22"/>
      <w:szCs w:val="22"/>
    </w:rPr>
  </w:style>
  <w:style w:type="paragraph" w:styleId="Inhopg7">
    <w:name w:val="toc 7"/>
    <w:basedOn w:val="Standaard"/>
    <w:next w:val="Standaard"/>
    <w:autoRedefine/>
    <w:uiPriority w:val="39"/>
    <w:unhideWhenUsed/>
    <w:rsid w:val="004D3E8C"/>
    <w:pPr>
      <w:spacing w:after="100" w:line="276" w:lineRule="auto"/>
      <w:ind w:left="1320"/>
    </w:pPr>
    <w:rPr>
      <w:rFonts w:ascii="Calibri" w:hAnsi="Calibri"/>
      <w:sz w:val="22"/>
      <w:szCs w:val="22"/>
    </w:rPr>
  </w:style>
  <w:style w:type="paragraph" w:styleId="Inhopg8">
    <w:name w:val="toc 8"/>
    <w:basedOn w:val="Standaard"/>
    <w:next w:val="Standaard"/>
    <w:autoRedefine/>
    <w:uiPriority w:val="39"/>
    <w:unhideWhenUsed/>
    <w:rsid w:val="004D3E8C"/>
    <w:pPr>
      <w:spacing w:after="100" w:line="276" w:lineRule="auto"/>
      <w:ind w:left="1540"/>
    </w:pPr>
    <w:rPr>
      <w:rFonts w:ascii="Calibri" w:hAnsi="Calibri"/>
      <w:sz w:val="22"/>
      <w:szCs w:val="22"/>
    </w:rPr>
  </w:style>
  <w:style w:type="paragraph" w:styleId="Inhopg9">
    <w:name w:val="toc 9"/>
    <w:basedOn w:val="Standaard"/>
    <w:next w:val="Standaard"/>
    <w:autoRedefine/>
    <w:uiPriority w:val="39"/>
    <w:unhideWhenUsed/>
    <w:rsid w:val="004D3E8C"/>
    <w:pPr>
      <w:spacing w:after="100" w:line="276" w:lineRule="auto"/>
      <w:ind w:left="1760"/>
    </w:pPr>
    <w:rPr>
      <w:rFonts w:ascii="Calibri" w:hAnsi="Calibri"/>
      <w:sz w:val="22"/>
      <w:szCs w:val="22"/>
    </w:rPr>
  </w:style>
  <w:style w:type="character" w:customStyle="1" w:styleId="TitelChar">
    <w:name w:val="Titel Char"/>
    <w:link w:val="Titel"/>
    <w:uiPriority w:val="10"/>
    <w:rsid w:val="001B5251"/>
    <w:rPr>
      <w:rFonts w:cs="Arial"/>
      <w:b/>
      <w:bCs/>
      <w:kern w:val="28"/>
      <w:sz w:val="32"/>
      <w:szCs w:val="32"/>
    </w:rPr>
  </w:style>
  <w:style w:type="character" w:customStyle="1" w:styleId="VoettekstChar">
    <w:name w:val="Voettekst Char"/>
    <w:link w:val="Voettekst"/>
    <w:rsid w:val="001B52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8851">
      <w:bodyDiv w:val="1"/>
      <w:marLeft w:val="0"/>
      <w:marRight w:val="0"/>
      <w:marTop w:val="0"/>
      <w:marBottom w:val="0"/>
      <w:divBdr>
        <w:top w:val="none" w:sz="0" w:space="0" w:color="auto"/>
        <w:left w:val="none" w:sz="0" w:space="0" w:color="auto"/>
        <w:bottom w:val="none" w:sz="0" w:space="0" w:color="auto"/>
        <w:right w:val="none" w:sz="0" w:space="0" w:color="auto"/>
      </w:divBdr>
    </w:div>
    <w:div w:id="24402631">
      <w:bodyDiv w:val="1"/>
      <w:marLeft w:val="0"/>
      <w:marRight w:val="0"/>
      <w:marTop w:val="0"/>
      <w:marBottom w:val="0"/>
      <w:divBdr>
        <w:top w:val="none" w:sz="0" w:space="0" w:color="auto"/>
        <w:left w:val="none" w:sz="0" w:space="0" w:color="auto"/>
        <w:bottom w:val="none" w:sz="0" w:space="0" w:color="auto"/>
        <w:right w:val="none" w:sz="0" w:space="0" w:color="auto"/>
      </w:divBdr>
    </w:div>
    <w:div w:id="48186294">
      <w:bodyDiv w:val="1"/>
      <w:marLeft w:val="0"/>
      <w:marRight w:val="0"/>
      <w:marTop w:val="0"/>
      <w:marBottom w:val="0"/>
      <w:divBdr>
        <w:top w:val="none" w:sz="0" w:space="0" w:color="auto"/>
        <w:left w:val="none" w:sz="0" w:space="0" w:color="auto"/>
        <w:bottom w:val="none" w:sz="0" w:space="0" w:color="auto"/>
        <w:right w:val="none" w:sz="0" w:space="0" w:color="auto"/>
      </w:divBdr>
    </w:div>
    <w:div w:id="81802104">
      <w:bodyDiv w:val="1"/>
      <w:marLeft w:val="0"/>
      <w:marRight w:val="0"/>
      <w:marTop w:val="0"/>
      <w:marBottom w:val="0"/>
      <w:divBdr>
        <w:top w:val="none" w:sz="0" w:space="0" w:color="auto"/>
        <w:left w:val="none" w:sz="0" w:space="0" w:color="auto"/>
        <w:bottom w:val="none" w:sz="0" w:space="0" w:color="auto"/>
        <w:right w:val="none" w:sz="0" w:space="0" w:color="auto"/>
      </w:divBdr>
    </w:div>
    <w:div w:id="99032552">
      <w:bodyDiv w:val="1"/>
      <w:marLeft w:val="0"/>
      <w:marRight w:val="0"/>
      <w:marTop w:val="0"/>
      <w:marBottom w:val="0"/>
      <w:divBdr>
        <w:top w:val="none" w:sz="0" w:space="0" w:color="auto"/>
        <w:left w:val="none" w:sz="0" w:space="0" w:color="auto"/>
        <w:bottom w:val="none" w:sz="0" w:space="0" w:color="auto"/>
        <w:right w:val="none" w:sz="0" w:space="0" w:color="auto"/>
      </w:divBdr>
      <w:divsChild>
        <w:div w:id="342241313">
          <w:marLeft w:val="0"/>
          <w:marRight w:val="0"/>
          <w:marTop w:val="0"/>
          <w:marBottom w:val="0"/>
          <w:divBdr>
            <w:top w:val="none" w:sz="0" w:space="0" w:color="auto"/>
            <w:left w:val="none" w:sz="0" w:space="0" w:color="auto"/>
            <w:bottom w:val="none" w:sz="0" w:space="0" w:color="auto"/>
            <w:right w:val="none" w:sz="0" w:space="0" w:color="auto"/>
          </w:divBdr>
          <w:divsChild>
            <w:div w:id="1706979383">
              <w:marLeft w:val="0"/>
              <w:marRight w:val="0"/>
              <w:marTop w:val="0"/>
              <w:marBottom w:val="0"/>
              <w:divBdr>
                <w:top w:val="none" w:sz="0" w:space="0" w:color="auto"/>
                <w:left w:val="none" w:sz="0" w:space="0" w:color="auto"/>
                <w:bottom w:val="none" w:sz="0" w:space="0" w:color="auto"/>
                <w:right w:val="none" w:sz="0" w:space="0" w:color="auto"/>
              </w:divBdr>
              <w:divsChild>
                <w:div w:id="1775981963">
                  <w:marLeft w:val="0"/>
                  <w:marRight w:val="0"/>
                  <w:marTop w:val="0"/>
                  <w:marBottom w:val="0"/>
                  <w:divBdr>
                    <w:top w:val="none" w:sz="0" w:space="0" w:color="auto"/>
                    <w:left w:val="none" w:sz="0" w:space="0" w:color="auto"/>
                    <w:bottom w:val="none" w:sz="0" w:space="0" w:color="auto"/>
                    <w:right w:val="none" w:sz="0" w:space="0" w:color="auto"/>
                  </w:divBdr>
                  <w:divsChild>
                    <w:div w:id="159686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78531">
      <w:bodyDiv w:val="1"/>
      <w:marLeft w:val="0"/>
      <w:marRight w:val="0"/>
      <w:marTop w:val="0"/>
      <w:marBottom w:val="0"/>
      <w:divBdr>
        <w:top w:val="none" w:sz="0" w:space="0" w:color="auto"/>
        <w:left w:val="none" w:sz="0" w:space="0" w:color="auto"/>
        <w:bottom w:val="none" w:sz="0" w:space="0" w:color="auto"/>
        <w:right w:val="none" w:sz="0" w:space="0" w:color="auto"/>
      </w:divBdr>
    </w:div>
    <w:div w:id="188878049">
      <w:bodyDiv w:val="1"/>
      <w:marLeft w:val="0"/>
      <w:marRight w:val="0"/>
      <w:marTop w:val="0"/>
      <w:marBottom w:val="0"/>
      <w:divBdr>
        <w:top w:val="none" w:sz="0" w:space="0" w:color="auto"/>
        <w:left w:val="none" w:sz="0" w:space="0" w:color="auto"/>
        <w:bottom w:val="none" w:sz="0" w:space="0" w:color="auto"/>
        <w:right w:val="none" w:sz="0" w:space="0" w:color="auto"/>
      </w:divBdr>
    </w:div>
    <w:div w:id="217012751">
      <w:bodyDiv w:val="1"/>
      <w:marLeft w:val="0"/>
      <w:marRight w:val="0"/>
      <w:marTop w:val="0"/>
      <w:marBottom w:val="0"/>
      <w:divBdr>
        <w:top w:val="none" w:sz="0" w:space="0" w:color="auto"/>
        <w:left w:val="none" w:sz="0" w:space="0" w:color="auto"/>
        <w:bottom w:val="none" w:sz="0" w:space="0" w:color="auto"/>
        <w:right w:val="none" w:sz="0" w:space="0" w:color="auto"/>
      </w:divBdr>
      <w:divsChild>
        <w:div w:id="158810827">
          <w:marLeft w:val="1166"/>
          <w:marRight w:val="0"/>
          <w:marTop w:val="82"/>
          <w:marBottom w:val="0"/>
          <w:divBdr>
            <w:top w:val="none" w:sz="0" w:space="0" w:color="auto"/>
            <w:left w:val="none" w:sz="0" w:space="0" w:color="auto"/>
            <w:bottom w:val="none" w:sz="0" w:space="0" w:color="auto"/>
            <w:right w:val="none" w:sz="0" w:space="0" w:color="auto"/>
          </w:divBdr>
        </w:div>
        <w:div w:id="568538747">
          <w:marLeft w:val="547"/>
          <w:marRight w:val="0"/>
          <w:marTop w:val="82"/>
          <w:marBottom w:val="0"/>
          <w:divBdr>
            <w:top w:val="none" w:sz="0" w:space="0" w:color="auto"/>
            <w:left w:val="none" w:sz="0" w:space="0" w:color="auto"/>
            <w:bottom w:val="none" w:sz="0" w:space="0" w:color="auto"/>
            <w:right w:val="none" w:sz="0" w:space="0" w:color="auto"/>
          </w:divBdr>
        </w:div>
        <w:div w:id="609312432">
          <w:marLeft w:val="1166"/>
          <w:marRight w:val="0"/>
          <w:marTop w:val="82"/>
          <w:marBottom w:val="0"/>
          <w:divBdr>
            <w:top w:val="none" w:sz="0" w:space="0" w:color="auto"/>
            <w:left w:val="none" w:sz="0" w:space="0" w:color="auto"/>
            <w:bottom w:val="none" w:sz="0" w:space="0" w:color="auto"/>
            <w:right w:val="none" w:sz="0" w:space="0" w:color="auto"/>
          </w:divBdr>
        </w:div>
        <w:div w:id="613902202">
          <w:marLeft w:val="547"/>
          <w:marRight w:val="0"/>
          <w:marTop w:val="82"/>
          <w:marBottom w:val="0"/>
          <w:divBdr>
            <w:top w:val="none" w:sz="0" w:space="0" w:color="auto"/>
            <w:left w:val="none" w:sz="0" w:space="0" w:color="auto"/>
            <w:bottom w:val="none" w:sz="0" w:space="0" w:color="auto"/>
            <w:right w:val="none" w:sz="0" w:space="0" w:color="auto"/>
          </w:divBdr>
        </w:div>
        <w:div w:id="922643470">
          <w:marLeft w:val="1166"/>
          <w:marRight w:val="0"/>
          <w:marTop w:val="82"/>
          <w:marBottom w:val="0"/>
          <w:divBdr>
            <w:top w:val="none" w:sz="0" w:space="0" w:color="auto"/>
            <w:left w:val="none" w:sz="0" w:space="0" w:color="auto"/>
            <w:bottom w:val="none" w:sz="0" w:space="0" w:color="auto"/>
            <w:right w:val="none" w:sz="0" w:space="0" w:color="auto"/>
          </w:divBdr>
        </w:div>
        <w:div w:id="1055347834">
          <w:marLeft w:val="547"/>
          <w:marRight w:val="0"/>
          <w:marTop w:val="82"/>
          <w:marBottom w:val="0"/>
          <w:divBdr>
            <w:top w:val="none" w:sz="0" w:space="0" w:color="auto"/>
            <w:left w:val="none" w:sz="0" w:space="0" w:color="auto"/>
            <w:bottom w:val="none" w:sz="0" w:space="0" w:color="auto"/>
            <w:right w:val="none" w:sz="0" w:space="0" w:color="auto"/>
          </w:divBdr>
        </w:div>
        <w:div w:id="1272786883">
          <w:marLeft w:val="1166"/>
          <w:marRight w:val="0"/>
          <w:marTop w:val="82"/>
          <w:marBottom w:val="0"/>
          <w:divBdr>
            <w:top w:val="none" w:sz="0" w:space="0" w:color="auto"/>
            <w:left w:val="none" w:sz="0" w:space="0" w:color="auto"/>
            <w:bottom w:val="none" w:sz="0" w:space="0" w:color="auto"/>
            <w:right w:val="none" w:sz="0" w:space="0" w:color="auto"/>
          </w:divBdr>
        </w:div>
        <w:div w:id="1538392238">
          <w:marLeft w:val="1166"/>
          <w:marRight w:val="0"/>
          <w:marTop w:val="82"/>
          <w:marBottom w:val="0"/>
          <w:divBdr>
            <w:top w:val="none" w:sz="0" w:space="0" w:color="auto"/>
            <w:left w:val="none" w:sz="0" w:space="0" w:color="auto"/>
            <w:bottom w:val="none" w:sz="0" w:space="0" w:color="auto"/>
            <w:right w:val="none" w:sz="0" w:space="0" w:color="auto"/>
          </w:divBdr>
        </w:div>
        <w:div w:id="1689214582">
          <w:marLeft w:val="1166"/>
          <w:marRight w:val="0"/>
          <w:marTop w:val="82"/>
          <w:marBottom w:val="0"/>
          <w:divBdr>
            <w:top w:val="none" w:sz="0" w:space="0" w:color="auto"/>
            <w:left w:val="none" w:sz="0" w:space="0" w:color="auto"/>
            <w:bottom w:val="none" w:sz="0" w:space="0" w:color="auto"/>
            <w:right w:val="none" w:sz="0" w:space="0" w:color="auto"/>
          </w:divBdr>
        </w:div>
        <w:div w:id="2071029311">
          <w:marLeft w:val="1166"/>
          <w:marRight w:val="0"/>
          <w:marTop w:val="82"/>
          <w:marBottom w:val="0"/>
          <w:divBdr>
            <w:top w:val="none" w:sz="0" w:space="0" w:color="auto"/>
            <w:left w:val="none" w:sz="0" w:space="0" w:color="auto"/>
            <w:bottom w:val="none" w:sz="0" w:space="0" w:color="auto"/>
            <w:right w:val="none" w:sz="0" w:space="0" w:color="auto"/>
          </w:divBdr>
        </w:div>
        <w:div w:id="2122793745">
          <w:marLeft w:val="1166"/>
          <w:marRight w:val="0"/>
          <w:marTop w:val="82"/>
          <w:marBottom w:val="0"/>
          <w:divBdr>
            <w:top w:val="none" w:sz="0" w:space="0" w:color="auto"/>
            <w:left w:val="none" w:sz="0" w:space="0" w:color="auto"/>
            <w:bottom w:val="none" w:sz="0" w:space="0" w:color="auto"/>
            <w:right w:val="none" w:sz="0" w:space="0" w:color="auto"/>
          </w:divBdr>
        </w:div>
      </w:divsChild>
    </w:div>
    <w:div w:id="229389183">
      <w:bodyDiv w:val="1"/>
      <w:marLeft w:val="0"/>
      <w:marRight w:val="0"/>
      <w:marTop w:val="0"/>
      <w:marBottom w:val="0"/>
      <w:divBdr>
        <w:top w:val="none" w:sz="0" w:space="0" w:color="auto"/>
        <w:left w:val="none" w:sz="0" w:space="0" w:color="auto"/>
        <w:bottom w:val="none" w:sz="0" w:space="0" w:color="auto"/>
        <w:right w:val="none" w:sz="0" w:space="0" w:color="auto"/>
      </w:divBdr>
      <w:divsChild>
        <w:div w:id="1791583359">
          <w:marLeft w:val="0"/>
          <w:marRight w:val="0"/>
          <w:marTop w:val="0"/>
          <w:marBottom w:val="0"/>
          <w:divBdr>
            <w:top w:val="none" w:sz="0" w:space="0" w:color="auto"/>
            <w:left w:val="none" w:sz="0" w:space="0" w:color="auto"/>
            <w:bottom w:val="none" w:sz="0" w:space="0" w:color="auto"/>
            <w:right w:val="none" w:sz="0" w:space="0" w:color="auto"/>
          </w:divBdr>
          <w:divsChild>
            <w:div w:id="1569343152">
              <w:marLeft w:val="2250"/>
              <w:marRight w:val="0"/>
              <w:marTop w:val="0"/>
              <w:marBottom w:val="0"/>
              <w:divBdr>
                <w:top w:val="none" w:sz="0" w:space="0" w:color="auto"/>
                <w:left w:val="single" w:sz="6" w:space="8" w:color="DDDDDD"/>
                <w:bottom w:val="none" w:sz="0" w:space="0" w:color="auto"/>
                <w:right w:val="none" w:sz="0" w:space="0" w:color="auto"/>
              </w:divBdr>
            </w:div>
          </w:divsChild>
        </w:div>
      </w:divsChild>
    </w:div>
    <w:div w:id="231426579">
      <w:bodyDiv w:val="1"/>
      <w:marLeft w:val="0"/>
      <w:marRight w:val="0"/>
      <w:marTop w:val="0"/>
      <w:marBottom w:val="0"/>
      <w:divBdr>
        <w:top w:val="none" w:sz="0" w:space="0" w:color="auto"/>
        <w:left w:val="none" w:sz="0" w:space="0" w:color="auto"/>
        <w:bottom w:val="none" w:sz="0" w:space="0" w:color="auto"/>
        <w:right w:val="none" w:sz="0" w:space="0" w:color="auto"/>
      </w:divBdr>
    </w:div>
    <w:div w:id="232467937">
      <w:bodyDiv w:val="1"/>
      <w:marLeft w:val="0"/>
      <w:marRight w:val="0"/>
      <w:marTop w:val="0"/>
      <w:marBottom w:val="0"/>
      <w:divBdr>
        <w:top w:val="none" w:sz="0" w:space="0" w:color="auto"/>
        <w:left w:val="none" w:sz="0" w:space="0" w:color="auto"/>
        <w:bottom w:val="none" w:sz="0" w:space="0" w:color="auto"/>
        <w:right w:val="none" w:sz="0" w:space="0" w:color="auto"/>
      </w:divBdr>
    </w:div>
    <w:div w:id="275210912">
      <w:bodyDiv w:val="1"/>
      <w:marLeft w:val="0"/>
      <w:marRight w:val="0"/>
      <w:marTop w:val="0"/>
      <w:marBottom w:val="0"/>
      <w:divBdr>
        <w:top w:val="none" w:sz="0" w:space="0" w:color="auto"/>
        <w:left w:val="none" w:sz="0" w:space="0" w:color="auto"/>
        <w:bottom w:val="none" w:sz="0" w:space="0" w:color="auto"/>
        <w:right w:val="none" w:sz="0" w:space="0" w:color="auto"/>
      </w:divBdr>
    </w:div>
    <w:div w:id="282275061">
      <w:bodyDiv w:val="1"/>
      <w:marLeft w:val="0"/>
      <w:marRight w:val="0"/>
      <w:marTop w:val="0"/>
      <w:marBottom w:val="0"/>
      <w:divBdr>
        <w:top w:val="none" w:sz="0" w:space="0" w:color="auto"/>
        <w:left w:val="none" w:sz="0" w:space="0" w:color="auto"/>
        <w:bottom w:val="none" w:sz="0" w:space="0" w:color="auto"/>
        <w:right w:val="none" w:sz="0" w:space="0" w:color="auto"/>
      </w:divBdr>
    </w:div>
    <w:div w:id="322010915">
      <w:bodyDiv w:val="1"/>
      <w:marLeft w:val="0"/>
      <w:marRight w:val="0"/>
      <w:marTop w:val="0"/>
      <w:marBottom w:val="0"/>
      <w:divBdr>
        <w:top w:val="none" w:sz="0" w:space="0" w:color="auto"/>
        <w:left w:val="none" w:sz="0" w:space="0" w:color="auto"/>
        <w:bottom w:val="none" w:sz="0" w:space="0" w:color="auto"/>
        <w:right w:val="none" w:sz="0" w:space="0" w:color="auto"/>
      </w:divBdr>
    </w:div>
    <w:div w:id="367335455">
      <w:bodyDiv w:val="1"/>
      <w:marLeft w:val="0"/>
      <w:marRight w:val="0"/>
      <w:marTop w:val="0"/>
      <w:marBottom w:val="0"/>
      <w:divBdr>
        <w:top w:val="none" w:sz="0" w:space="0" w:color="auto"/>
        <w:left w:val="none" w:sz="0" w:space="0" w:color="auto"/>
        <w:bottom w:val="none" w:sz="0" w:space="0" w:color="auto"/>
        <w:right w:val="none" w:sz="0" w:space="0" w:color="auto"/>
      </w:divBdr>
    </w:div>
    <w:div w:id="371032046">
      <w:bodyDiv w:val="1"/>
      <w:marLeft w:val="0"/>
      <w:marRight w:val="0"/>
      <w:marTop w:val="0"/>
      <w:marBottom w:val="0"/>
      <w:divBdr>
        <w:top w:val="none" w:sz="0" w:space="0" w:color="auto"/>
        <w:left w:val="none" w:sz="0" w:space="0" w:color="auto"/>
        <w:bottom w:val="none" w:sz="0" w:space="0" w:color="auto"/>
        <w:right w:val="none" w:sz="0" w:space="0" w:color="auto"/>
      </w:divBdr>
    </w:div>
    <w:div w:id="389158555">
      <w:bodyDiv w:val="1"/>
      <w:marLeft w:val="0"/>
      <w:marRight w:val="0"/>
      <w:marTop w:val="0"/>
      <w:marBottom w:val="0"/>
      <w:divBdr>
        <w:top w:val="none" w:sz="0" w:space="0" w:color="auto"/>
        <w:left w:val="none" w:sz="0" w:space="0" w:color="auto"/>
        <w:bottom w:val="none" w:sz="0" w:space="0" w:color="auto"/>
        <w:right w:val="none" w:sz="0" w:space="0" w:color="auto"/>
      </w:divBdr>
      <w:divsChild>
        <w:div w:id="13465418">
          <w:marLeft w:val="0"/>
          <w:marRight w:val="0"/>
          <w:marTop w:val="0"/>
          <w:marBottom w:val="0"/>
          <w:divBdr>
            <w:top w:val="none" w:sz="0" w:space="0" w:color="auto"/>
            <w:left w:val="none" w:sz="0" w:space="0" w:color="auto"/>
            <w:bottom w:val="none" w:sz="0" w:space="0" w:color="auto"/>
            <w:right w:val="none" w:sz="0" w:space="0" w:color="auto"/>
          </w:divBdr>
        </w:div>
        <w:div w:id="16127267">
          <w:marLeft w:val="0"/>
          <w:marRight w:val="0"/>
          <w:marTop w:val="0"/>
          <w:marBottom w:val="0"/>
          <w:divBdr>
            <w:top w:val="none" w:sz="0" w:space="0" w:color="auto"/>
            <w:left w:val="none" w:sz="0" w:space="0" w:color="auto"/>
            <w:bottom w:val="none" w:sz="0" w:space="0" w:color="auto"/>
            <w:right w:val="none" w:sz="0" w:space="0" w:color="auto"/>
          </w:divBdr>
        </w:div>
        <w:div w:id="378894960">
          <w:marLeft w:val="0"/>
          <w:marRight w:val="0"/>
          <w:marTop w:val="0"/>
          <w:marBottom w:val="0"/>
          <w:divBdr>
            <w:top w:val="none" w:sz="0" w:space="0" w:color="auto"/>
            <w:left w:val="none" w:sz="0" w:space="0" w:color="auto"/>
            <w:bottom w:val="none" w:sz="0" w:space="0" w:color="auto"/>
            <w:right w:val="none" w:sz="0" w:space="0" w:color="auto"/>
          </w:divBdr>
        </w:div>
        <w:div w:id="514808938">
          <w:marLeft w:val="0"/>
          <w:marRight w:val="0"/>
          <w:marTop w:val="0"/>
          <w:marBottom w:val="0"/>
          <w:divBdr>
            <w:top w:val="none" w:sz="0" w:space="0" w:color="auto"/>
            <w:left w:val="none" w:sz="0" w:space="0" w:color="auto"/>
            <w:bottom w:val="none" w:sz="0" w:space="0" w:color="auto"/>
            <w:right w:val="none" w:sz="0" w:space="0" w:color="auto"/>
          </w:divBdr>
        </w:div>
        <w:div w:id="703747585">
          <w:marLeft w:val="0"/>
          <w:marRight w:val="0"/>
          <w:marTop w:val="0"/>
          <w:marBottom w:val="0"/>
          <w:divBdr>
            <w:top w:val="none" w:sz="0" w:space="0" w:color="auto"/>
            <w:left w:val="none" w:sz="0" w:space="0" w:color="auto"/>
            <w:bottom w:val="none" w:sz="0" w:space="0" w:color="auto"/>
            <w:right w:val="none" w:sz="0" w:space="0" w:color="auto"/>
          </w:divBdr>
        </w:div>
        <w:div w:id="872107971">
          <w:marLeft w:val="0"/>
          <w:marRight w:val="0"/>
          <w:marTop w:val="0"/>
          <w:marBottom w:val="0"/>
          <w:divBdr>
            <w:top w:val="none" w:sz="0" w:space="0" w:color="auto"/>
            <w:left w:val="none" w:sz="0" w:space="0" w:color="auto"/>
            <w:bottom w:val="none" w:sz="0" w:space="0" w:color="auto"/>
            <w:right w:val="none" w:sz="0" w:space="0" w:color="auto"/>
          </w:divBdr>
        </w:div>
        <w:div w:id="1109937109">
          <w:marLeft w:val="0"/>
          <w:marRight w:val="0"/>
          <w:marTop w:val="0"/>
          <w:marBottom w:val="0"/>
          <w:divBdr>
            <w:top w:val="none" w:sz="0" w:space="0" w:color="auto"/>
            <w:left w:val="none" w:sz="0" w:space="0" w:color="auto"/>
            <w:bottom w:val="none" w:sz="0" w:space="0" w:color="auto"/>
            <w:right w:val="none" w:sz="0" w:space="0" w:color="auto"/>
          </w:divBdr>
        </w:div>
        <w:div w:id="1309047170">
          <w:marLeft w:val="0"/>
          <w:marRight w:val="0"/>
          <w:marTop w:val="0"/>
          <w:marBottom w:val="0"/>
          <w:divBdr>
            <w:top w:val="none" w:sz="0" w:space="0" w:color="auto"/>
            <w:left w:val="none" w:sz="0" w:space="0" w:color="auto"/>
            <w:bottom w:val="none" w:sz="0" w:space="0" w:color="auto"/>
            <w:right w:val="none" w:sz="0" w:space="0" w:color="auto"/>
          </w:divBdr>
        </w:div>
        <w:div w:id="1309356888">
          <w:marLeft w:val="0"/>
          <w:marRight w:val="0"/>
          <w:marTop w:val="0"/>
          <w:marBottom w:val="0"/>
          <w:divBdr>
            <w:top w:val="none" w:sz="0" w:space="0" w:color="auto"/>
            <w:left w:val="none" w:sz="0" w:space="0" w:color="auto"/>
            <w:bottom w:val="none" w:sz="0" w:space="0" w:color="auto"/>
            <w:right w:val="none" w:sz="0" w:space="0" w:color="auto"/>
          </w:divBdr>
        </w:div>
        <w:div w:id="1508516091">
          <w:marLeft w:val="0"/>
          <w:marRight w:val="0"/>
          <w:marTop w:val="0"/>
          <w:marBottom w:val="0"/>
          <w:divBdr>
            <w:top w:val="none" w:sz="0" w:space="0" w:color="auto"/>
            <w:left w:val="none" w:sz="0" w:space="0" w:color="auto"/>
            <w:bottom w:val="none" w:sz="0" w:space="0" w:color="auto"/>
            <w:right w:val="none" w:sz="0" w:space="0" w:color="auto"/>
          </w:divBdr>
        </w:div>
        <w:div w:id="1592592275">
          <w:marLeft w:val="0"/>
          <w:marRight w:val="0"/>
          <w:marTop w:val="0"/>
          <w:marBottom w:val="0"/>
          <w:divBdr>
            <w:top w:val="none" w:sz="0" w:space="0" w:color="auto"/>
            <w:left w:val="none" w:sz="0" w:space="0" w:color="auto"/>
            <w:bottom w:val="none" w:sz="0" w:space="0" w:color="auto"/>
            <w:right w:val="none" w:sz="0" w:space="0" w:color="auto"/>
          </w:divBdr>
        </w:div>
        <w:div w:id="2100059818">
          <w:marLeft w:val="0"/>
          <w:marRight w:val="0"/>
          <w:marTop w:val="0"/>
          <w:marBottom w:val="0"/>
          <w:divBdr>
            <w:top w:val="none" w:sz="0" w:space="0" w:color="auto"/>
            <w:left w:val="none" w:sz="0" w:space="0" w:color="auto"/>
            <w:bottom w:val="none" w:sz="0" w:space="0" w:color="auto"/>
            <w:right w:val="none" w:sz="0" w:space="0" w:color="auto"/>
          </w:divBdr>
        </w:div>
      </w:divsChild>
    </w:div>
    <w:div w:id="389616357">
      <w:bodyDiv w:val="1"/>
      <w:marLeft w:val="0"/>
      <w:marRight w:val="0"/>
      <w:marTop w:val="0"/>
      <w:marBottom w:val="0"/>
      <w:divBdr>
        <w:top w:val="none" w:sz="0" w:space="0" w:color="auto"/>
        <w:left w:val="none" w:sz="0" w:space="0" w:color="auto"/>
        <w:bottom w:val="none" w:sz="0" w:space="0" w:color="auto"/>
        <w:right w:val="none" w:sz="0" w:space="0" w:color="auto"/>
      </w:divBdr>
      <w:divsChild>
        <w:div w:id="631524631">
          <w:marLeft w:val="0"/>
          <w:marRight w:val="0"/>
          <w:marTop w:val="0"/>
          <w:marBottom w:val="0"/>
          <w:divBdr>
            <w:top w:val="none" w:sz="0" w:space="0" w:color="auto"/>
            <w:left w:val="none" w:sz="0" w:space="0" w:color="auto"/>
            <w:bottom w:val="none" w:sz="0" w:space="0" w:color="auto"/>
            <w:right w:val="none" w:sz="0" w:space="0" w:color="auto"/>
          </w:divBdr>
          <w:divsChild>
            <w:div w:id="762729472">
              <w:marLeft w:val="0"/>
              <w:marRight w:val="0"/>
              <w:marTop w:val="0"/>
              <w:marBottom w:val="0"/>
              <w:divBdr>
                <w:top w:val="none" w:sz="0" w:space="0" w:color="auto"/>
                <w:left w:val="none" w:sz="0" w:space="0" w:color="auto"/>
                <w:bottom w:val="none" w:sz="0" w:space="0" w:color="auto"/>
                <w:right w:val="none" w:sz="0" w:space="0" w:color="auto"/>
              </w:divBdr>
            </w:div>
            <w:div w:id="213374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08109">
      <w:bodyDiv w:val="1"/>
      <w:marLeft w:val="0"/>
      <w:marRight w:val="0"/>
      <w:marTop w:val="0"/>
      <w:marBottom w:val="0"/>
      <w:divBdr>
        <w:top w:val="none" w:sz="0" w:space="0" w:color="auto"/>
        <w:left w:val="none" w:sz="0" w:space="0" w:color="auto"/>
        <w:bottom w:val="none" w:sz="0" w:space="0" w:color="auto"/>
        <w:right w:val="none" w:sz="0" w:space="0" w:color="auto"/>
      </w:divBdr>
    </w:div>
    <w:div w:id="436948148">
      <w:bodyDiv w:val="1"/>
      <w:marLeft w:val="0"/>
      <w:marRight w:val="0"/>
      <w:marTop w:val="0"/>
      <w:marBottom w:val="0"/>
      <w:divBdr>
        <w:top w:val="none" w:sz="0" w:space="0" w:color="auto"/>
        <w:left w:val="none" w:sz="0" w:space="0" w:color="auto"/>
        <w:bottom w:val="none" w:sz="0" w:space="0" w:color="auto"/>
        <w:right w:val="none" w:sz="0" w:space="0" w:color="auto"/>
      </w:divBdr>
      <w:divsChild>
        <w:div w:id="314799385">
          <w:marLeft w:val="547"/>
          <w:marRight w:val="0"/>
          <w:marTop w:val="91"/>
          <w:marBottom w:val="0"/>
          <w:divBdr>
            <w:top w:val="none" w:sz="0" w:space="0" w:color="auto"/>
            <w:left w:val="none" w:sz="0" w:space="0" w:color="auto"/>
            <w:bottom w:val="none" w:sz="0" w:space="0" w:color="auto"/>
            <w:right w:val="none" w:sz="0" w:space="0" w:color="auto"/>
          </w:divBdr>
        </w:div>
        <w:div w:id="519511167">
          <w:marLeft w:val="547"/>
          <w:marRight w:val="0"/>
          <w:marTop w:val="91"/>
          <w:marBottom w:val="0"/>
          <w:divBdr>
            <w:top w:val="none" w:sz="0" w:space="0" w:color="auto"/>
            <w:left w:val="none" w:sz="0" w:space="0" w:color="auto"/>
            <w:bottom w:val="none" w:sz="0" w:space="0" w:color="auto"/>
            <w:right w:val="none" w:sz="0" w:space="0" w:color="auto"/>
          </w:divBdr>
        </w:div>
        <w:div w:id="627704870">
          <w:marLeft w:val="547"/>
          <w:marRight w:val="0"/>
          <w:marTop w:val="91"/>
          <w:marBottom w:val="0"/>
          <w:divBdr>
            <w:top w:val="none" w:sz="0" w:space="0" w:color="auto"/>
            <w:left w:val="none" w:sz="0" w:space="0" w:color="auto"/>
            <w:bottom w:val="none" w:sz="0" w:space="0" w:color="auto"/>
            <w:right w:val="none" w:sz="0" w:space="0" w:color="auto"/>
          </w:divBdr>
        </w:div>
        <w:div w:id="829102940">
          <w:marLeft w:val="547"/>
          <w:marRight w:val="0"/>
          <w:marTop w:val="91"/>
          <w:marBottom w:val="0"/>
          <w:divBdr>
            <w:top w:val="none" w:sz="0" w:space="0" w:color="auto"/>
            <w:left w:val="none" w:sz="0" w:space="0" w:color="auto"/>
            <w:bottom w:val="none" w:sz="0" w:space="0" w:color="auto"/>
            <w:right w:val="none" w:sz="0" w:space="0" w:color="auto"/>
          </w:divBdr>
        </w:div>
        <w:div w:id="1214344927">
          <w:marLeft w:val="547"/>
          <w:marRight w:val="0"/>
          <w:marTop w:val="91"/>
          <w:marBottom w:val="0"/>
          <w:divBdr>
            <w:top w:val="none" w:sz="0" w:space="0" w:color="auto"/>
            <w:left w:val="none" w:sz="0" w:space="0" w:color="auto"/>
            <w:bottom w:val="none" w:sz="0" w:space="0" w:color="auto"/>
            <w:right w:val="none" w:sz="0" w:space="0" w:color="auto"/>
          </w:divBdr>
        </w:div>
      </w:divsChild>
    </w:div>
    <w:div w:id="439645668">
      <w:bodyDiv w:val="1"/>
      <w:marLeft w:val="0"/>
      <w:marRight w:val="0"/>
      <w:marTop w:val="0"/>
      <w:marBottom w:val="0"/>
      <w:divBdr>
        <w:top w:val="none" w:sz="0" w:space="0" w:color="auto"/>
        <w:left w:val="none" w:sz="0" w:space="0" w:color="auto"/>
        <w:bottom w:val="none" w:sz="0" w:space="0" w:color="auto"/>
        <w:right w:val="none" w:sz="0" w:space="0" w:color="auto"/>
      </w:divBdr>
    </w:div>
    <w:div w:id="446239331">
      <w:bodyDiv w:val="1"/>
      <w:marLeft w:val="0"/>
      <w:marRight w:val="0"/>
      <w:marTop w:val="0"/>
      <w:marBottom w:val="0"/>
      <w:divBdr>
        <w:top w:val="none" w:sz="0" w:space="0" w:color="auto"/>
        <w:left w:val="none" w:sz="0" w:space="0" w:color="auto"/>
        <w:bottom w:val="none" w:sz="0" w:space="0" w:color="auto"/>
        <w:right w:val="none" w:sz="0" w:space="0" w:color="auto"/>
      </w:divBdr>
    </w:div>
    <w:div w:id="468329887">
      <w:bodyDiv w:val="1"/>
      <w:marLeft w:val="0"/>
      <w:marRight w:val="0"/>
      <w:marTop w:val="0"/>
      <w:marBottom w:val="0"/>
      <w:divBdr>
        <w:top w:val="none" w:sz="0" w:space="0" w:color="auto"/>
        <w:left w:val="none" w:sz="0" w:space="0" w:color="auto"/>
        <w:bottom w:val="none" w:sz="0" w:space="0" w:color="auto"/>
        <w:right w:val="none" w:sz="0" w:space="0" w:color="auto"/>
      </w:divBdr>
    </w:div>
    <w:div w:id="476461527">
      <w:bodyDiv w:val="1"/>
      <w:marLeft w:val="0"/>
      <w:marRight w:val="0"/>
      <w:marTop w:val="0"/>
      <w:marBottom w:val="0"/>
      <w:divBdr>
        <w:top w:val="none" w:sz="0" w:space="0" w:color="auto"/>
        <w:left w:val="none" w:sz="0" w:space="0" w:color="auto"/>
        <w:bottom w:val="none" w:sz="0" w:space="0" w:color="auto"/>
        <w:right w:val="none" w:sz="0" w:space="0" w:color="auto"/>
      </w:divBdr>
      <w:divsChild>
        <w:div w:id="1235118735">
          <w:marLeft w:val="0"/>
          <w:marRight w:val="0"/>
          <w:marTop w:val="0"/>
          <w:marBottom w:val="0"/>
          <w:divBdr>
            <w:top w:val="none" w:sz="0" w:space="0" w:color="auto"/>
            <w:left w:val="none" w:sz="0" w:space="0" w:color="auto"/>
            <w:bottom w:val="none" w:sz="0" w:space="0" w:color="auto"/>
            <w:right w:val="none" w:sz="0" w:space="0" w:color="auto"/>
          </w:divBdr>
          <w:divsChild>
            <w:div w:id="856623633">
              <w:marLeft w:val="0"/>
              <w:marRight w:val="0"/>
              <w:marTop w:val="0"/>
              <w:marBottom w:val="0"/>
              <w:divBdr>
                <w:top w:val="none" w:sz="0" w:space="0" w:color="auto"/>
                <w:left w:val="none" w:sz="0" w:space="0" w:color="auto"/>
                <w:bottom w:val="none" w:sz="0" w:space="0" w:color="auto"/>
                <w:right w:val="none" w:sz="0" w:space="0" w:color="auto"/>
              </w:divBdr>
            </w:div>
            <w:div w:id="975724962">
              <w:marLeft w:val="0"/>
              <w:marRight w:val="0"/>
              <w:marTop w:val="0"/>
              <w:marBottom w:val="0"/>
              <w:divBdr>
                <w:top w:val="none" w:sz="0" w:space="0" w:color="auto"/>
                <w:left w:val="none" w:sz="0" w:space="0" w:color="auto"/>
                <w:bottom w:val="none" w:sz="0" w:space="0" w:color="auto"/>
                <w:right w:val="none" w:sz="0" w:space="0" w:color="auto"/>
              </w:divBdr>
            </w:div>
            <w:div w:id="181351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10182">
      <w:bodyDiv w:val="1"/>
      <w:marLeft w:val="0"/>
      <w:marRight w:val="0"/>
      <w:marTop w:val="0"/>
      <w:marBottom w:val="0"/>
      <w:divBdr>
        <w:top w:val="none" w:sz="0" w:space="0" w:color="auto"/>
        <w:left w:val="none" w:sz="0" w:space="0" w:color="auto"/>
        <w:bottom w:val="none" w:sz="0" w:space="0" w:color="auto"/>
        <w:right w:val="none" w:sz="0" w:space="0" w:color="auto"/>
      </w:divBdr>
    </w:div>
    <w:div w:id="529729860">
      <w:bodyDiv w:val="1"/>
      <w:marLeft w:val="0"/>
      <w:marRight w:val="0"/>
      <w:marTop w:val="0"/>
      <w:marBottom w:val="0"/>
      <w:divBdr>
        <w:top w:val="none" w:sz="0" w:space="0" w:color="auto"/>
        <w:left w:val="none" w:sz="0" w:space="0" w:color="auto"/>
        <w:bottom w:val="none" w:sz="0" w:space="0" w:color="auto"/>
        <w:right w:val="none" w:sz="0" w:space="0" w:color="auto"/>
      </w:divBdr>
    </w:div>
    <w:div w:id="622467084">
      <w:bodyDiv w:val="1"/>
      <w:marLeft w:val="0"/>
      <w:marRight w:val="0"/>
      <w:marTop w:val="0"/>
      <w:marBottom w:val="0"/>
      <w:divBdr>
        <w:top w:val="none" w:sz="0" w:space="0" w:color="auto"/>
        <w:left w:val="none" w:sz="0" w:space="0" w:color="auto"/>
        <w:bottom w:val="none" w:sz="0" w:space="0" w:color="auto"/>
        <w:right w:val="none" w:sz="0" w:space="0" w:color="auto"/>
      </w:divBdr>
    </w:div>
    <w:div w:id="622612783">
      <w:bodyDiv w:val="1"/>
      <w:marLeft w:val="0"/>
      <w:marRight w:val="0"/>
      <w:marTop w:val="0"/>
      <w:marBottom w:val="0"/>
      <w:divBdr>
        <w:top w:val="none" w:sz="0" w:space="0" w:color="auto"/>
        <w:left w:val="none" w:sz="0" w:space="0" w:color="auto"/>
        <w:bottom w:val="none" w:sz="0" w:space="0" w:color="auto"/>
        <w:right w:val="none" w:sz="0" w:space="0" w:color="auto"/>
      </w:divBdr>
    </w:div>
    <w:div w:id="640886571">
      <w:bodyDiv w:val="1"/>
      <w:marLeft w:val="0"/>
      <w:marRight w:val="0"/>
      <w:marTop w:val="0"/>
      <w:marBottom w:val="0"/>
      <w:divBdr>
        <w:top w:val="none" w:sz="0" w:space="0" w:color="auto"/>
        <w:left w:val="none" w:sz="0" w:space="0" w:color="auto"/>
        <w:bottom w:val="none" w:sz="0" w:space="0" w:color="auto"/>
        <w:right w:val="none" w:sz="0" w:space="0" w:color="auto"/>
      </w:divBdr>
    </w:div>
    <w:div w:id="697896559">
      <w:bodyDiv w:val="1"/>
      <w:marLeft w:val="0"/>
      <w:marRight w:val="0"/>
      <w:marTop w:val="0"/>
      <w:marBottom w:val="0"/>
      <w:divBdr>
        <w:top w:val="none" w:sz="0" w:space="0" w:color="auto"/>
        <w:left w:val="none" w:sz="0" w:space="0" w:color="auto"/>
        <w:bottom w:val="none" w:sz="0" w:space="0" w:color="auto"/>
        <w:right w:val="none" w:sz="0" w:space="0" w:color="auto"/>
      </w:divBdr>
    </w:div>
    <w:div w:id="706566037">
      <w:bodyDiv w:val="1"/>
      <w:marLeft w:val="0"/>
      <w:marRight w:val="0"/>
      <w:marTop w:val="0"/>
      <w:marBottom w:val="0"/>
      <w:divBdr>
        <w:top w:val="none" w:sz="0" w:space="0" w:color="auto"/>
        <w:left w:val="none" w:sz="0" w:space="0" w:color="auto"/>
        <w:bottom w:val="none" w:sz="0" w:space="0" w:color="auto"/>
        <w:right w:val="none" w:sz="0" w:space="0" w:color="auto"/>
      </w:divBdr>
    </w:div>
    <w:div w:id="727462082">
      <w:bodyDiv w:val="1"/>
      <w:marLeft w:val="0"/>
      <w:marRight w:val="0"/>
      <w:marTop w:val="0"/>
      <w:marBottom w:val="0"/>
      <w:divBdr>
        <w:top w:val="none" w:sz="0" w:space="0" w:color="auto"/>
        <w:left w:val="none" w:sz="0" w:space="0" w:color="auto"/>
        <w:bottom w:val="none" w:sz="0" w:space="0" w:color="auto"/>
        <w:right w:val="none" w:sz="0" w:space="0" w:color="auto"/>
      </w:divBdr>
      <w:divsChild>
        <w:div w:id="539711478">
          <w:marLeft w:val="547"/>
          <w:marRight w:val="0"/>
          <w:marTop w:val="91"/>
          <w:marBottom w:val="0"/>
          <w:divBdr>
            <w:top w:val="none" w:sz="0" w:space="0" w:color="auto"/>
            <w:left w:val="none" w:sz="0" w:space="0" w:color="auto"/>
            <w:bottom w:val="none" w:sz="0" w:space="0" w:color="auto"/>
            <w:right w:val="none" w:sz="0" w:space="0" w:color="auto"/>
          </w:divBdr>
        </w:div>
      </w:divsChild>
    </w:div>
    <w:div w:id="785000184">
      <w:bodyDiv w:val="1"/>
      <w:marLeft w:val="0"/>
      <w:marRight w:val="0"/>
      <w:marTop w:val="0"/>
      <w:marBottom w:val="0"/>
      <w:divBdr>
        <w:top w:val="none" w:sz="0" w:space="0" w:color="auto"/>
        <w:left w:val="none" w:sz="0" w:space="0" w:color="auto"/>
        <w:bottom w:val="none" w:sz="0" w:space="0" w:color="auto"/>
        <w:right w:val="none" w:sz="0" w:space="0" w:color="auto"/>
      </w:divBdr>
      <w:divsChild>
        <w:div w:id="1147893759">
          <w:marLeft w:val="0"/>
          <w:marRight w:val="0"/>
          <w:marTop w:val="0"/>
          <w:marBottom w:val="0"/>
          <w:divBdr>
            <w:top w:val="none" w:sz="0" w:space="0" w:color="auto"/>
            <w:left w:val="none" w:sz="0" w:space="0" w:color="auto"/>
            <w:bottom w:val="none" w:sz="0" w:space="0" w:color="auto"/>
            <w:right w:val="none" w:sz="0" w:space="0" w:color="auto"/>
          </w:divBdr>
        </w:div>
      </w:divsChild>
    </w:div>
    <w:div w:id="796026019">
      <w:bodyDiv w:val="1"/>
      <w:marLeft w:val="0"/>
      <w:marRight w:val="0"/>
      <w:marTop w:val="0"/>
      <w:marBottom w:val="0"/>
      <w:divBdr>
        <w:top w:val="none" w:sz="0" w:space="0" w:color="auto"/>
        <w:left w:val="none" w:sz="0" w:space="0" w:color="auto"/>
        <w:bottom w:val="none" w:sz="0" w:space="0" w:color="auto"/>
        <w:right w:val="none" w:sz="0" w:space="0" w:color="auto"/>
      </w:divBdr>
    </w:div>
    <w:div w:id="798768522">
      <w:bodyDiv w:val="1"/>
      <w:marLeft w:val="0"/>
      <w:marRight w:val="0"/>
      <w:marTop w:val="0"/>
      <w:marBottom w:val="0"/>
      <w:divBdr>
        <w:top w:val="none" w:sz="0" w:space="0" w:color="auto"/>
        <w:left w:val="none" w:sz="0" w:space="0" w:color="auto"/>
        <w:bottom w:val="none" w:sz="0" w:space="0" w:color="auto"/>
        <w:right w:val="none" w:sz="0" w:space="0" w:color="auto"/>
      </w:divBdr>
    </w:div>
    <w:div w:id="829441885">
      <w:bodyDiv w:val="1"/>
      <w:marLeft w:val="0"/>
      <w:marRight w:val="0"/>
      <w:marTop w:val="0"/>
      <w:marBottom w:val="0"/>
      <w:divBdr>
        <w:top w:val="none" w:sz="0" w:space="0" w:color="auto"/>
        <w:left w:val="none" w:sz="0" w:space="0" w:color="auto"/>
        <w:bottom w:val="none" w:sz="0" w:space="0" w:color="auto"/>
        <w:right w:val="none" w:sz="0" w:space="0" w:color="auto"/>
      </w:divBdr>
      <w:divsChild>
        <w:div w:id="582646140">
          <w:marLeft w:val="0"/>
          <w:marRight w:val="0"/>
          <w:marTop w:val="0"/>
          <w:marBottom w:val="0"/>
          <w:divBdr>
            <w:top w:val="none" w:sz="0" w:space="0" w:color="auto"/>
            <w:left w:val="none" w:sz="0" w:space="0" w:color="auto"/>
            <w:bottom w:val="none" w:sz="0" w:space="0" w:color="auto"/>
            <w:right w:val="none" w:sz="0" w:space="0" w:color="auto"/>
          </w:divBdr>
        </w:div>
      </w:divsChild>
    </w:div>
    <w:div w:id="845170623">
      <w:bodyDiv w:val="1"/>
      <w:marLeft w:val="0"/>
      <w:marRight w:val="0"/>
      <w:marTop w:val="0"/>
      <w:marBottom w:val="0"/>
      <w:divBdr>
        <w:top w:val="none" w:sz="0" w:space="0" w:color="auto"/>
        <w:left w:val="none" w:sz="0" w:space="0" w:color="auto"/>
        <w:bottom w:val="none" w:sz="0" w:space="0" w:color="auto"/>
        <w:right w:val="none" w:sz="0" w:space="0" w:color="auto"/>
      </w:divBdr>
      <w:divsChild>
        <w:div w:id="418020172">
          <w:marLeft w:val="0"/>
          <w:marRight w:val="0"/>
          <w:marTop w:val="0"/>
          <w:marBottom w:val="0"/>
          <w:divBdr>
            <w:top w:val="none" w:sz="0" w:space="0" w:color="auto"/>
            <w:left w:val="none" w:sz="0" w:space="0" w:color="auto"/>
            <w:bottom w:val="none" w:sz="0" w:space="0" w:color="auto"/>
            <w:right w:val="none" w:sz="0" w:space="0" w:color="auto"/>
          </w:divBdr>
        </w:div>
      </w:divsChild>
    </w:div>
    <w:div w:id="854806824">
      <w:bodyDiv w:val="1"/>
      <w:marLeft w:val="0"/>
      <w:marRight w:val="0"/>
      <w:marTop w:val="0"/>
      <w:marBottom w:val="0"/>
      <w:divBdr>
        <w:top w:val="none" w:sz="0" w:space="0" w:color="auto"/>
        <w:left w:val="none" w:sz="0" w:space="0" w:color="auto"/>
        <w:bottom w:val="none" w:sz="0" w:space="0" w:color="auto"/>
        <w:right w:val="none" w:sz="0" w:space="0" w:color="auto"/>
      </w:divBdr>
    </w:div>
    <w:div w:id="892155569">
      <w:bodyDiv w:val="1"/>
      <w:marLeft w:val="0"/>
      <w:marRight w:val="0"/>
      <w:marTop w:val="0"/>
      <w:marBottom w:val="0"/>
      <w:divBdr>
        <w:top w:val="none" w:sz="0" w:space="0" w:color="auto"/>
        <w:left w:val="none" w:sz="0" w:space="0" w:color="auto"/>
        <w:bottom w:val="none" w:sz="0" w:space="0" w:color="auto"/>
        <w:right w:val="none" w:sz="0" w:space="0" w:color="auto"/>
      </w:divBdr>
      <w:divsChild>
        <w:div w:id="1198813180">
          <w:marLeft w:val="0"/>
          <w:marRight w:val="0"/>
          <w:marTop w:val="0"/>
          <w:marBottom w:val="0"/>
          <w:divBdr>
            <w:top w:val="none" w:sz="0" w:space="0" w:color="auto"/>
            <w:left w:val="none" w:sz="0" w:space="0" w:color="auto"/>
            <w:bottom w:val="none" w:sz="0" w:space="0" w:color="auto"/>
            <w:right w:val="none" w:sz="0" w:space="0" w:color="auto"/>
          </w:divBdr>
          <w:divsChild>
            <w:div w:id="1332442259">
              <w:marLeft w:val="0"/>
              <w:marRight w:val="0"/>
              <w:marTop w:val="0"/>
              <w:marBottom w:val="0"/>
              <w:divBdr>
                <w:top w:val="none" w:sz="0" w:space="0" w:color="auto"/>
                <w:left w:val="none" w:sz="0" w:space="0" w:color="auto"/>
                <w:bottom w:val="none" w:sz="0" w:space="0" w:color="auto"/>
                <w:right w:val="none" w:sz="0" w:space="0" w:color="auto"/>
              </w:divBdr>
              <w:divsChild>
                <w:div w:id="1170023248">
                  <w:marLeft w:val="0"/>
                  <w:marRight w:val="0"/>
                  <w:marTop w:val="0"/>
                  <w:marBottom w:val="0"/>
                  <w:divBdr>
                    <w:top w:val="none" w:sz="0" w:space="0" w:color="auto"/>
                    <w:left w:val="none" w:sz="0" w:space="0" w:color="auto"/>
                    <w:bottom w:val="none" w:sz="0" w:space="0" w:color="auto"/>
                    <w:right w:val="none" w:sz="0" w:space="0" w:color="auto"/>
                  </w:divBdr>
                  <w:divsChild>
                    <w:div w:id="110507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317310">
      <w:bodyDiv w:val="1"/>
      <w:marLeft w:val="0"/>
      <w:marRight w:val="0"/>
      <w:marTop w:val="0"/>
      <w:marBottom w:val="0"/>
      <w:divBdr>
        <w:top w:val="none" w:sz="0" w:space="0" w:color="auto"/>
        <w:left w:val="none" w:sz="0" w:space="0" w:color="auto"/>
        <w:bottom w:val="none" w:sz="0" w:space="0" w:color="auto"/>
        <w:right w:val="none" w:sz="0" w:space="0" w:color="auto"/>
      </w:divBdr>
    </w:div>
    <w:div w:id="966007618">
      <w:bodyDiv w:val="1"/>
      <w:marLeft w:val="0"/>
      <w:marRight w:val="0"/>
      <w:marTop w:val="0"/>
      <w:marBottom w:val="0"/>
      <w:divBdr>
        <w:top w:val="none" w:sz="0" w:space="0" w:color="auto"/>
        <w:left w:val="none" w:sz="0" w:space="0" w:color="auto"/>
        <w:bottom w:val="none" w:sz="0" w:space="0" w:color="auto"/>
        <w:right w:val="none" w:sz="0" w:space="0" w:color="auto"/>
      </w:divBdr>
      <w:divsChild>
        <w:div w:id="30694366">
          <w:marLeft w:val="0"/>
          <w:marRight w:val="0"/>
          <w:marTop w:val="0"/>
          <w:marBottom w:val="0"/>
          <w:divBdr>
            <w:top w:val="none" w:sz="0" w:space="0" w:color="auto"/>
            <w:left w:val="none" w:sz="0" w:space="0" w:color="auto"/>
            <w:bottom w:val="none" w:sz="0" w:space="0" w:color="auto"/>
            <w:right w:val="none" w:sz="0" w:space="0" w:color="auto"/>
          </w:divBdr>
        </w:div>
        <w:div w:id="150684917">
          <w:marLeft w:val="0"/>
          <w:marRight w:val="0"/>
          <w:marTop w:val="0"/>
          <w:marBottom w:val="0"/>
          <w:divBdr>
            <w:top w:val="none" w:sz="0" w:space="0" w:color="auto"/>
            <w:left w:val="none" w:sz="0" w:space="0" w:color="auto"/>
            <w:bottom w:val="none" w:sz="0" w:space="0" w:color="auto"/>
            <w:right w:val="none" w:sz="0" w:space="0" w:color="auto"/>
          </w:divBdr>
        </w:div>
        <w:div w:id="190148874">
          <w:marLeft w:val="0"/>
          <w:marRight w:val="0"/>
          <w:marTop w:val="0"/>
          <w:marBottom w:val="0"/>
          <w:divBdr>
            <w:top w:val="none" w:sz="0" w:space="0" w:color="auto"/>
            <w:left w:val="none" w:sz="0" w:space="0" w:color="auto"/>
            <w:bottom w:val="none" w:sz="0" w:space="0" w:color="auto"/>
            <w:right w:val="none" w:sz="0" w:space="0" w:color="auto"/>
          </w:divBdr>
        </w:div>
        <w:div w:id="194199934">
          <w:marLeft w:val="0"/>
          <w:marRight w:val="0"/>
          <w:marTop w:val="0"/>
          <w:marBottom w:val="0"/>
          <w:divBdr>
            <w:top w:val="none" w:sz="0" w:space="0" w:color="auto"/>
            <w:left w:val="none" w:sz="0" w:space="0" w:color="auto"/>
            <w:bottom w:val="none" w:sz="0" w:space="0" w:color="auto"/>
            <w:right w:val="none" w:sz="0" w:space="0" w:color="auto"/>
          </w:divBdr>
        </w:div>
        <w:div w:id="216820654">
          <w:marLeft w:val="0"/>
          <w:marRight w:val="0"/>
          <w:marTop w:val="0"/>
          <w:marBottom w:val="0"/>
          <w:divBdr>
            <w:top w:val="none" w:sz="0" w:space="0" w:color="auto"/>
            <w:left w:val="none" w:sz="0" w:space="0" w:color="auto"/>
            <w:bottom w:val="none" w:sz="0" w:space="0" w:color="auto"/>
            <w:right w:val="none" w:sz="0" w:space="0" w:color="auto"/>
          </w:divBdr>
        </w:div>
        <w:div w:id="303778869">
          <w:marLeft w:val="0"/>
          <w:marRight w:val="0"/>
          <w:marTop w:val="0"/>
          <w:marBottom w:val="0"/>
          <w:divBdr>
            <w:top w:val="none" w:sz="0" w:space="0" w:color="auto"/>
            <w:left w:val="none" w:sz="0" w:space="0" w:color="auto"/>
            <w:bottom w:val="none" w:sz="0" w:space="0" w:color="auto"/>
            <w:right w:val="none" w:sz="0" w:space="0" w:color="auto"/>
          </w:divBdr>
        </w:div>
        <w:div w:id="312411448">
          <w:marLeft w:val="0"/>
          <w:marRight w:val="0"/>
          <w:marTop w:val="0"/>
          <w:marBottom w:val="0"/>
          <w:divBdr>
            <w:top w:val="none" w:sz="0" w:space="0" w:color="auto"/>
            <w:left w:val="none" w:sz="0" w:space="0" w:color="auto"/>
            <w:bottom w:val="none" w:sz="0" w:space="0" w:color="auto"/>
            <w:right w:val="none" w:sz="0" w:space="0" w:color="auto"/>
          </w:divBdr>
        </w:div>
        <w:div w:id="332340645">
          <w:marLeft w:val="0"/>
          <w:marRight w:val="0"/>
          <w:marTop w:val="0"/>
          <w:marBottom w:val="0"/>
          <w:divBdr>
            <w:top w:val="none" w:sz="0" w:space="0" w:color="auto"/>
            <w:left w:val="none" w:sz="0" w:space="0" w:color="auto"/>
            <w:bottom w:val="none" w:sz="0" w:space="0" w:color="auto"/>
            <w:right w:val="none" w:sz="0" w:space="0" w:color="auto"/>
          </w:divBdr>
        </w:div>
        <w:div w:id="340011029">
          <w:marLeft w:val="0"/>
          <w:marRight w:val="0"/>
          <w:marTop w:val="0"/>
          <w:marBottom w:val="0"/>
          <w:divBdr>
            <w:top w:val="none" w:sz="0" w:space="0" w:color="auto"/>
            <w:left w:val="none" w:sz="0" w:space="0" w:color="auto"/>
            <w:bottom w:val="none" w:sz="0" w:space="0" w:color="auto"/>
            <w:right w:val="none" w:sz="0" w:space="0" w:color="auto"/>
          </w:divBdr>
        </w:div>
        <w:div w:id="413747287">
          <w:marLeft w:val="0"/>
          <w:marRight w:val="0"/>
          <w:marTop w:val="0"/>
          <w:marBottom w:val="0"/>
          <w:divBdr>
            <w:top w:val="none" w:sz="0" w:space="0" w:color="auto"/>
            <w:left w:val="none" w:sz="0" w:space="0" w:color="auto"/>
            <w:bottom w:val="none" w:sz="0" w:space="0" w:color="auto"/>
            <w:right w:val="none" w:sz="0" w:space="0" w:color="auto"/>
          </w:divBdr>
        </w:div>
        <w:div w:id="712195861">
          <w:marLeft w:val="0"/>
          <w:marRight w:val="0"/>
          <w:marTop w:val="0"/>
          <w:marBottom w:val="0"/>
          <w:divBdr>
            <w:top w:val="none" w:sz="0" w:space="0" w:color="auto"/>
            <w:left w:val="none" w:sz="0" w:space="0" w:color="auto"/>
            <w:bottom w:val="none" w:sz="0" w:space="0" w:color="auto"/>
            <w:right w:val="none" w:sz="0" w:space="0" w:color="auto"/>
          </w:divBdr>
        </w:div>
        <w:div w:id="726346302">
          <w:marLeft w:val="0"/>
          <w:marRight w:val="0"/>
          <w:marTop w:val="0"/>
          <w:marBottom w:val="0"/>
          <w:divBdr>
            <w:top w:val="none" w:sz="0" w:space="0" w:color="auto"/>
            <w:left w:val="none" w:sz="0" w:space="0" w:color="auto"/>
            <w:bottom w:val="none" w:sz="0" w:space="0" w:color="auto"/>
            <w:right w:val="none" w:sz="0" w:space="0" w:color="auto"/>
          </w:divBdr>
        </w:div>
        <w:div w:id="740562943">
          <w:marLeft w:val="0"/>
          <w:marRight w:val="0"/>
          <w:marTop w:val="0"/>
          <w:marBottom w:val="0"/>
          <w:divBdr>
            <w:top w:val="none" w:sz="0" w:space="0" w:color="auto"/>
            <w:left w:val="none" w:sz="0" w:space="0" w:color="auto"/>
            <w:bottom w:val="none" w:sz="0" w:space="0" w:color="auto"/>
            <w:right w:val="none" w:sz="0" w:space="0" w:color="auto"/>
          </w:divBdr>
        </w:div>
        <w:div w:id="779030896">
          <w:marLeft w:val="0"/>
          <w:marRight w:val="0"/>
          <w:marTop w:val="0"/>
          <w:marBottom w:val="0"/>
          <w:divBdr>
            <w:top w:val="none" w:sz="0" w:space="0" w:color="auto"/>
            <w:left w:val="none" w:sz="0" w:space="0" w:color="auto"/>
            <w:bottom w:val="none" w:sz="0" w:space="0" w:color="auto"/>
            <w:right w:val="none" w:sz="0" w:space="0" w:color="auto"/>
          </w:divBdr>
        </w:div>
        <w:div w:id="805852184">
          <w:marLeft w:val="0"/>
          <w:marRight w:val="0"/>
          <w:marTop w:val="0"/>
          <w:marBottom w:val="0"/>
          <w:divBdr>
            <w:top w:val="none" w:sz="0" w:space="0" w:color="auto"/>
            <w:left w:val="none" w:sz="0" w:space="0" w:color="auto"/>
            <w:bottom w:val="none" w:sz="0" w:space="0" w:color="auto"/>
            <w:right w:val="none" w:sz="0" w:space="0" w:color="auto"/>
          </w:divBdr>
        </w:div>
        <w:div w:id="830021919">
          <w:marLeft w:val="0"/>
          <w:marRight w:val="0"/>
          <w:marTop w:val="0"/>
          <w:marBottom w:val="0"/>
          <w:divBdr>
            <w:top w:val="none" w:sz="0" w:space="0" w:color="auto"/>
            <w:left w:val="none" w:sz="0" w:space="0" w:color="auto"/>
            <w:bottom w:val="none" w:sz="0" w:space="0" w:color="auto"/>
            <w:right w:val="none" w:sz="0" w:space="0" w:color="auto"/>
          </w:divBdr>
        </w:div>
        <w:div w:id="868832474">
          <w:marLeft w:val="0"/>
          <w:marRight w:val="0"/>
          <w:marTop w:val="0"/>
          <w:marBottom w:val="0"/>
          <w:divBdr>
            <w:top w:val="none" w:sz="0" w:space="0" w:color="auto"/>
            <w:left w:val="none" w:sz="0" w:space="0" w:color="auto"/>
            <w:bottom w:val="none" w:sz="0" w:space="0" w:color="auto"/>
            <w:right w:val="none" w:sz="0" w:space="0" w:color="auto"/>
          </w:divBdr>
        </w:div>
        <w:div w:id="955260371">
          <w:marLeft w:val="0"/>
          <w:marRight w:val="0"/>
          <w:marTop w:val="0"/>
          <w:marBottom w:val="0"/>
          <w:divBdr>
            <w:top w:val="none" w:sz="0" w:space="0" w:color="auto"/>
            <w:left w:val="none" w:sz="0" w:space="0" w:color="auto"/>
            <w:bottom w:val="none" w:sz="0" w:space="0" w:color="auto"/>
            <w:right w:val="none" w:sz="0" w:space="0" w:color="auto"/>
          </w:divBdr>
        </w:div>
        <w:div w:id="967860045">
          <w:marLeft w:val="0"/>
          <w:marRight w:val="0"/>
          <w:marTop w:val="0"/>
          <w:marBottom w:val="0"/>
          <w:divBdr>
            <w:top w:val="none" w:sz="0" w:space="0" w:color="auto"/>
            <w:left w:val="none" w:sz="0" w:space="0" w:color="auto"/>
            <w:bottom w:val="none" w:sz="0" w:space="0" w:color="auto"/>
            <w:right w:val="none" w:sz="0" w:space="0" w:color="auto"/>
          </w:divBdr>
        </w:div>
        <w:div w:id="972365440">
          <w:marLeft w:val="0"/>
          <w:marRight w:val="0"/>
          <w:marTop w:val="0"/>
          <w:marBottom w:val="0"/>
          <w:divBdr>
            <w:top w:val="none" w:sz="0" w:space="0" w:color="auto"/>
            <w:left w:val="none" w:sz="0" w:space="0" w:color="auto"/>
            <w:bottom w:val="none" w:sz="0" w:space="0" w:color="auto"/>
            <w:right w:val="none" w:sz="0" w:space="0" w:color="auto"/>
          </w:divBdr>
        </w:div>
        <w:div w:id="1018894493">
          <w:marLeft w:val="0"/>
          <w:marRight w:val="0"/>
          <w:marTop w:val="0"/>
          <w:marBottom w:val="0"/>
          <w:divBdr>
            <w:top w:val="none" w:sz="0" w:space="0" w:color="auto"/>
            <w:left w:val="none" w:sz="0" w:space="0" w:color="auto"/>
            <w:bottom w:val="none" w:sz="0" w:space="0" w:color="auto"/>
            <w:right w:val="none" w:sz="0" w:space="0" w:color="auto"/>
          </w:divBdr>
        </w:div>
        <w:div w:id="1052194615">
          <w:marLeft w:val="0"/>
          <w:marRight w:val="0"/>
          <w:marTop w:val="0"/>
          <w:marBottom w:val="0"/>
          <w:divBdr>
            <w:top w:val="none" w:sz="0" w:space="0" w:color="auto"/>
            <w:left w:val="none" w:sz="0" w:space="0" w:color="auto"/>
            <w:bottom w:val="none" w:sz="0" w:space="0" w:color="auto"/>
            <w:right w:val="none" w:sz="0" w:space="0" w:color="auto"/>
          </w:divBdr>
        </w:div>
        <w:div w:id="1168401924">
          <w:marLeft w:val="0"/>
          <w:marRight w:val="0"/>
          <w:marTop w:val="0"/>
          <w:marBottom w:val="0"/>
          <w:divBdr>
            <w:top w:val="none" w:sz="0" w:space="0" w:color="auto"/>
            <w:left w:val="none" w:sz="0" w:space="0" w:color="auto"/>
            <w:bottom w:val="none" w:sz="0" w:space="0" w:color="auto"/>
            <w:right w:val="none" w:sz="0" w:space="0" w:color="auto"/>
          </w:divBdr>
        </w:div>
        <w:div w:id="1170557188">
          <w:marLeft w:val="0"/>
          <w:marRight w:val="0"/>
          <w:marTop w:val="0"/>
          <w:marBottom w:val="0"/>
          <w:divBdr>
            <w:top w:val="none" w:sz="0" w:space="0" w:color="auto"/>
            <w:left w:val="none" w:sz="0" w:space="0" w:color="auto"/>
            <w:bottom w:val="none" w:sz="0" w:space="0" w:color="auto"/>
            <w:right w:val="none" w:sz="0" w:space="0" w:color="auto"/>
          </w:divBdr>
        </w:div>
        <w:div w:id="1284731475">
          <w:marLeft w:val="0"/>
          <w:marRight w:val="0"/>
          <w:marTop w:val="0"/>
          <w:marBottom w:val="0"/>
          <w:divBdr>
            <w:top w:val="none" w:sz="0" w:space="0" w:color="auto"/>
            <w:left w:val="none" w:sz="0" w:space="0" w:color="auto"/>
            <w:bottom w:val="none" w:sz="0" w:space="0" w:color="auto"/>
            <w:right w:val="none" w:sz="0" w:space="0" w:color="auto"/>
          </w:divBdr>
        </w:div>
        <w:div w:id="1307052894">
          <w:marLeft w:val="0"/>
          <w:marRight w:val="0"/>
          <w:marTop w:val="0"/>
          <w:marBottom w:val="0"/>
          <w:divBdr>
            <w:top w:val="none" w:sz="0" w:space="0" w:color="auto"/>
            <w:left w:val="none" w:sz="0" w:space="0" w:color="auto"/>
            <w:bottom w:val="none" w:sz="0" w:space="0" w:color="auto"/>
            <w:right w:val="none" w:sz="0" w:space="0" w:color="auto"/>
          </w:divBdr>
        </w:div>
        <w:div w:id="1362781950">
          <w:marLeft w:val="0"/>
          <w:marRight w:val="0"/>
          <w:marTop w:val="0"/>
          <w:marBottom w:val="0"/>
          <w:divBdr>
            <w:top w:val="none" w:sz="0" w:space="0" w:color="auto"/>
            <w:left w:val="none" w:sz="0" w:space="0" w:color="auto"/>
            <w:bottom w:val="none" w:sz="0" w:space="0" w:color="auto"/>
            <w:right w:val="none" w:sz="0" w:space="0" w:color="auto"/>
          </w:divBdr>
        </w:div>
        <w:div w:id="1383944804">
          <w:marLeft w:val="0"/>
          <w:marRight w:val="0"/>
          <w:marTop w:val="0"/>
          <w:marBottom w:val="0"/>
          <w:divBdr>
            <w:top w:val="none" w:sz="0" w:space="0" w:color="auto"/>
            <w:left w:val="none" w:sz="0" w:space="0" w:color="auto"/>
            <w:bottom w:val="none" w:sz="0" w:space="0" w:color="auto"/>
            <w:right w:val="none" w:sz="0" w:space="0" w:color="auto"/>
          </w:divBdr>
        </w:div>
        <w:div w:id="1557548154">
          <w:marLeft w:val="0"/>
          <w:marRight w:val="0"/>
          <w:marTop w:val="0"/>
          <w:marBottom w:val="0"/>
          <w:divBdr>
            <w:top w:val="none" w:sz="0" w:space="0" w:color="auto"/>
            <w:left w:val="none" w:sz="0" w:space="0" w:color="auto"/>
            <w:bottom w:val="none" w:sz="0" w:space="0" w:color="auto"/>
            <w:right w:val="none" w:sz="0" w:space="0" w:color="auto"/>
          </w:divBdr>
        </w:div>
        <w:div w:id="1847670491">
          <w:marLeft w:val="0"/>
          <w:marRight w:val="0"/>
          <w:marTop w:val="0"/>
          <w:marBottom w:val="0"/>
          <w:divBdr>
            <w:top w:val="none" w:sz="0" w:space="0" w:color="auto"/>
            <w:left w:val="none" w:sz="0" w:space="0" w:color="auto"/>
            <w:bottom w:val="none" w:sz="0" w:space="0" w:color="auto"/>
            <w:right w:val="none" w:sz="0" w:space="0" w:color="auto"/>
          </w:divBdr>
        </w:div>
        <w:div w:id="2031176256">
          <w:marLeft w:val="0"/>
          <w:marRight w:val="0"/>
          <w:marTop w:val="0"/>
          <w:marBottom w:val="0"/>
          <w:divBdr>
            <w:top w:val="none" w:sz="0" w:space="0" w:color="auto"/>
            <w:left w:val="none" w:sz="0" w:space="0" w:color="auto"/>
            <w:bottom w:val="none" w:sz="0" w:space="0" w:color="auto"/>
            <w:right w:val="none" w:sz="0" w:space="0" w:color="auto"/>
          </w:divBdr>
        </w:div>
        <w:div w:id="2046439540">
          <w:marLeft w:val="0"/>
          <w:marRight w:val="0"/>
          <w:marTop w:val="0"/>
          <w:marBottom w:val="0"/>
          <w:divBdr>
            <w:top w:val="none" w:sz="0" w:space="0" w:color="auto"/>
            <w:left w:val="none" w:sz="0" w:space="0" w:color="auto"/>
            <w:bottom w:val="none" w:sz="0" w:space="0" w:color="auto"/>
            <w:right w:val="none" w:sz="0" w:space="0" w:color="auto"/>
          </w:divBdr>
        </w:div>
      </w:divsChild>
    </w:div>
    <w:div w:id="969287188">
      <w:bodyDiv w:val="1"/>
      <w:marLeft w:val="0"/>
      <w:marRight w:val="0"/>
      <w:marTop w:val="0"/>
      <w:marBottom w:val="0"/>
      <w:divBdr>
        <w:top w:val="none" w:sz="0" w:space="0" w:color="auto"/>
        <w:left w:val="none" w:sz="0" w:space="0" w:color="auto"/>
        <w:bottom w:val="none" w:sz="0" w:space="0" w:color="auto"/>
        <w:right w:val="none" w:sz="0" w:space="0" w:color="auto"/>
      </w:divBdr>
    </w:div>
    <w:div w:id="984890020">
      <w:bodyDiv w:val="1"/>
      <w:marLeft w:val="0"/>
      <w:marRight w:val="0"/>
      <w:marTop w:val="0"/>
      <w:marBottom w:val="0"/>
      <w:divBdr>
        <w:top w:val="none" w:sz="0" w:space="0" w:color="auto"/>
        <w:left w:val="none" w:sz="0" w:space="0" w:color="auto"/>
        <w:bottom w:val="none" w:sz="0" w:space="0" w:color="auto"/>
        <w:right w:val="none" w:sz="0" w:space="0" w:color="auto"/>
      </w:divBdr>
    </w:div>
    <w:div w:id="987974112">
      <w:bodyDiv w:val="1"/>
      <w:marLeft w:val="0"/>
      <w:marRight w:val="0"/>
      <w:marTop w:val="0"/>
      <w:marBottom w:val="0"/>
      <w:divBdr>
        <w:top w:val="none" w:sz="0" w:space="0" w:color="auto"/>
        <w:left w:val="none" w:sz="0" w:space="0" w:color="auto"/>
        <w:bottom w:val="none" w:sz="0" w:space="0" w:color="auto"/>
        <w:right w:val="none" w:sz="0" w:space="0" w:color="auto"/>
      </w:divBdr>
    </w:div>
    <w:div w:id="1003631717">
      <w:bodyDiv w:val="1"/>
      <w:marLeft w:val="0"/>
      <w:marRight w:val="0"/>
      <w:marTop w:val="0"/>
      <w:marBottom w:val="0"/>
      <w:divBdr>
        <w:top w:val="none" w:sz="0" w:space="0" w:color="auto"/>
        <w:left w:val="none" w:sz="0" w:space="0" w:color="auto"/>
        <w:bottom w:val="none" w:sz="0" w:space="0" w:color="auto"/>
        <w:right w:val="none" w:sz="0" w:space="0" w:color="auto"/>
      </w:divBdr>
      <w:divsChild>
        <w:div w:id="1361928277">
          <w:marLeft w:val="0"/>
          <w:marRight w:val="0"/>
          <w:marTop w:val="0"/>
          <w:marBottom w:val="0"/>
          <w:divBdr>
            <w:top w:val="none" w:sz="0" w:space="0" w:color="auto"/>
            <w:left w:val="none" w:sz="0" w:space="0" w:color="auto"/>
            <w:bottom w:val="none" w:sz="0" w:space="0" w:color="auto"/>
            <w:right w:val="none" w:sz="0" w:space="0" w:color="auto"/>
          </w:divBdr>
          <w:divsChild>
            <w:div w:id="116602282">
              <w:marLeft w:val="0"/>
              <w:marRight w:val="0"/>
              <w:marTop w:val="0"/>
              <w:marBottom w:val="0"/>
              <w:divBdr>
                <w:top w:val="none" w:sz="0" w:space="0" w:color="auto"/>
                <w:left w:val="none" w:sz="0" w:space="0" w:color="auto"/>
                <w:bottom w:val="none" w:sz="0" w:space="0" w:color="auto"/>
                <w:right w:val="none" w:sz="0" w:space="0" w:color="auto"/>
              </w:divBdr>
            </w:div>
            <w:div w:id="354355181">
              <w:marLeft w:val="0"/>
              <w:marRight w:val="0"/>
              <w:marTop w:val="0"/>
              <w:marBottom w:val="0"/>
              <w:divBdr>
                <w:top w:val="none" w:sz="0" w:space="0" w:color="auto"/>
                <w:left w:val="none" w:sz="0" w:space="0" w:color="auto"/>
                <w:bottom w:val="none" w:sz="0" w:space="0" w:color="auto"/>
                <w:right w:val="none" w:sz="0" w:space="0" w:color="auto"/>
              </w:divBdr>
            </w:div>
            <w:div w:id="384766029">
              <w:marLeft w:val="0"/>
              <w:marRight w:val="0"/>
              <w:marTop w:val="0"/>
              <w:marBottom w:val="0"/>
              <w:divBdr>
                <w:top w:val="none" w:sz="0" w:space="0" w:color="auto"/>
                <w:left w:val="none" w:sz="0" w:space="0" w:color="auto"/>
                <w:bottom w:val="none" w:sz="0" w:space="0" w:color="auto"/>
                <w:right w:val="none" w:sz="0" w:space="0" w:color="auto"/>
              </w:divBdr>
            </w:div>
            <w:div w:id="453140612">
              <w:marLeft w:val="0"/>
              <w:marRight w:val="0"/>
              <w:marTop w:val="0"/>
              <w:marBottom w:val="0"/>
              <w:divBdr>
                <w:top w:val="none" w:sz="0" w:space="0" w:color="auto"/>
                <w:left w:val="none" w:sz="0" w:space="0" w:color="auto"/>
                <w:bottom w:val="none" w:sz="0" w:space="0" w:color="auto"/>
                <w:right w:val="none" w:sz="0" w:space="0" w:color="auto"/>
              </w:divBdr>
            </w:div>
            <w:div w:id="453909997">
              <w:marLeft w:val="0"/>
              <w:marRight w:val="0"/>
              <w:marTop w:val="0"/>
              <w:marBottom w:val="0"/>
              <w:divBdr>
                <w:top w:val="none" w:sz="0" w:space="0" w:color="auto"/>
                <w:left w:val="none" w:sz="0" w:space="0" w:color="auto"/>
                <w:bottom w:val="none" w:sz="0" w:space="0" w:color="auto"/>
                <w:right w:val="none" w:sz="0" w:space="0" w:color="auto"/>
              </w:divBdr>
            </w:div>
            <w:div w:id="697127726">
              <w:marLeft w:val="0"/>
              <w:marRight w:val="0"/>
              <w:marTop w:val="0"/>
              <w:marBottom w:val="0"/>
              <w:divBdr>
                <w:top w:val="none" w:sz="0" w:space="0" w:color="auto"/>
                <w:left w:val="none" w:sz="0" w:space="0" w:color="auto"/>
                <w:bottom w:val="none" w:sz="0" w:space="0" w:color="auto"/>
                <w:right w:val="none" w:sz="0" w:space="0" w:color="auto"/>
              </w:divBdr>
            </w:div>
            <w:div w:id="812258186">
              <w:marLeft w:val="0"/>
              <w:marRight w:val="0"/>
              <w:marTop w:val="0"/>
              <w:marBottom w:val="0"/>
              <w:divBdr>
                <w:top w:val="none" w:sz="0" w:space="0" w:color="auto"/>
                <w:left w:val="none" w:sz="0" w:space="0" w:color="auto"/>
                <w:bottom w:val="none" w:sz="0" w:space="0" w:color="auto"/>
                <w:right w:val="none" w:sz="0" w:space="0" w:color="auto"/>
              </w:divBdr>
            </w:div>
            <w:div w:id="1031222572">
              <w:marLeft w:val="0"/>
              <w:marRight w:val="0"/>
              <w:marTop w:val="0"/>
              <w:marBottom w:val="0"/>
              <w:divBdr>
                <w:top w:val="none" w:sz="0" w:space="0" w:color="auto"/>
                <w:left w:val="none" w:sz="0" w:space="0" w:color="auto"/>
                <w:bottom w:val="none" w:sz="0" w:space="0" w:color="auto"/>
                <w:right w:val="none" w:sz="0" w:space="0" w:color="auto"/>
              </w:divBdr>
            </w:div>
            <w:div w:id="1837961728">
              <w:marLeft w:val="0"/>
              <w:marRight w:val="0"/>
              <w:marTop w:val="0"/>
              <w:marBottom w:val="0"/>
              <w:divBdr>
                <w:top w:val="none" w:sz="0" w:space="0" w:color="auto"/>
                <w:left w:val="none" w:sz="0" w:space="0" w:color="auto"/>
                <w:bottom w:val="none" w:sz="0" w:space="0" w:color="auto"/>
                <w:right w:val="none" w:sz="0" w:space="0" w:color="auto"/>
              </w:divBdr>
            </w:div>
            <w:div w:id="19913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819231">
      <w:bodyDiv w:val="1"/>
      <w:marLeft w:val="0"/>
      <w:marRight w:val="0"/>
      <w:marTop w:val="0"/>
      <w:marBottom w:val="0"/>
      <w:divBdr>
        <w:top w:val="none" w:sz="0" w:space="0" w:color="auto"/>
        <w:left w:val="none" w:sz="0" w:space="0" w:color="auto"/>
        <w:bottom w:val="none" w:sz="0" w:space="0" w:color="auto"/>
        <w:right w:val="none" w:sz="0" w:space="0" w:color="auto"/>
      </w:divBdr>
    </w:div>
    <w:div w:id="1080982360">
      <w:bodyDiv w:val="1"/>
      <w:marLeft w:val="0"/>
      <w:marRight w:val="0"/>
      <w:marTop w:val="0"/>
      <w:marBottom w:val="0"/>
      <w:divBdr>
        <w:top w:val="none" w:sz="0" w:space="0" w:color="auto"/>
        <w:left w:val="none" w:sz="0" w:space="0" w:color="auto"/>
        <w:bottom w:val="none" w:sz="0" w:space="0" w:color="auto"/>
        <w:right w:val="none" w:sz="0" w:space="0" w:color="auto"/>
      </w:divBdr>
    </w:div>
    <w:div w:id="1091463621">
      <w:bodyDiv w:val="1"/>
      <w:marLeft w:val="0"/>
      <w:marRight w:val="0"/>
      <w:marTop w:val="0"/>
      <w:marBottom w:val="0"/>
      <w:divBdr>
        <w:top w:val="none" w:sz="0" w:space="0" w:color="auto"/>
        <w:left w:val="none" w:sz="0" w:space="0" w:color="auto"/>
        <w:bottom w:val="none" w:sz="0" w:space="0" w:color="auto"/>
        <w:right w:val="none" w:sz="0" w:space="0" w:color="auto"/>
      </w:divBdr>
      <w:divsChild>
        <w:div w:id="1505197503">
          <w:marLeft w:val="0"/>
          <w:marRight w:val="0"/>
          <w:marTop w:val="0"/>
          <w:marBottom w:val="0"/>
          <w:divBdr>
            <w:top w:val="none" w:sz="0" w:space="0" w:color="auto"/>
            <w:left w:val="none" w:sz="0" w:space="0" w:color="auto"/>
            <w:bottom w:val="none" w:sz="0" w:space="0" w:color="auto"/>
            <w:right w:val="none" w:sz="0" w:space="0" w:color="auto"/>
          </w:divBdr>
          <w:divsChild>
            <w:div w:id="16321793">
              <w:marLeft w:val="0"/>
              <w:marRight w:val="0"/>
              <w:marTop w:val="0"/>
              <w:marBottom w:val="0"/>
              <w:divBdr>
                <w:top w:val="none" w:sz="0" w:space="0" w:color="auto"/>
                <w:left w:val="none" w:sz="0" w:space="0" w:color="auto"/>
                <w:bottom w:val="none" w:sz="0" w:space="0" w:color="auto"/>
                <w:right w:val="none" w:sz="0" w:space="0" w:color="auto"/>
              </w:divBdr>
            </w:div>
            <w:div w:id="280109467">
              <w:marLeft w:val="0"/>
              <w:marRight w:val="0"/>
              <w:marTop w:val="0"/>
              <w:marBottom w:val="0"/>
              <w:divBdr>
                <w:top w:val="none" w:sz="0" w:space="0" w:color="auto"/>
                <w:left w:val="none" w:sz="0" w:space="0" w:color="auto"/>
                <w:bottom w:val="none" w:sz="0" w:space="0" w:color="auto"/>
                <w:right w:val="none" w:sz="0" w:space="0" w:color="auto"/>
              </w:divBdr>
            </w:div>
            <w:div w:id="336927346">
              <w:marLeft w:val="0"/>
              <w:marRight w:val="0"/>
              <w:marTop w:val="0"/>
              <w:marBottom w:val="0"/>
              <w:divBdr>
                <w:top w:val="none" w:sz="0" w:space="0" w:color="auto"/>
                <w:left w:val="none" w:sz="0" w:space="0" w:color="auto"/>
                <w:bottom w:val="none" w:sz="0" w:space="0" w:color="auto"/>
                <w:right w:val="none" w:sz="0" w:space="0" w:color="auto"/>
              </w:divBdr>
            </w:div>
            <w:div w:id="365831077">
              <w:marLeft w:val="0"/>
              <w:marRight w:val="0"/>
              <w:marTop w:val="0"/>
              <w:marBottom w:val="0"/>
              <w:divBdr>
                <w:top w:val="none" w:sz="0" w:space="0" w:color="auto"/>
                <w:left w:val="none" w:sz="0" w:space="0" w:color="auto"/>
                <w:bottom w:val="none" w:sz="0" w:space="0" w:color="auto"/>
                <w:right w:val="none" w:sz="0" w:space="0" w:color="auto"/>
              </w:divBdr>
            </w:div>
            <w:div w:id="399521916">
              <w:marLeft w:val="0"/>
              <w:marRight w:val="0"/>
              <w:marTop w:val="0"/>
              <w:marBottom w:val="0"/>
              <w:divBdr>
                <w:top w:val="none" w:sz="0" w:space="0" w:color="auto"/>
                <w:left w:val="none" w:sz="0" w:space="0" w:color="auto"/>
                <w:bottom w:val="none" w:sz="0" w:space="0" w:color="auto"/>
                <w:right w:val="none" w:sz="0" w:space="0" w:color="auto"/>
              </w:divBdr>
            </w:div>
            <w:div w:id="645357555">
              <w:marLeft w:val="0"/>
              <w:marRight w:val="0"/>
              <w:marTop w:val="0"/>
              <w:marBottom w:val="0"/>
              <w:divBdr>
                <w:top w:val="none" w:sz="0" w:space="0" w:color="auto"/>
                <w:left w:val="none" w:sz="0" w:space="0" w:color="auto"/>
                <w:bottom w:val="none" w:sz="0" w:space="0" w:color="auto"/>
                <w:right w:val="none" w:sz="0" w:space="0" w:color="auto"/>
              </w:divBdr>
            </w:div>
            <w:div w:id="1115252296">
              <w:marLeft w:val="0"/>
              <w:marRight w:val="0"/>
              <w:marTop w:val="0"/>
              <w:marBottom w:val="0"/>
              <w:divBdr>
                <w:top w:val="none" w:sz="0" w:space="0" w:color="auto"/>
                <w:left w:val="none" w:sz="0" w:space="0" w:color="auto"/>
                <w:bottom w:val="none" w:sz="0" w:space="0" w:color="auto"/>
                <w:right w:val="none" w:sz="0" w:space="0" w:color="auto"/>
              </w:divBdr>
            </w:div>
            <w:div w:id="1575239908">
              <w:marLeft w:val="0"/>
              <w:marRight w:val="0"/>
              <w:marTop w:val="0"/>
              <w:marBottom w:val="0"/>
              <w:divBdr>
                <w:top w:val="none" w:sz="0" w:space="0" w:color="auto"/>
                <w:left w:val="none" w:sz="0" w:space="0" w:color="auto"/>
                <w:bottom w:val="none" w:sz="0" w:space="0" w:color="auto"/>
                <w:right w:val="none" w:sz="0" w:space="0" w:color="auto"/>
              </w:divBdr>
            </w:div>
            <w:div w:id="1859615972">
              <w:marLeft w:val="0"/>
              <w:marRight w:val="0"/>
              <w:marTop w:val="0"/>
              <w:marBottom w:val="0"/>
              <w:divBdr>
                <w:top w:val="none" w:sz="0" w:space="0" w:color="auto"/>
                <w:left w:val="none" w:sz="0" w:space="0" w:color="auto"/>
                <w:bottom w:val="none" w:sz="0" w:space="0" w:color="auto"/>
                <w:right w:val="none" w:sz="0" w:space="0" w:color="auto"/>
              </w:divBdr>
            </w:div>
            <w:div w:id="212114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08411">
      <w:bodyDiv w:val="1"/>
      <w:marLeft w:val="0"/>
      <w:marRight w:val="0"/>
      <w:marTop w:val="0"/>
      <w:marBottom w:val="0"/>
      <w:divBdr>
        <w:top w:val="none" w:sz="0" w:space="0" w:color="auto"/>
        <w:left w:val="none" w:sz="0" w:space="0" w:color="auto"/>
        <w:bottom w:val="none" w:sz="0" w:space="0" w:color="auto"/>
        <w:right w:val="none" w:sz="0" w:space="0" w:color="auto"/>
      </w:divBdr>
    </w:div>
    <w:div w:id="1253126722">
      <w:bodyDiv w:val="1"/>
      <w:marLeft w:val="0"/>
      <w:marRight w:val="0"/>
      <w:marTop w:val="0"/>
      <w:marBottom w:val="0"/>
      <w:divBdr>
        <w:top w:val="none" w:sz="0" w:space="0" w:color="auto"/>
        <w:left w:val="none" w:sz="0" w:space="0" w:color="auto"/>
        <w:bottom w:val="none" w:sz="0" w:space="0" w:color="auto"/>
        <w:right w:val="none" w:sz="0" w:space="0" w:color="auto"/>
      </w:divBdr>
    </w:div>
    <w:div w:id="1261642751">
      <w:bodyDiv w:val="1"/>
      <w:marLeft w:val="0"/>
      <w:marRight w:val="0"/>
      <w:marTop w:val="0"/>
      <w:marBottom w:val="0"/>
      <w:divBdr>
        <w:top w:val="none" w:sz="0" w:space="0" w:color="auto"/>
        <w:left w:val="none" w:sz="0" w:space="0" w:color="auto"/>
        <w:bottom w:val="none" w:sz="0" w:space="0" w:color="auto"/>
        <w:right w:val="none" w:sz="0" w:space="0" w:color="auto"/>
      </w:divBdr>
      <w:divsChild>
        <w:div w:id="1572305594">
          <w:marLeft w:val="0"/>
          <w:marRight w:val="0"/>
          <w:marTop w:val="0"/>
          <w:marBottom w:val="0"/>
          <w:divBdr>
            <w:top w:val="none" w:sz="0" w:space="0" w:color="auto"/>
            <w:left w:val="none" w:sz="0" w:space="0" w:color="auto"/>
            <w:bottom w:val="none" w:sz="0" w:space="0" w:color="auto"/>
            <w:right w:val="none" w:sz="0" w:space="0" w:color="auto"/>
          </w:divBdr>
        </w:div>
      </w:divsChild>
    </w:div>
    <w:div w:id="1316565055">
      <w:bodyDiv w:val="1"/>
      <w:marLeft w:val="0"/>
      <w:marRight w:val="0"/>
      <w:marTop w:val="0"/>
      <w:marBottom w:val="0"/>
      <w:divBdr>
        <w:top w:val="none" w:sz="0" w:space="0" w:color="auto"/>
        <w:left w:val="none" w:sz="0" w:space="0" w:color="auto"/>
        <w:bottom w:val="none" w:sz="0" w:space="0" w:color="auto"/>
        <w:right w:val="none" w:sz="0" w:space="0" w:color="auto"/>
      </w:divBdr>
    </w:div>
    <w:div w:id="1321151375">
      <w:bodyDiv w:val="1"/>
      <w:marLeft w:val="0"/>
      <w:marRight w:val="0"/>
      <w:marTop w:val="0"/>
      <w:marBottom w:val="0"/>
      <w:divBdr>
        <w:top w:val="none" w:sz="0" w:space="0" w:color="auto"/>
        <w:left w:val="none" w:sz="0" w:space="0" w:color="auto"/>
        <w:bottom w:val="none" w:sz="0" w:space="0" w:color="auto"/>
        <w:right w:val="none" w:sz="0" w:space="0" w:color="auto"/>
      </w:divBdr>
    </w:div>
    <w:div w:id="1344893478">
      <w:bodyDiv w:val="1"/>
      <w:marLeft w:val="0"/>
      <w:marRight w:val="0"/>
      <w:marTop w:val="0"/>
      <w:marBottom w:val="0"/>
      <w:divBdr>
        <w:top w:val="none" w:sz="0" w:space="0" w:color="auto"/>
        <w:left w:val="none" w:sz="0" w:space="0" w:color="auto"/>
        <w:bottom w:val="none" w:sz="0" w:space="0" w:color="auto"/>
        <w:right w:val="none" w:sz="0" w:space="0" w:color="auto"/>
      </w:divBdr>
      <w:divsChild>
        <w:div w:id="2071221363">
          <w:marLeft w:val="0"/>
          <w:marRight w:val="0"/>
          <w:marTop w:val="0"/>
          <w:marBottom w:val="0"/>
          <w:divBdr>
            <w:top w:val="none" w:sz="0" w:space="0" w:color="auto"/>
            <w:left w:val="none" w:sz="0" w:space="0" w:color="auto"/>
            <w:bottom w:val="none" w:sz="0" w:space="0" w:color="auto"/>
            <w:right w:val="none" w:sz="0" w:space="0" w:color="auto"/>
          </w:divBdr>
          <w:divsChild>
            <w:div w:id="3674867">
              <w:marLeft w:val="0"/>
              <w:marRight w:val="0"/>
              <w:marTop w:val="0"/>
              <w:marBottom w:val="0"/>
              <w:divBdr>
                <w:top w:val="none" w:sz="0" w:space="0" w:color="auto"/>
                <w:left w:val="none" w:sz="0" w:space="0" w:color="auto"/>
                <w:bottom w:val="none" w:sz="0" w:space="0" w:color="auto"/>
                <w:right w:val="none" w:sz="0" w:space="0" w:color="auto"/>
              </w:divBdr>
              <w:divsChild>
                <w:div w:id="1438405581">
                  <w:marLeft w:val="0"/>
                  <w:marRight w:val="0"/>
                  <w:marTop w:val="0"/>
                  <w:marBottom w:val="0"/>
                  <w:divBdr>
                    <w:top w:val="none" w:sz="0" w:space="0" w:color="auto"/>
                    <w:left w:val="none" w:sz="0" w:space="0" w:color="auto"/>
                    <w:bottom w:val="none" w:sz="0" w:space="0" w:color="auto"/>
                    <w:right w:val="none" w:sz="0" w:space="0" w:color="auto"/>
                  </w:divBdr>
                  <w:divsChild>
                    <w:div w:id="395667439">
                      <w:marLeft w:val="0"/>
                      <w:marRight w:val="0"/>
                      <w:marTop w:val="450"/>
                      <w:marBottom w:val="0"/>
                      <w:divBdr>
                        <w:top w:val="none" w:sz="0" w:space="0" w:color="auto"/>
                        <w:left w:val="none" w:sz="0" w:space="0" w:color="auto"/>
                        <w:bottom w:val="none" w:sz="0" w:space="0" w:color="auto"/>
                        <w:right w:val="none" w:sz="0" w:space="0" w:color="auto"/>
                      </w:divBdr>
                      <w:divsChild>
                        <w:div w:id="1477382860">
                          <w:marLeft w:val="0"/>
                          <w:marRight w:val="0"/>
                          <w:marTop w:val="0"/>
                          <w:marBottom w:val="0"/>
                          <w:divBdr>
                            <w:top w:val="none" w:sz="0" w:space="0" w:color="auto"/>
                            <w:left w:val="none" w:sz="0" w:space="0" w:color="auto"/>
                            <w:bottom w:val="none" w:sz="0" w:space="0" w:color="auto"/>
                            <w:right w:val="none" w:sz="0" w:space="0" w:color="auto"/>
                          </w:divBdr>
                          <w:divsChild>
                            <w:div w:id="1956403549">
                              <w:marLeft w:val="0"/>
                              <w:marRight w:val="0"/>
                              <w:marTop w:val="0"/>
                              <w:marBottom w:val="300"/>
                              <w:divBdr>
                                <w:top w:val="none" w:sz="0" w:space="0" w:color="auto"/>
                                <w:left w:val="none" w:sz="0" w:space="0" w:color="auto"/>
                                <w:bottom w:val="none" w:sz="0" w:space="0" w:color="auto"/>
                                <w:right w:val="none" w:sz="0" w:space="0" w:color="auto"/>
                              </w:divBdr>
                              <w:divsChild>
                                <w:div w:id="1115247715">
                                  <w:marLeft w:val="0"/>
                                  <w:marRight w:val="0"/>
                                  <w:marTop w:val="0"/>
                                  <w:marBottom w:val="0"/>
                                  <w:divBdr>
                                    <w:top w:val="none" w:sz="0" w:space="0" w:color="auto"/>
                                    <w:left w:val="none" w:sz="0" w:space="0" w:color="auto"/>
                                    <w:bottom w:val="none" w:sz="0" w:space="0" w:color="auto"/>
                                    <w:right w:val="none" w:sz="0" w:space="0" w:color="auto"/>
                                  </w:divBdr>
                                </w:div>
                                <w:div w:id="1664623802">
                                  <w:marLeft w:val="0"/>
                                  <w:marRight w:val="0"/>
                                  <w:marTop w:val="0"/>
                                  <w:marBottom w:val="0"/>
                                  <w:divBdr>
                                    <w:top w:val="none" w:sz="0" w:space="0" w:color="auto"/>
                                    <w:left w:val="none" w:sz="0" w:space="0" w:color="auto"/>
                                    <w:bottom w:val="none" w:sz="0" w:space="0" w:color="auto"/>
                                    <w:right w:val="none" w:sz="0" w:space="0" w:color="auto"/>
                                  </w:divBdr>
                                  <w:divsChild>
                                    <w:div w:id="19497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299133">
      <w:bodyDiv w:val="1"/>
      <w:marLeft w:val="0"/>
      <w:marRight w:val="0"/>
      <w:marTop w:val="0"/>
      <w:marBottom w:val="0"/>
      <w:divBdr>
        <w:top w:val="none" w:sz="0" w:space="0" w:color="auto"/>
        <w:left w:val="none" w:sz="0" w:space="0" w:color="auto"/>
        <w:bottom w:val="none" w:sz="0" w:space="0" w:color="auto"/>
        <w:right w:val="none" w:sz="0" w:space="0" w:color="auto"/>
      </w:divBdr>
    </w:div>
    <w:div w:id="1450121037">
      <w:bodyDiv w:val="1"/>
      <w:marLeft w:val="0"/>
      <w:marRight w:val="0"/>
      <w:marTop w:val="0"/>
      <w:marBottom w:val="0"/>
      <w:divBdr>
        <w:top w:val="none" w:sz="0" w:space="0" w:color="auto"/>
        <w:left w:val="none" w:sz="0" w:space="0" w:color="auto"/>
        <w:bottom w:val="none" w:sz="0" w:space="0" w:color="auto"/>
        <w:right w:val="none" w:sz="0" w:space="0" w:color="auto"/>
      </w:divBdr>
    </w:div>
    <w:div w:id="1530996817">
      <w:bodyDiv w:val="1"/>
      <w:marLeft w:val="0"/>
      <w:marRight w:val="0"/>
      <w:marTop w:val="0"/>
      <w:marBottom w:val="0"/>
      <w:divBdr>
        <w:top w:val="none" w:sz="0" w:space="0" w:color="auto"/>
        <w:left w:val="none" w:sz="0" w:space="0" w:color="auto"/>
        <w:bottom w:val="none" w:sz="0" w:space="0" w:color="auto"/>
        <w:right w:val="none" w:sz="0" w:space="0" w:color="auto"/>
      </w:divBdr>
    </w:div>
    <w:div w:id="1642614544">
      <w:bodyDiv w:val="1"/>
      <w:marLeft w:val="0"/>
      <w:marRight w:val="0"/>
      <w:marTop w:val="0"/>
      <w:marBottom w:val="0"/>
      <w:divBdr>
        <w:top w:val="none" w:sz="0" w:space="0" w:color="auto"/>
        <w:left w:val="none" w:sz="0" w:space="0" w:color="auto"/>
        <w:bottom w:val="none" w:sz="0" w:space="0" w:color="auto"/>
        <w:right w:val="none" w:sz="0" w:space="0" w:color="auto"/>
      </w:divBdr>
    </w:div>
    <w:div w:id="1693918707">
      <w:bodyDiv w:val="1"/>
      <w:marLeft w:val="0"/>
      <w:marRight w:val="0"/>
      <w:marTop w:val="0"/>
      <w:marBottom w:val="0"/>
      <w:divBdr>
        <w:top w:val="none" w:sz="0" w:space="0" w:color="auto"/>
        <w:left w:val="none" w:sz="0" w:space="0" w:color="auto"/>
        <w:bottom w:val="none" w:sz="0" w:space="0" w:color="auto"/>
        <w:right w:val="none" w:sz="0" w:space="0" w:color="auto"/>
      </w:divBdr>
    </w:div>
    <w:div w:id="1729302859">
      <w:bodyDiv w:val="1"/>
      <w:marLeft w:val="0"/>
      <w:marRight w:val="0"/>
      <w:marTop w:val="0"/>
      <w:marBottom w:val="0"/>
      <w:divBdr>
        <w:top w:val="none" w:sz="0" w:space="0" w:color="auto"/>
        <w:left w:val="none" w:sz="0" w:space="0" w:color="auto"/>
        <w:bottom w:val="none" w:sz="0" w:space="0" w:color="auto"/>
        <w:right w:val="none" w:sz="0" w:space="0" w:color="auto"/>
      </w:divBdr>
    </w:div>
    <w:div w:id="1785734364">
      <w:bodyDiv w:val="1"/>
      <w:marLeft w:val="0"/>
      <w:marRight w:val="0"/>
      <w:marTop w:val="0"/>
      <w:marBottom w:val="0"/>
      <w:divBdr>
        <w:top w:val="none" w:sz="0" w:space="0" w:color="auto"/>
        <w:left w:val="none" w:sz="0" w:space="0" w:color="auto"/>
        <w:bottom w:val="none" w:sz="0" w:space="0" w:color="auto"/>
        <w:right w:val="none" w:sz="0" w:space="0" w:color="auto"/>
      </w:divBdr>
    </w:div>
    <w:div w:id="1831865877">
      <w:bodyDiv w:val="1"/>
      <w:marLeft w:val="0"/>
      <w:marRight w:val="0"/>
      <w:marTop w:val="0"/>
      <w:marBottom w:val="0"/>
      <w:divBdr>
        <w:top w:val="none" w:sz="0" w:space="0" w:color="auto"/>
        <w:left w:val="none" w:sz="0" w:space="0" w:color="auto"/>
        <w:bottom w:val="none" w:sz="0" w:space="0" w:color="auto"/>
        <w:right w:val="none" w:sz="0" w:space="0" w:color="auto"/>
      </w:divBdr>
    </w:div>
    <w:div w:id="1838308209">
      <w:bodyDiv w:val="1"/>
      <w:marLeft w:val="0"/>
      <w:marRight w:val="0"/>
      <w:marTop w:val="0"/>
      <w:marBottom w:val="0"/>
      <w:divBdr>
        <w:top w:val="none" w:sz="0" w:space="0" w:color="auto"/>
        <w:left w:val="none" w:sz="0" w:space="0" w:color="auto"/>
        <w:bottom w:val="none" w:sz="0" w:space="0" w:color="auto"/>
        <w:right w:val="none" w:sz="0" w:space="0" w:color="auto"/>
      </w:divBdr>
    </w:div>
    <w:div w:id="1913271105">
      <w:bodyDiv w:val="1"/>
      <w:marLeft w:val="0"/>
      <w:marRight w:val="0"/>
      <w:marTop w:val="0"/>
      <w:marBottom w:val="0"/>
      <w:divBdr>
        <w:top w:val="none" w:sz="0" w:space="0" w:color="auto"/>
        <w:left w:val="none" w:sz="0" w:space="0" w:color="auto"/>
        <w:bottom w:val="none" w:sz="0" w:space="0" w:color="auto"/>
        <w:right w:val="none" w:sz="0" w:space="0" w:color="auto"/>
      </w:divBdr>
    </w:div>
    <w:div w:id="1960523024">
      <w:bodyDiv w:val="1"/>
      <w:marLeft w:val="0"/>
      <w:marRight w:val="0"/>
      <w:marTop w:val="0"/>
      <w:marBottom w:val="0"/>
      <w:divBdr>
        <w:top w:val="none" w:sz="0" w:space="0" w:color="auto"/>
        <w:left w:val="none" w:sz="0" w:space="0" w:color="auto"/>
        <w:bottom w:val="none" w:sz="0" w:space="0" w:color="auto"/>
        <w:right w:val="none" w:sz="0" w:space="0" w:color="auto"/>
      </w:divBdr>
    </w:div>
    <w:div w:id="1970428166">
      <w:bodyDiv w:val="1"/>
      <w:marLeft w:val="0"/>
      <w:marRight w:val="0"/>
      <w:marTop w:val="0"/>
      <w:marBottom w:val="0"/>
      <w:divBdr>
        <w:top w:val="none" w:sz="0" w:space="0" w:color="auto"/>
        <w:left w:val="none" w:sz="0" w:space="0" w:color="auto"/>
        <w:bottom w:val="none" w:sz="0" w:space="0" w:color="auto"/>
        <w:right w:val="none" w:sz="0" w:space="0" w:color="auto"/>
      </w:divBdr>
      <w:divsChild>
        <w:div w:id="707416378">
          <w:marLeft w:val="1166"/>
          <w:marRight w:val="0"/>
          <w:marTop w:val="91"/>
          <w:marBottom w:val="0"/>
          <w:divBdr>
            <w:top w:val="none" w:sz="0" w:space="0" w:color="auto"/>
            <w:left w:val="none" w:sz="0" w:space="0" w:color="auto"/>
            <w:bottom w:val="none" w:sz="0" w:space="0" w:color="auto"/>
            <w:right w:val="none" w:sz="0" w:space="0" w:color="auto"/>
          </w:divBdr>
        </w:div>
        <w:div w:id="850531087">
          <w:marLeft w:val="547"/>
          <w:marRight w:val="0"/>
          <w:marTop w:val="91"/>
          <w:marBottom w:val="0"/>
          <w:divBdr>
            <w:top w:val="none" w:sz="0" w:space="0" w:color="auto"/>
            <w:left w:val="none" w:sz="0" w:space="0" w:color="auto"/>
            <w:bottom w:val="none" w:sz="0" w:space="0" w:color="auto"/>
            <w:right w:val="none" w:sz="0" w:space="0" w:color="auto"/>
          </w:divBdr>
        </w:div>
        <w:div w:id="953753879">
          <w:marLeft w:val="1166"/>
          <w:marRight w:val="0"/>
          <w:marTop w:val="91"/>
          <w:marBottom w:val="0"/>
          <w:divBdr>
            <w:top w:val="none" w:sz="0" w:space="0" w:color="auto"/>
            <w:left w:val="none" w:sz="0" w:space="0" w:color="auto"/>
            <w:bottom w:val="none" w:sz="0" w:space="0" w:color="auto"/>
            <w:right w:val="none" w:sz="0" w:space="0" w:color="auto"/>
          </w:divBdr>
        </w:div>
      </w:divsChild>
    </w:div>
    <w:div w:id="2050687203">
      <w:bodyDiv w:val="1"/>
      <w:marLeft w:val="0"/>
      <w:marRight w:val="0"/>
      <w:marTop w:val="0"/>
      <w:marBottom w:val="0"/>
      <w:divBdr>
        <w:top w:val="none" w:sz="0" w:space="0" w:color="auto"/>
        <w:left w:val="none" w:sz="0" w:space="0" w:color="auto"/>
        <w:bottom w:val="none" w:sz="0" w:space="0" w:color="auto"/>
        <w:right w:val="none" w:sz="0" w:space="0" w:color="auto"/>
      </w:divBdr>
    </w:div>
    <w:div w:id="2068066727">
      <w:bodyDiv w:val="1"/>
      <w:marLeft w:val="0"/>
      <w:marRight w:val="0"/>
      <w:marTop w:val="0"/>
      <w:marBottom w:val="0"/>
      <w:divBdr>
        <w:top w:val="none" w:sz="0" w:space="0" w:color="auto"/>
        <w:left w:val="none" w:sz="0" w:space="0" w:color="auto"/>
        <w:bottom w:val="none" w:sz="0" w:space="0" w:color="auto"/>
        <w:right w:val="none" w:sz="0" w:space="0" w:color="auto"/>
      </w:divBdr>
    </w:div>
    <w:div w:id="2086104340">
      <w:bodyDiv w:val="1"/>
      <w:marLeft w:val="0"/>
      <w:marRight w:val="0"/>
      <w:marTop w:val="0"/>
      <w:marBottom w:val="0"/>
      <w:divBdr>
        <w:top w:val="none" w:sz="0" w:space="0" w:color="auto"/>
        <w:left w:val="none" w:sz="0" w:space="0" w:color="auto"/>
        <w:bottom w:val="none" w:sz="0" w:space="0" w:color="auto"/>
        <w:right w:val="none" w:sz="0" w:space="0" w:color="auto"/>
      </w:divBdr>
    </w:div>
    <w:div w:id="211551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2.xml"/><Relationship Id="rId26" Type="http://schemas.openxmlformats.org/officeDocument/2006/relationships/chart" Target="charts/chart1.xml"/><Relationship Id="rId39" Type="http://schemas.openxmlformats.org/officeDocument/2006/relationships/image" Target="media/image4.png"/><Relationship Id="rId21" Type="http://schemas.openxmlformats.org/officeDocument/2006/relationships/footer" Target="footer4.xml"/><Relationship Id="rId34" Type="http://schemas.openxmlformats.org/officeDocument/2006/relationships/chart" Target="charts/chart9.xml"/><Relationship Id="rId42" Type="http://schemas.openxmlformats.org/officeDocument/2006/relationships/footer" Target="footer13.xml"/><Relationship Id="rId47"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7.xml"/><Relationship Id="rId32" Type="http://schemas.openxmlformats.org/officeDocument/2006/relationships/chart" Target="charts/chart7.xml"/><Relationship Id="rId37" Type="http://schemas.openxmlformats.org/officeDocument/2006/relationships/footer" Target="footer11.xml"/><Relationship Id="rId40" Type="http://schemas.openxmlformats.org/officeDocument/2006/relationships/header" Target="header4.xml"/><Relationship Id="rId45"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chart" Target="charts/chart3.xml"/><Relationship Id="rId36" Type="http://schemas.openxmlformats.org/officeDocument/2006/relationships/footer" Target="footer10.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chart" Target="charts/chart6.xml"/><Relationship Id="rId44"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5.xml"/><Relationship Id="rId27" Type="http://schemas.openxmlformats.org/officeDocument/2006/relationships/chart" Target="charts/chart2.xml"/><Relationship Id="rId30" Type="http://schemas.openxmlformats.org/officeDocument/2006/relationships/chart" Target="charts/chart5.xml"/><Relationship Id="rId35" Type="http://schemas.openxmlformats.org/officeDocument/2006/relationships/footer" Target="footer9.xml"/><Relationship Id="rId43" Type="http://schemas.openxmlformats.org/officeDocument/2006/relationships/header" Target="header5.xml"/><Relationship Id="rId48" Type="http://schemas.openxmlformats.org/officeDocument/2006/relationships/theme" Target="theme/theme1.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oter" Target="footer8.xml"/><Relationship Id="rId33" Type="http://schemas.openxmlformats.org/officeDocument/2006/relationships/chart" Target="charts/chart8.xml"/><Relationship Id="rId38" Type="http://schemas.openxmlformats.org/officeDocument/2006/relationships/image" Target="media/image3.emf"/><Relationship Id="rId46" Type="http://schemas.openxmlformats.org/officeDocument/2006/relationships/footer" Target="footer15.xml"/><Relationship Id="rId20" Type="http://schemas.openxmlformats.org/officeDocument/2006/relationships/footer" Target="footer3.xml"/><Relationship Id="rId41" Type="http://schemas.openxmlformats.org/officeDocument/2006/relationships/footer" Target="footer12.xml"/></Relationships>
</file>

<file path=word/charts/_rels/chart1.xml.rels><?xml version="1.0" encoding="UTF-8" standalone="yes"?>
<Relationships xmlns="http://schemas.openxmlformats.org/package/2006/relationships"><Relationship Id="rId2" Type="http://schemas.openxmlformats.org/officeDocument/2006/relationships/oleObject" Target="file:///U:\Eindrapport\Analyses\domein1.txt"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U:\Eindrapport\Analyses\Caterpillar2.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U:\Eindrapport\Analyses\Caterpillar2.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U:\Eindrapport\Analyses\Caterpillar2.xls"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U:\Eindrapport\Analyses\Caterpillar2.xls"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U:\Eindrapport\Analyses\Caterpillar2.xls"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U:\Eindrapport\Analyses\Caterpillar2.xls"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U:\Eindrapport\Analyses\Caterpillar2.xls"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U:\Eindrapport\Analyses\domein8.txt"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domein1!$L$2:$L$23</c:f>
              <c:strCache>
                <c:ptCount val="22"/>
                <c:pt idx="0">
                  <c:v>B       </c:v>
                </c:pt>
                <c:pt idx="1">
                  <c:v>R       </c:v>
                </c:pt>
                <c:pt idx="2">
                  <c:v>O       </c:v>
                </c:pt>
                <c:pt idx="3">
                  <c:v>S       </c:v>
                </c:pt>
                <c:pt idx="4">
                  <c:v>L       </c:v>
                </c:pt>
                <c:pt idx="5">
                  <c:v>M       </c:v>
                </c:pt>
                <c:pt idx="6">
                  <c:v>A       </c:v>
                </c:pt>
                <c:pt idx="7">
                  <c:v>T       </c:v>
                </c:pt>
                <c:pt idx="8">
                  <c:v>X       </c:v>
                </c:pt>
                <c:pt idx="9">
                  <c:v>C       </c:v>
                </c:pt>
                <c:pt idx="10">
                  <c:v>K       </c:v>
                </c:pt>
                <c:pt idx="11">
                  <c:v>P       </c:v>
                </c:pt>
                <c:pt idx="12">
                  <c:v>U       </c:v>
                </c:pt>
                <c:pt idx="13">
                  <c:v>Y       </c:v>
                </c:pt>
                <c:pt idx="14">
                  <c:v>G       </c:v>
                </c:pt>
                <c:pt idx="15">
                  <c:v>F       </c:v>
                </c:pt>
                <c:pt idx="16">
                  <c:v>E       </c:v>
                </c:pt>
                <c:pt idx="17">
                  <c:v>H       </c:v>
                </c:pt>
                <c:pt idx="18">
                  <c:v>Z       </c:v>
                </c:pt>
                <c:pt idx="19">
                  <c:v>N       </c:v>
                </c:pt>
                <c:pt idx="20">
                  <c:v>W       </c:v>
                </c:pt>
                <c:pt idx="21">
                  <c:v>J       </c:v>
                </c:pt>
              </c:strCache>
            </c:strRef>
          </c:cat>
          <c:val>
            <c:numRef>
              <c:f>domein1!$M$2:$M$23</c:f>
              <c:numCache>
                <c:formatCode>General</c:formatCode>
                <c:ptCount val="22"/>
                <c:pt idx="0">
                  <c:v>2.0541826051028895</c:v>
                </c:pt>
                <c:pt idx="1">
                  <c:v>2.0585088726880771</c:v>
                </c:pt>
                <c:pt idx="2">
                  <c:v>2.0587736263980645</c:v>
                </c:pt>
                <c:pt idx="3">
                  <c:v>2.0219448940404403</c:v>
                </c:pt>
                <c:pt idx="4">
                  <c:v>2.0210550519643027</c:v>
                </c:pt>
                <c:pt idx="5">
                  <c:v>2.0058007206979638</c:v>
                </c:pt>
                <c:pt idx="6">
                  <c:v>2.0048213753641839</c:v>
                </c:pt>
                <c:pt idx="7">
                  <c:v>1.9983270756782712</c:v>
                </c:pt>
                <c:pt idx="8">
                  <c:v>1.9863572868201891</c:v>
                </c:pt>
                <c:pt idx="9">
                  <c:v>1.9901183945644232</c:v>
                </c:pt>
                <c:pt idx="10">
                  <c:v>1.9834043166917441</c:v>
                </c:pt>
                <c:pt idx="11">
                  <c:v>1.9748937054805051</c:v>
                </c:pt>
                <c:pt idx="12">
                  <c:v>1.966958456124126</c:v>
                </c:pt>
                <c:pt idx="13">
                  <c:v>1.9636389890815602</c:v>
                </c:pt>
                <c:pt idx="14">
                  <c:v>1.9693362247283581</c:v>
                </c:pt>
                <c:pt idx="15">
                  <c:v>1.9624674877551971</c:v>
                </c:pt>
                <c:pt idx="16">
                  <c:v>1.9632816970065361</c:v>
                </c:pt>
                <c:pt idx="17">
                  <c:v>1.937066469757138</c:v>
                </c:pt>
                <c:pt idx="18">
                  <c:v>1.9376578603140771</c:v>
                </c:pt>
                <c:pt idx="19">
                  <c:v>1.9318550686053761</c:v>
                </c:pt>
                <c:pt idx="20">
                  <c:v>1.9313047711761622</c:v>
                </c:pt>
                <c:pt idx="21">
                  <c:v>1.9141960768599451</c:v>
                </c:pt>
              </c:numCache>
            </c:numRef>
          </c:val>
          <c:smooth val="0"/>
          <c:extLst>
            <c:ext xmlns:c16="http://schemas.microsoft.com/office/drawing/2014/chart" uri="{C3380CC4-5D6E-409C-BE32-E72D297353CC}">
              <c16:uniqueId val="{00000000-9FFD-491D-8739-5650A39CC609}"/>
            </c:ext>
          </c:extLst>
        </c:ser>
        <c:ser>
          <c:idx val="1"/>
          <c:order val="1"/>
          <c:spPr>
            <a:ln w="28575">
              <a:noFill/>
            </a:ln>
          </c:spPr>
          <c:marker>
            <c:symbol val="none"/>
          </c:marker>
          <c:cat>
            <c:strRef>
              <c:f>domein1!$L$2:$L$23</c:f>
              <c:strCache>
                <c:ptCount val="22"/>
                <c:pt idx="0">
                  <c:v>B       </c:v>
                </c:pt>
                <c:pt idx="1">
                  <c:v>R       </c:v>
                </c:pt>
                <c:pt idx="2">
                  <c:v>O       </c:v>
                </c:pt>
                <c:pt idx="3">
                  <c:v>S       </c:v>
                </c:pt>
                <c:pt idx="4">
                  <c:v>L       </c:v>
                </c:pt>
                <c:pt idx="5">
                  <c:v>M       </c:v>
                </c:pt>
                <c:pt idx="6">
                  <c:v>A       </c:v>
                </c:pt>
                <c:pt idx="7">
                  <c:v>T       </c:v>
                </c:pt>
                <c:pt idx="8">
                  <c:v>X       </c:v>
                </c:pt>
                <c:pt idx="9">
                  <c:v>C       </c:v>
                </c:pt>
                <c:pt idx="10">
                  <c:v>K       </c:v>
                </c:pt>
                <c:pt idx="11">
                  <c:v>P       </c:v>
                </c:pt>
                <c:pt idx="12">
                  <c:v>U       </c:v>
                </c:pt>
                <c:pt idx="13">
                  <c:v>Y       </c:v>
                </c:pt>
                <c:pt idx="14">
                  <c:v>G       </c:v>
                </c:pt>
                <c:pt idx="15">
                  <c:v>F       </c:v>
                </c:pt>
                <c:pt idx="16">
                  <c:v>E       </c:v>
                </c:pt>
                <c:pt idx="17">
                  <c:v>H       </c:v>
                </c:pt>
                <c:pt idx="18">
                  <c:v>Z       </c:v>
                </c:pt>
                <c:pt idx="19">
                  <c:v>N       </c:v>
                </c:pt>
                <c:pt idx="20">
                  <c:v>W       </c:v>
                </c:pt>
                <c:pt idx="21">
                  <c:v>J       </c:v>
                </c:pt>
              </c:strCache>
            </c:strRef>
          </c:cat>
          <c:val>
            <c:numRef>
              <c:f>domein1!$N$2:$N$23</c:f>
              <c:numCache>
                <c:formatCode>General</c:formatCode>
                <c:ptCount val="22"/>
                <c:pt idx="0">
                  <c:v>2.3077133610518752</c:v>
                </c:pt>
                <c:pt idx="1">
                  <c:v>2.2970982670801972</c:v>
                </c:pt>
                <c:pt idx="2">
                  <c:v>2.2707448919984969</c:v>
                </c:pt>
                <c:pt idx="3">
                  <c:v>2.250914187248898</c:v>
                </c:pt>
                <c:pt idx="4">
                  <c:v>2.2456310584828301</c:v>
                </c:pt>
                <c:pt idx="5">
                  <c:v>2.237846279666456</c:v>
                </c:pt>
                <c:pt idx="6">
                  <c:v>2.2373917996254011</c:v>
                </c:pt>
                <c:pt idx="7">
                  <c:v>2.241599667464186</c:v>
                </c:pt>
                <c:pt idx="8">
                  <c:v>2.2365440946279302</c:v>
                </c:pt>
                <c:pt idx="9">
                  <c:v>2.222163953532915</c:v>
                </c:pt>
                <c:pt idx="10">
                  <c:v>2.2128778309427339</c:v>
                </c:pt>
                <c:pt idx="11">
                  <c:v>2.2175657797795001</c:v>
                </c:pt>
                <c:pt idx="12">
                  <c:v>2.210231047910042</c:v>
                </c:pt>
                <c:pt idx="13">
                  <c:v>2.2087402401239049</c:v>
                </c:pt>
                <c:pt idx="14">
                  <c:v>2.2003426263087289</c:v>
                </c:pt>
                <c:pt idx="15">
                  <c:v>2.2045434698496971</c:v>
                </c:pt>
                <c:pt idx="16">
                  <c:v>2.1974483477900377</c:v>
                </c:pt>
                <c:pt idx="17">
                  <c:v>2.1717725445693352</c:v>
                </c:pt>
                <c:pt idx="18">
                  <c:v>2.1533115495298234</c:v>
                </c:pt>
                <c:pt idx="19">
                  <c:v>2.1569067659123471</c:v>
                </c:pt>
                <c:pt idx="20">
                  <c:v>2.1544716020816237</c:v>
                </c:pt>
                <c:pt idx="21">
                  <c:v>2.1281896075234945</c:v>
                </c:pt>
              </c:numCache>
            </c:numRef>
          </c:val>
          <c:smooth val="0"/>
          <c:extLst>
            <c:ext xmlns:c16="http://schemas.microsoft.com/office/drawing/2014/chart" uri="{C3380CC4-5D6E-409C-BE32-E72D297353CC}">
              <c16:uniqueId val="{00000001-9FFD-491D-8739-5650A39CC609}"/>
            </c:ext>
          </c:extLst>
        </c:ser>
        <c:ser>
          <c:idx val="2"/>
          <c:order val="2"/>
          <c:spPr>
            <a:ln w="28575">
              <a:noFill/>
            </a:ln>
          </c:spPr>
          <c:cat>
            <c:strRef>
              <c:f>domein1!$L$2:$L$23</c:f>
              <c:strCache>
                <c:ptCount val="22"/>
                <c:pt idx="0">
                  <c:v>B       </c:v>
                </c:pt>
                <c:pt idx="1">
                  <c:v>R       </c:v>
                </c:pt>
                <c:pt idx="2">
                  <c:v>O       </c:v>
                </c:pt>
                <c:pt idx="3">
                  <c:v>S       </c:v>
                </c:pt>
                <c:pt idx="4">
                  <c:v>L       </c:v>
                </c:pt>
                <c:pt idx="5">
                  <c:v>M       </c:v>
                </c:pt>
                <c:pt idx="6">
                  <c:v>A       </c:v>
                </c:pt>
                <c:pt idx="7">
                  <c:v>T       </c:v>
                </c:pt>
                <c:pt idx="8">
                  <c:v>X       </c:v>
                </c:pt>
                <c:pt idx="9">
                  <c:v>C       </c:v>
                </c:pt>
                <c:pt idx="10">
                  <c:v>K       </c:v>
                </c:pt>
                <c:pt idx="11">
                  <c:v>P       </c:v>
                </c:pt>
                <c:pt idx="12">
                  <c:v>U       </c:v>
                </c:pt>
                <c:pt idx="13">
                  <c:v>Y       </c:v>
                </c:pt>
                <c:pt idx="14">
                  <c:v>G       </c:v>
                </c:pt>
                <c:pt idx="15">
                  <c:v>F       </c:v>
                </c:pt>
                <c:pt idx="16">
                  <c:v>E       </c:v>
                </c:pt>
                <c:pt idx="17">
                  <c:v>H       </c:v>
                </c:pt>
                <c:pt idx="18">
                  <c:v>Z       </c:v>
                </c:pt>
                <c:pt idx="19">
                  <c:v>N       </c:v>
                </c:pt>
                <c:pt idx="20">
                  <c:v>W       </c:v>
                </c:pt>
                <c:pt idx="21">
                  <c:v>J       </c:v>
                </c:pt>
              </c:strCache>
            </c:strRef>
          </c:cat>
          <c:val>
            <c:numRef>
              <c:f>domein1!$O$2:$O$23</c:f>
              <c:numCache>
                <c:formatCode>General</c:formatCode>
                <c:ptCount val="22"/>
                <c:pt idx="0">
                  <c:v>2.1809479830773824</c:v>
                </c:pt>
                <c:pt idx="1">
                  <c:v>2.1778035698841371</c:v>
                </c:pt>
                <c:pt idx="2">
                  <c:v>2.1647592591982807</c:v>
                </c:pt>
                <c:pt idx="3">
                  <c:v>2.1364295406446692</c:v>
                </c:pt>
                <c:pt idx="4">
                  <c:v>2.1333430552235662</c:v>
                </c:pt>
                <c:pt idx="5">
                  <c:v>2.1218235001822099</c:v>
                </c:pt>
                <c:pt idx="6">
                  <c:v>2.1211065874947925</c:v>
                </c:pt>
                <c:pt idx="7">
                  <c:v>2.1199633715712287</c:v>
                </c:pt>
                <c:pt idx="8">
                  <c:v>2.1114506907240598</c:v>
                </c:pt>
                <c:pt idx="9">
                  <c:v>2.1061411740486689</c:v>
                </c:pt>
                <c:pt idx="10">
                  <c:v>2.098141073817239</c:v>
                </c:pt>
                <c:pt idx="11">
                  <c:v>2.0962297426300025</c:v>
                </c:pt>
                <c:pt idx="12">
                  <c:v>2.0885947520170842</c:v>
                </c:pt>
                <c:pt idx="13">
                  <c:v>2.0861896146027328</c:v>
                </c:pt>
                <c:pt idx="14">
                  <c:v>2.0848394255185436</c:v>
                </c:pt>
                <c:pt idx="15">
                  <c:v>2.0835054788024476</c:v>
                </c:pt>
                <c:pt idx="16">
                  <c:v>2.0803650223982868</c:v>
                </c:pt>
                <c:pt idx="17">
                  <c:v>2.0544195071632365</c:v>
                </c:pt>
                <c:pt idx="18">
                  <c:v>2.0454847049219502</c:v>
                </c:pt>
                <c:pt idx="19">
                  <c:v>2.0443809172588612</c:v>
                </c:pt>
                <c:pt idx="20">
                  <c:v>2.0428881866288933</c:v>
                </c:pt>
                <c:pt idx="21">
                  <c:v>2.0211928421917196</c:v>
                </c:pt>
              </c:numCache>
            </c:numRef>
          </c:val>
          <c:smooth val="0"/>
          <c:extLst>
            <c:ext xmlns:c16="http://schemas.microsoft.com/office/drawing/2014/chart" uri="{C3380CC4-5D6E-409C-BE32-E72D297353CC}">
              <c16:uniqueId val="{00000002-9FFD-491D-8739-5650A39CC609}"/>
            </c:ext>
          </c:extLst>
        </c:ser>
        <c:dLbls>
          <c:showLegendKey val="0"/>
          <c:showVal val="0"/>
          <c:showCatName val="0"/>
          <c:showSerName val="0"/>
          <c:showPercent val="0"/>
          <c:showBubbleSize val="0"/>
        </c:dLbls>
        <c:hiLowLines/>
        <c:axId val="281461888"/>
        <c:axId val="281463808"/>
      </c:stockChart>
      <c:catAx>
        <c:axId val="281461888"/>
        <c:scaling>
          <c:orientation val="minMax"/>
        </c:scaling>
        <c:delete val="0"/>
        <c:axPos val="b"/>
        <c:numFmt formatCode="General" sourceLinked="0"/>
        <c:majorTickMark val="out"/>
        <c:minorTickMark val="none"/>
        <c:tickLblPos val="nextTo"/>
        <c:crossAx val="281463808"/>
        <c:crossesAt val="2.1"/>
        <c:auto val="1"/>
        <c:lblAlgn val="ctr"/>
        <c:lblOffset val="100"/>
        <c:noMultiLvlLbl val="0"/>
      </c:catAx>
      <c:valAx>
        <c:axId val="281463808"/>
        <c:scaling>
          <c:orientation val="minMax"/>
          <c:min val="1.8"/>
        </c:scaling>
        <c:delete val="0"/>
        <c:axPos val="l"/>
        <c:majorGridlines/>
        <c:title>
          <c:tx>
            <c:rich>
              <a:bodyPr rot="-5400000" vert="horz"/>
              <a:lstStyle/>
              <a:p>
                <a:pPr>
                  <a:defRPr/>
                </a:pPr>
                <a:r>
                  <a:rPr lang="en-US"/>
                  <a:t>Domeinscore (gemiddelde; 95% CI)</a:t>
                </a:r>
              </a:p>
            </c:rich>
          </c:tx>
          <c:overlay val="0"/>
        </c:title>
        <c:numFmt formatCode="General" sourceLinked="1"/>
        <c:majorTickMark val="out"/>
        <c:minorTickMark val="none"/>
        <c:tickLblPos val="nextTo"/>
        <c:crossAx val="281461888"/>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'Domein 2'!$O$2:$O$23</c:f>
              <c:strCache>
                <c:ptCount val="22"/>
                <c:pt idx="0">
                  <c:v>X       </c:v>
                </c:pt>
                <c:pt idx="1">
                  <c:v>R       </c:v>
                </c:pt>
                <c:pt idx="2">
                  <c:v>U       </c:v>
                </c:pt>
                <c:pt idx="3">
                  <c:v>G       </c:v>
                </c:pt>
                <c:pt idx="4">
                  <c:v>B       </c:v>
                </c:pt>
                <c:pt idx="5">
                  <c:v>P       </c:v>
                </c:pt>
                <c:pt idx="6">
                  <c:v>S       </c:v>
                </c:pt>
                <c:pt idx="7">
                  <c:v>O       </c:v>
                </c:pt>
                <c:pt idx="8">
                  <c:v>E       </c:v>
                </c:pt>
                <c:pt idx="9">
                  <c:v>A       </c:v>
                </c:pt>
                <c:pt idx="10">
                  <c:v>F       </c:v>
                </c:pt>
                <c:pt idx="11">
                  <c:v>Y       </c:v>
                </c:pt>
                <c:pt idx="12">
                  <c:v>K       </c:v>
                </c:pt>
                <c:pt idx="13">
                  <c:v>L       </c:v>
                </c:pt>
                <c:pt idx="14">
                  <c:v>T       </c:v>
                </c:pt>
                <c:pt idx="15">
                  <c:v>Z       </c:v>
                </c:pt>
                <c:pt idx="16">
                  <c:v>M       </c:v>
                </c:pt>
                <c:pt idx="17">
                  <c:v>W       </c:v>
                </c:pt>
                <c:pt idx="18">
                  <c:v>N       </c:v>
                </c:pt>
                <c:pt idx="19">
                  <c:v>C       </c:v>
                </c:pt>
                <c:pt idx="20">
                  <c:v>J       </c:v>
                </c:pt>
                <c:pt idx="21">
                  <c:v>H       </c:v>
                </c:pt>
              </c:strCache>
            </c:strRef>
          </c:cat>
          <c:val>
            <c:numRef>
              <c:f>'Domein 2'!$P$2:$P$23</c:f>
              <c:numCache>
                <c:formatCode>General</c:formatCode>
                <c:ptCount val="22"/>
                <c:pt idx="0">
                  <c:v>3.4301645207324758</c:v>
                </c:pt>
                <c:pt idx="1">
                  <c:v>3.3957554554281653</c:v>
                </c:pt>
                <c:pt idx="2">
                  <c:v>3.3557658110537893</c:v>
                </c:pt>
                <c:pt idx="3">
                  <c:v>3.3399778255803274</c:v>
                </c:pt>
                <c:pt idx="4">
                  <c:v>3.264577505212356</c:v>
                </c:pt>
                <c:pt idx="5">
                  <c:v>3.2395896184281288</c:v>
                </c:pt>
                <c:pt idx="6">
                  <c:v>3.2509102921573616</c:v>
                </c:pt>
                <c:pt idx="7">
                  <c:v>3.2388736376929823</c:v>
                </c:pt>
                <c:pt idx="8">
                  <c:v>3.2245929008375427</c:v>
                </c:pt>
                <c:pt idx="9">
                  <c:v>3.2295902743215441</c:v>
                </c:pt>
                <c:pt idx="10">
                  <c:v>3.2256730545935257</c:v>
                </c:pt>
                <c:pt idx="11">
                  <c:v>3.192077906488938</c:v>
                </c:pt>
                <c:pt idx="12">
                  <c:v>3.1773662392514517</c:v>
                </c:pt>
                <c:pt idx="13">
                  <c:v>3.1790304208022406</c:v>
                </c:pt>
                <c:pt idx="14">
                  <c:v>3.1395741102015289</c:v>
                </c:pt>
                <c:pt idx="15">
                  <c:v>3.135519116728855</c:v>
                </c:pt>
                <c:pt idx="16">
                  <c:v>3.1250948457545329</c:v>
                </c:pt>
                <c:pt idx="17">
                  <c:v>3.0753870345574748</c:v>
                </c:pt>
                <c:pt idx="18">
                  <c:v>3.0462477128202838</c:v>
                </c:pt>
                <c:pt idx="19">
                  <c:v>3.0322819365937939</c:v>
                </c:pt>
                <c:pt idx="20">
                  <c:v>3.0195088974983739</c:v>
                </c:pt>
                <c:pt idx="21">
                  <c:v>3.0021250340027921</c:v>
                </c:pt>
              </c:numCache>
            </c:numRef>
          </c:val>
          <c:smooth val="0"/>
          <c:extLst>
            <c:ext xmlns:c16="http://schemas.microsoft.com/office/drawing/2014/chart" uri="{C3380CC4-5D6E-409C-BE32-E72D297353CC}">
              <c16:uniqueId val="{00000000-3E24-48F8-B15D-AC24C60E25F9}"/>
            </c:ext>
          </c:extLst>
        </c:ser>
        <c:ser>
          <c:idx val="1"/>
          <c:order val="1"/>
          <c:spPr>
            <a:ln w="28575">
              <a:noFill/>
            </a:ln>
          </c:spPr>
          <c:marker>
            <c:symbol val="none"/>
          </c:marker>
          <c:cat>
            <c:strRef>
              <c:f>'Domein 2'!$O$2:$O$23</c:f>
              <c:strCache>
                <c:ptCount val="22"/>
                <c:pt idx="0">
                  <c:v>X       </c:v>
                </c:pt>
                <c:pt idx="1">
                  <c:v>R       </c:v>
                </c:pt>
                <c:pt idx="2">
                  <c:v>U       </c:v>
                </c:pt>
                <c:pt idx="3">
                  <c:v>G       </c:v>
                </c:pt>
                <c:pt idx="4">
                  <c:v>B       </c:v>
                </c:pt>
                <c:pt idx="5">
                  <c:v>P       </c:v>
                </c:pt>
                <c:pt idx="6">
                  <c:v>S       </c:v>
                </c:pt>
                <c:pt idx="7">
                  <c:v>O       </c:v>
                </c:pt>
                <c:pt idx="8">
                  <c:v>E       </c:v>
                </c:pt>
                <c:pt idx="9">
                  <c:v>A       </c:v>
                </c:pt>
                <c:pt idx="10">
                  <c:v>F       </c:v>
                </c:pt>
                <c:pt idx="11">
                  <c:v>Y       </c:v>
                </c:pt>
                <c:pt idx="12">
                  <c:v>K       </c:v>
                </c:pt>
                <c:pt idx="13">
                  <c:v>L       </c:v>
                </c:pt>
                <c:pt idx="14">
                  <c:v>T       </c:v>
                </c:pt>
                <c:pt idx="15">
                  <c:v>Z       </c:v>
                </c:pt>
                <c:pt idx="16">
                  <c:v>M       </c:v>
                </c:pt>
                <c:pt idx="17">
                  <c:v>W       </c:v>
                </c:pt>
                <c:pt idx="18">
                  <c:v>N       </c:v>
                </c:pt>
                <c:pt idx="19">
                  <c:v>C       </c:v>
                </c:pt>
                <c:pt idx="20">
                  <c:v>J       </c:v>
                </c:pt>
                <c:pt idx="21">
                  <c:v>H       </c:v>
                </c:pt>
              </c:strCache>
            </c:strRef>
          </c:cat>
          <c:val>
            <c:numRef>
              <c:f>'Domein 2'!$Q$2:$Q$23</c:f>
              <c:numCache>
                <c:formatCode>General</c:formatCode>
                <c:ptCount val="22"/>
                <c:pt idx="0">
                  <c:v>3.6193545470213349</c:v>
                </c:pt>
                <c:pt idx="1">
                  <c:v>3.5914262714558989</c:v>
                </c:pt>
                <c:pt idx="2">
                  <c:v>3.5407504235936909</c:v>
                </c:pt>
                <c:pt idx="3">
                  <c:v>3.538100166158912</c:v>
                </c:pt>
                <c:pt idx="4">
                  <c:v>3.471590334185342</c:v>
                </c:pt>
                <c:pt idx="5">
                  <c:v>3.476827918593163</c:v>
                </c:pt>
                <c:pt idx="6">
                  <c:v>3.4430686839254987</c:v>
                </c:pt>
                <c:pt idx="7">
                  <c:v>3.4404127620326448</c:v>
                </c:pt>
                <c:pt idx="8">
                  <c:v>3.450540695715945</c:v>
                </c:pt>
                <c:pt idx="9">
                  <c:v>3.4395126738407806</c:v>
                </c:pt>
                <c:pt idx="10">
                  <c:v>3.4289882227925896</c:v>
                </c:pt>
                <c:pt idx="11">
                  <c:v>3.4126652850804597</c:v>
                </c:pt>
                <c:pt idx="12">
                  <c:v>3.3784685776720362</c:v>
                </c:pt>
                <c:pt idx="13">
                  <c:v>3.3719529947358278</c:v>
                </c:pt>
                <c:pt idx="14">
                  <c:v>3.361319695627198</c:v>
                </c:pt>
                <c:pt idx="15">
                  <c:v>3.3449480617832594</c:v>
                </c:pt>
                <c:pt idx="16">
                  <c:v>3.3306975356419564</c:v>
                </c:pt>
                <c:pt idx="17">
                  <c:v>3.3013348294358766</c:v>
                </c:pt>
                <c:pt idx="18">
                  <c:v>3.2571675765567005</c:v>
                </c:pt>
                <c:pt idx="19">
                  <c:v>3.249500638297798</c:v>
                </c:pt>
                <c:pt idx="20">
                  <c:v>3.2314405805346627</c:v>
                </c:pt>
                <c:pt idx="21">
                  <c:v>3.2002473745813762</c:v>
                </c:pt>
              </c:numCache>
            </c:numRef>
          </c:val>
          <c:smooth val="0"/>
          <c:extLst>
            <c:ext xmlns:c16="http://schemas.microsoft.com/office/drawing/2014/chart" uri="{C3380CC4-5D6E-409C-BE32-E72D297353CC}">
              <c16:uniqueId val="{00000001-3E24-48F8-B15D-AC24C60E25F9}"/>
            </c:ext>
          </c:extLst>
        </c:ser>
        <c:ser>
          <c:idx val="2"/>
          <c:order val="2"/>
          <c:spPr>
            <a:ln w="28575">
              <a:noFill/>
            </a:ln>
          </c:spPr>
          <c:cat>
            <c:strRef>
              <c:f>'Domein 2'!$O$2:$O$23</c:f>
              <c:strCache>
                <c:ptCount val="22"/>
                <c:pt idx="0">
                  <c:v>X       </c:v>
                </c:pt>
                <c:pt idx="1">
                  <c:v>R       </c:v>
                </c:pt>
                <c:pt idx="2">
                  <c:v>U       </c:v>
                </c:pt>
                <c:pt idx="3">
                  <c:v>G       </c:v>
                </c:pt>
                <c:pt idx="4">
                  <c:v>B       </c:v>
                </c:pt>
                <c:pt idx="5">
                  <c:v>P       </c:v>
                </c:pt>
                <c:pt idx="6">
                  <c:v>S       </c:v>
                </c:pt>
                <c:pt idx="7">
                  <c:v>O       </c:v>
                </c:pt>
                <c:pt idx="8">
                  <c:v>E       </c:v>
                </c:pt>
                <c:pt idx="9">
                  <c:v>A       </c:v>
                </c:pt>
                <c:pt idx="10">
                  <c:v>F       </c:v>
                </c:pt>
                <c:pt idx="11">
                  <c:v>Y       </c:v>
                </c:pt>
                <c:pt idx="12">
                  <c:v>K       </c:v>
                </c:pt>
                <c:pt idx="13">
                  <c:v>L       </c:v>
                </c:pt>
                <c:pt idx="14">
                  <c:v>T       </c:v>
                </c:pt>
                <c:pt idx="15">
                  <c:v>Z       </c:v>
                </c:pt>
                <c:pt idx="16">
                  <c:v>M       </c:v>
                </c:pt>
                <c:pt idx="17">
                  <c:v>W       </c:v>
                </c:pt>
                <c:pt idx="18">
                  <c:v>N       </c:v>
                </c:pt>
                <c:pt idx="19">
                  <c:v>C       </c:v>
                </c:pt>
                <c:pt idx="20">
                  <c:v>J       </c:v>
                </c:pt>
                <c:pt idx="21">
                  <c:v>H       </c:v>
                </c:pt>
              </c:strCache>
            </c:strRef>
          </c:cat>
          <c:val>
            <c:numRef>
              <c:f>'Domein 2'!$R$2:$R$23</c:f>
              <c:numCache>
                <c:formatCode>General</c:formatCode>
                <c:ptCount val="22"/>
                <c:pt idx="0">
                  <c:v>3.5247595338769049</c:v>
                </c:pt>
                <c:pt idx="1">
                  <c:v>3.4935908634420318</c:v>
                </c:pt>
                <c:pt idx="2">
                  <c:v>3.4482581173237397</c:v>
                </c:pt>
                <c:pt idx="3">
                  <c:v>3.4390389958696197</c:v>
                </c:pt>
                <c:pt idx="4">
                  <c:v>3.368083919698849</c:v>
                </c:pt>
                <c:pt idx="5">
                  <c:v>3.3582087685106456</c:v>
                </c:pt>
                <c:pt idx="6">
                  <c:v>3.3469894880414297</c:v>
                </c:pt>
                <c:pt idx="7">
                  <c:v>3.3396431998628131</c:v>
                </c:pt>
                <c:pt idx="8">
                  <c:v>3.3375667982767436</c:v>
                </c:pt>
                <c:pt idx="9">
                  <c:v>3.3345514740811621</c:v>
                </c:pt>
                <c:pt idx="10">
                  <c:v>3.3273306386930579</c:v>
                </c:pt>
                <c:pt idx="11">
                  <c:v>3.3023715957846989</c:v>
                </c:pt>
                <c:pt idx="12">
                  <c:v>3.277917408461744</c:v>
                </c:pt>
                <c:pt idx="13">
                  <c:v>3.2754917077690342</c:v>
                </c:pt>
                <c:pt idx="14">
                  <c:v>3.2504469029143634</c:v>
                </c:pt>
                <c:pt idx="15">
                  <c:v>3.2402335892560572</c:v>
                </c:pt>
                <c:pt idx="16">
                  <c:v>3.2278961906982446</c:v>
                </c:pt>
                <c:pt idx="17">
                  <c:v>3.1883609319966757</c:v>
                </c:pt>
                <c:pt idx="18">
                  <c:v>3.151707644688492</c:v>
                </c:pt>
                <c:pt idx="19">
                  <c:v>3.1408912874457959</c:v>
                </c:pt>
                <c:pt idx="20">
                  <c:v>3.1254747390165178</c:v>
                </c:pt>
                <c:pt idx="21">
                  <c:v>3.1011862042920839</c:v>
                </c:pt>
              </c:numCache>
            </c:numRef>
          </c:val>
          <c:smooth val="0"/>
          <c:extLst>
            <c:ext xmlns:c16="http://schemas.microsoft.com/office/drawing/2014/chart" uri="{C3380CC4-5D6E-409C-BE32-E72D297353CC}">
              <c16:uniqueId val="{00000002-3E24-48F8-B15D-AC24C60E25F9}"/>
            </c:ext>
          </c:extLst>
        </c:ser>
        <c:dLbls>
          <c:showLegendKey val="0"/>
          <c:showVal val="0"/>
          <c:showCatName val="0"/>
          <c:showSerName val="0"/>
          <c:showPercent val="0"/>
          <c:showBubbleSize val="0"/>
        </c:dLbls>
        <c:hiLowLines/>
        <c:axId val="93193344"/>
        <c:axId val="93194880"/>
      </c:stockChart>
      <c:catAx>
        <c:axId val="9319334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93194880"/>
        <c:crossesAt val="3.3"/>
        <c:auto val="1"/>
        <c:lblAlgn val="ctr"/>
        <c:lblOffset val="100"/>
        <c:noMultiLvlLbl val="0"/>
      </c:catAx>
      <c:valAx>
        <c:axId val="93194880"/>
        <c:scaling>
          <c:orientation val="minMax"/>
          <c:min val="3"/>
        </c:scaling>
        <c:delete val="0"/>
        <c:axPos val="l"/>
        <c:majorGridlines/>
        <c:title>
          <c:tx>
            <c:rich>
              <a:bodyPr/>
              <a:lstStyle/>
              <a:p>
                <a:pPr>
                  <a:defRPr sz="1000" b="1" i="0" u="none" strike="noStrike" baseline="0">
                    <a:solidFill>
                      <a:srgbClr val="000000"/>
                    </a:solidFill>
                    <a:latin typeface="Calibri"/>
                    <a:ea typeface="Calibri"/>
                    <a:cs typeface="Calibri"/>
                  </a:defRPr>
                </a:pPr>
                <a:r>
                  <a:rPr lang="nl-NL"/>
                  <a:t>Domeinscore (gemiddelde; 95%CI)</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93193344"/>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nl-NL"/>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[1]domein3!$M$2:$M$23</c:f>
              <c:strCache>
                <c:ptCount val="22"/>
                <c:pt idx="0">
                  <c:v>G       </c:v>
                </c:pt>
                <c:pt idx="1">
                  <c:v>A       </c:v>
                </c:pt>
                <c:pt idx="2">
                  <c:v>U       </c:v>
                </c:pt>
                <c:pt idx="3">
                  <c:v>R       </c:v>
                </c:pt>
                <c:pt idx="4">
                  <c:v>X       </c:v>
                </c:pt>
                <c:pt idx="5">
                  <c:v>O       </c:v>
                </c:pt>
                <c:pt idx="6">
                  <c:v>S       </c:v>
                </c:pt>
                <c:pt idx="7">
                  <c:v>B       </c:v>
                </c:pt>
                <c:pt idx="8">
                  <c:v>E       </c:v>
                </c:pt>
                <c:pt idx="9">
                  <c:v>P       </c:v>
                </c:pt>
                <c:pt idx="10">
                  <c:v>K       </c:v>
                </c:pt>
                <c:pt idx="11">
                  <c:v>T       </c:v>
                </c:pt>
                <c:pt idx="12">
                  <c:v>Z       </c:v>
                </c:pt>
                <c:pt idx="13">
                  <c:v>F       </c:v>
                </c:pt>
                <c:pt idx="14">
                  <c:v>H       </c:v>
                </c:pt>
                <c:pt idx="15">
                  <c:v>L       </c:v>
                </c:pt>
                <c:pt idx="16">
                  <c:v>Y       </c:v>
                </c:pt>
                <c:pt idx="17">
                  <c:v>N       </c:v>
                </c:pt>
                <c:pt idx="18">
                  <c:v>C       </c:v>
                </c:pt>
                <c:pt idx="19">
                  <c:v>M       </c:v>
                </c:pt>
                <c:pt idx="20">
                  <c:v>W       </c:v>
                </c:pt>
                <c:pt idx="21">
                  <c:v>J       </c:v>
                </c:pt>
              </c:strCache>
            </c:strRef>
          </c:cat>
          <c:val>
            <c:numRef>
              <c:f>[1]domein3!$N$2:$N$23</c:f>
              <c:numCache>
                <c:formatCode>General</c:formatCode>
                <c:ptCount val="22"/>
                <c:pt idx="0">
                  <c:v>3.6187270480647027</c:v>
                </c:pt>
                <c:pt idx="1">
                  <c:v>3.6059979778405715</c:v>
                </c:pt>
                <c:pt idx="2">
                  <c:v>3.5840677515659016</c:v>
                </c:pt>
                <c:pt idx="3">
                  <c:v>3.580784688649012</c:v>
                </c:pt>
                <c:pt idx="4">
                  <c:v>3.5792784394202553</c:v>
                </c:pt>
                <c:pt idx="5">
                  <c:v>3.5710069547052776</c:v>
                </c:pt>
                <c:pt idx="6">
                  <c:v>3.5699761947511628</c:v>
                </c:pt>
                <c:pt idx="7">
                  <c:v>3.5628302497708151</c:v>
                </c:pt>
                <c:pt idx="8">
                  <c:v>3.5538724337895151</c:v>
                </c:pt>
                <c:pt idx="9">
                  <c:v>3.5372607757807546</c:v>
                </c:pt>
                <c:pt idx="10">
                  <c:v>3.5418133064407065</c:v>
                </c:pt>
                <c:pt idx="11">
                  <c:v>3.525858972003062</c:v>
                </c:pt>
                <c:pt idx="12">
                  <c:v>3.5266482532508601</c:v>
                </c:pt>
                <c:pt idx="13">
                  <c:v>3.5261554929592416</c:v>
                </c:pt>
                <c:pt idx="14">
                  <c:v>3.5221944597530177</c:v>
                </c:pt>
                <c:pt idx="15">
                  <c:v>3.5189405093466668</c:v>
                </c:pt>
                <c:pt idx="16">
                  <c:v>3.5056937214779551</c:v>
                </c:pt>
                <c:pt idx="17">
                  <c:v>3.5079656216459361</c:v>
                </c:pt>
                <c:pt idx="18">
                  <c:v>3.5021469791454383</c:v>
                </c:pt>
                <c:pt idx="19">
                  <c:v>3.4990212480418341</c:v>
                </c:pt>
                <c:pt idx="20">
                  <c:v>3.4952005075346793</c:v>
                </c:pt>
                <c:pt idx="21">
                  <c:v>3.4778315330047542</c:v>
                </c:pt>
              </c:numCache>
            </c:numRef>
          </c:val>
          <c:smooth val="0"/>
          <c:extLst>
            <c:ext xmlns:c16="http://schemas.microsoft.com/office/drawing/2014/chart" uri="{C3380CC4-5D6E-409C-BE32-E72D297353CC}">
              <c16:uniqueId val="{00000000-57CE-44F8-B733-25E06860C62C}"/>
            </c:ext>
          </c:extLst>
        </c:ser>
        <c:ser>
          <c:idx val="1"/>
          <c:order val="1"/>
          <c:spPr>
            <a:ln w="28575">
              <a:noFill/>
            </a:ln>
          </c:spPr>
          <c:marker>
            <c:symbol val="none"/>
          </c:marker>
          <c:cat>
            <c:strRef>
              <c:f>[1]domein3!$M$2:$M$23</c:f>
              <c:strCache>
                <c:ptCount val="22"/>
                <c:pt idx="0">
                  <c:v>G       </c:v>
                </c:pt>
                <c:pt idx="1">
                  <c:v>A       </c:v>
                </c:pt>
                <c:pt idx="2">
                  <c:v>U       </c:v>
                </c:pt>
                <c:pt idx="3">
                  <c:v>R       </c:v>
                </c:pt>
                <c:pt idx="4">
                  <c:v>X       </c:v>
                </c:pt>
                <c:pt idx="5">
                  <c:v>O       </c:v>
                </c:pt>
                <c:pt idx="6">
                  <c:v>S       </c:v>
                </c:pt>
                <c:pt idx="7">
                  <c:v>B       </c:v>
                </c:pt>
                <c:pt idx="8">
                  <c:v>E       </c:v>
                </c:pt>
                <c:pt idx="9">
                  <c:v>P       </c:v>
                </c:pt>
                <c:pt idx="10">
                  <c:v>K       </c:v>
                </c:pt>
                <c:pt idx="11">
                  <c:v>T       </c:v>
                </c:pt>
                <c:pt idx="12">
                  <c:v>Z       </c:v>
                </c:pt>
                <c:pt idx="13">
                  <c:v>F       </c:v>
                </c:pt>
                <c:pt idx="14">
                  <c:v>H       </c:v>
                </c:pt>
                <c:pt idx="15">
                  <c:v>L       </c:v>
                </c:pt>
                <c:pt idx="16">
                  <c:v>Y       </c:v>
                </c:pt>
                <c:pt idx="17">
                  <c:v>N       </c:v>
                </c:pt>
                <c:pt idx="18">
                  <c:v>C       </c:v>
                </c:pt>
                <c:pt idx="19">
                  <c:v>M       </c:v>
                </c:pt>
                <c:pt idx="20">
                  <c:v>W       </c:v>
                </c:pt>
                <c:pt idx="21">
                  <c:v>J       </c:v>
                </c:pt>
              </c:strCache>
            </c:strRef>
          </c:cat>
          <c:val>
            <c:numRef>
              <c:f>[1]domein3!$O$2:$O$23</c:f>
              <c:numCache>
                <c:formatCode>General</c:formatCode>
                <c:ptCount val="22"/>
                <c:pt idx="0">
                  <c:v>3.729791063016302</c:v>
                </c:pt>
                <c:pt idx="1">
                  <c:v>3.7247019191687603</c:v>
                </c:pt>
                <c:pt idx="2">
                  <c:v>3.6971828448695172</c:v>
                </c:pt>
                <c:pt idx="3">
                  <c:v>3.6929285866103556</c:v>
                </c:pt>
                <c:pt idx="4">
                  <c:v>3.6880224714175514</c:v>
                </c:pt>
                <c:pt idx="5">
                  <c:v>3.6816739826784262</c:v>
                </c:pt>
                <c:pt idx="6">
                  <c:v>3.6801204687889442</c:v>
                </c:pt>
                <c:pt idx="7">
                  <c:v>3.6787142356374707</c:v>
                </c:pt>
                <c:pt idx="8">
                  <c:v>3.6766778581348087</c:v>
                </c:pt>
                <c:pt idx="9">
                  <c:v>3.6652306981123424</c:v>
                </c:pt>
                <c:pt idx="10">
                  <c:v>3.6569489746884356</c:v>
                </c:pt>
                <c:pt idx="11">
                  <c:v>3.6481283634483206</c:v>
                </c:pt>
                <c:pt idx="12">
                  <c:v>3.6450286639942431</c:v>
                </c:pt>
                <c:pt idx="13">
                  <c:v>3.6414396649995631</c:v>
                </c:pt>
                <c:pt idx="14">
                  <c:v>3.6380784456196733</c:v>
                </c:pt>
                <c:pt idx="15">
                  <c:v>3.625977317015439</c:v>
                </c:pt>
                <c:pt idx="16">
                  <c:v>3.6314820823082719</c:v>
                </c:pt>
                <c:pt idx="17">
                  <c:v>3.6276563059482214</c:v>
                </c:pt>
                <c:pt idx="18">
                  <c:v>3.6253137003630531</c:v>
                </c:pt>
                <c:pt idx="19">
                  <c:v>3.6164467120258288</c:v>
                </c:pt>
                <c:pt idx="20">
                  <c:v>3.6178264716827297</c:v>
                </c:pt>
                <c:pt idx="21">
                  <c:v>3.5973560505293158</c:v>
                </c:pt>
              </c:numCache>
            </c:numRef>
          </c:val>
          <c:smooth val="0"/>
          <c:extLst>
            <c:ext xmlns:c16="http://schemas.microsoft.com/office/drawing/2014/chart" uri="{C3380CC4-5D6E-409C-BE32-E72D297353CC}">
              <c16:uniqueId val="{00000001-57CE-44F8-B733-25E06860C62C}"/>
            </c:ext>
          </c:extLst>
        </c:ser>
        <c:ser>
          <c:idx val="2"/>
          <c:order val="2"/>
          <c:spPr>
            <a:ln w="28575">
              <a:noFill/>
            </a:ln>
          </c:spPr>
          <c:cat>
            <c:strRef>
              <c:f>[1]domein3!$M$2:$M$23</c:f>
              <c:strCache>
                <c:ptCount val="22"/>
                <c:pt idx="0">
                  <c:v>G       </c:v>
                </c:pt>
                <c:pt idx="1">
                  <c:v>A       </c:v>
                </c:pt>
                <c:pt idx="2">
                  <c:v>U       </c:v>
                </c:pt>
                <c:pt idx="3">
                  <c:v>R       </c:v>
                </c:pt>
                <c:pt idx="4">
                  <c:v>X       </c:v>
                </c:pt>
                <c:pt idx="5">
                  <c:v>O       </c:v>
                </c:pt>
                <c:pt idx="6">
                  <c:v>S       </c:v>
                </c:pt>
                <c:pt idx="7">
                  <c:v>B       </c:v>
                </c:pt>
                <c:pt idx="8">
                  <c:v>E       </c:v>
                </c:pt>
                <c:pt idx="9">
                  <c:v>P       </c:v>
                </c:pt>
                <c:pt idx="10">
                  <c:v>K       </c:v>
                </c:pt>
                <c:pt idx="11">
                  <c:v>T       </c:v>
                </c:pt>
                <c:pt idx="12">
                  <c:v>Z       </c:v>
                </c:pt>
                <c:pt idx="13">
                  <c:v>F       </c:v>
                </c:pt>
                <c:pt idx="14">
                  <c:v>H       </c:v>
                </c:pt>
                <c:pt idx="15">
                  <c:v>L       </c:v>
                </c:pt>
                <c:pt idx="16">
                  <c:v>Y       </c:v>
                </c:pt>
                <c:pt idx="17">
                  <c:v>N       </c:v>
                </c:pt>
                <c:pt idx="18">
                  <c:v>C       </c:v>
                </c:pt>
                <c:pt idx="19">
                  <c:v>M       </c:v>
                </c:pt>
                <c:pt idx="20">
                  <c:v>W       </c:v>
                </c:pt>
                <c:pt idx="21">
                  <c:v>J       </c:v>
                </c:pt>
              </c:strCache>
            </c:strRef>
          </c:cat>
          <c:val>
            <c:numRef>
              <c:f>[1]domein3!$P$2:$P$23</c:f>
              <c:numCache>
                <c:formatCode>General</c:formatCode>
                <c:ptCount val="22"/>
                <c:pt idx="0">
                  <c:v>3.6742590555405026</c:v>
                </c:pt>
                <c:pt idx="1">
                  <c:v>3.6653499485046659</c:v>
                </c:pt>
                <c:pt idx="2">
                  <c:v>3.6406252982177096</c:v>
                </c:pt>
                <c:pt idx="3">
                  <c:v>3.6368566376296836</c:v>
                </c:pt>
                <c:pt idx="4">
                  <c:v>3.6336504554189033</c:v>
                </c:pt>
                <c:pt idx="5">
                  <c:v>3.6263404686918519</c:v>
                </c:pt>
                <c:pt idx="6">
                  <c:v>3.6250483317700537</c:v>
                </c:pt>
                <c:pt idx="7">
                  <c:v>3.6207722427041431</c:v>
                </c:pt>
                <c:pt idx="8">
                  <c:v>3.6152751459621619</c:v>
                </c:pt>
                <c:pt idx="9">
                  <c:v>3.6012457369465487</c:v>
                </c:pt>
                <c:pt idx="10">
                  <c:v>3.5993811405645708</c:v>
                </c:pt>
                <c:pt idx="11">
                  <c:v>3.5869936677256913</c:v>
                </c:pt>
                <c:pt idx="12">
                  <c:v>3.5858384586225518</c:v>
                </c:pt>
                <c:pt idx="13">
                  <c:v>3.5837975789794023</c:v>
                </c:pt>
                <c:pt idx="14">
                  <c:v>3.5801364526863453</c:v>
                </c:pt>
                <c:pt idx="15">
                  <c:v>3.5724589131810531</c:v>
                </c:pt>
                <c:pt idx="16">
                  <c:v>3.5685879018931135</c:v>
                </c:pt>
                <c:pt idx="17">
                  <c:v>3.5678109637970787</c:v>
                </c:pt>
                <c:pt idx="18">
                  <c:v>3.5637303397542457</c:v>
                </c:pt>
                <c:pt idx="19">
                  <c:v>3.5577339800338312</c:v>
                </c:pt>
                <c:pt idx="20">
                  <c:v>3.5565134896087045</c:v>
                </c:pt>
                <c:pt idx="21">
                  <c:v>3.5375937917670348</c:v>
                </c:pt>
              </c:numCache>
            </c:numRef>
          </c:val>
          <c:smooth val="0"/>
          <c:extLst>
            <c:ext xmlns:c16="http://schemas.microsoft.com/office/drawing/2014/chart" uri="{C3380CC4-5D6E-409C-BE32-E72D297353CC}">
              <c16:uniqueId val="{00000002-57CE-44F8-B733-25E06860C62C}"/>
            </c:ext>
          </c:extLst>
        </c:ser>
        <c:dLbls>
          <c:showLegendKey val="0"/>
          <c:showVal val="0"/>
          <c:showCatName val="0"/>
          <c:showSerName val="0"/>
          <c:showPercent val="0"/>
          <c:showBubbleSize val="0"/>
        </c:dLbls>
        <c:hiLowLines/>
        <c:axId val="281463040"/>
        <c:axId val="286380800"/>
      </c:stockChart>
      <c:catAx>
        <c:axId val="281463040"/>
        <c:scaling>
          <c:orientation val="minMax"/>
        </c:scaling>
        <c:delete val="0"/>
        <c:axPos val="b"/>
        <c:numFmt formatCode="General" sourceLinked="0"/>
        <c:majorTickMark val="out"/>
        <c:minorTickMark val="none"/>
        <c:tickLblPos val="nextTo"/>
        <c:crossAx val="286380800"/>
        <c:crossesAt val="3.6"/>
        <c:auto val="1"/>
        <c:lblAlgn val="ctr"/>
        <c:lblOffset val="100"/>
        <c:noMultiLvlLbl val="0"/>
      </c:catAx>
      <c:valAx>
        <c:axId val="286380800"/>
        <c:scaling>
          <c:orientation val="minMax"/>
          <c:min val="3.4499999999999997"/>
        </c:scaling>
        <c:delete val="0"/>
        <c:axPos val="l"/>
        <c:majorGridlines/>
        <c:title>
          <c:tx>
            <c:rich>
              <a:bodyPr rot="-5400000" vert="horz"/>
              <a:lstStyle/>
              <a:p>
                <a:pPr>
                  <a:defRPr/>
                </a:pPr>
                <a:r>
                  <a:rPr lang="en-US"/>
                  <a:t>Domeinscore (gemiddelde; 95% CI)</a:t>
                </a:r>
              </a:p>
            </c:rich>
          </c:tx>
          <c:overlay val="0"/>
        </c:title>
        <c:numFmt formatCode="General" sourceLinked="1"/>
        <c:majorTickMark val="out"/>
        <c:minorTickMark val="none"/>
        <c:tickLblPos val="nextTo"/>
        <c:crossAx val="281463040"/>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'Domein 4'!$K$2:$K$23</c:f>
              <c:strCache>
                <c:ptCount val="22"/>
                <c:pt idx="0">
                  <c:v>G       </c:v>
                </c:pt>
                <c:pt idx="1">
                  <c:v>X       </c:v>
                </c:pt>
                <c:pt idx="2">
                  <c:v>R       </c:v>
                </c:pt>
                <c:pt idx="3">
                  <c:v>A       </c:v>
                </c:pt>
                <c:pt idx="4">
                  <c:v>B       </c:v>
                </c:pt>
                <c:pt idx="5">
                  <c:v>T       </c:v>
                </c:pt>
                <c:pt idx="6">
                  <c:v>O       </c:v>
                </c:pt>
                <c:pt idx="7">
                  <c:v>U       </c:v>
                </c:pt>
                <c:pt idx="8">
                  <c:v>P       </c:v>
                </c:pt>
                <c:pt idx="9">
                  <c:v>E       </c:v>
                </c:pt>
                <c:pt idx="10">
                  <c:v>F       </c:v>
                </c:pt>
                <c:pt idx="11">
                  <c:v>S       </c:v>
                </c:pt>
                <c:pt idx="12">
                  <c:v>L       </c:v>
                </c:pt>
                <c:pt idx="13">
                  <c:v>M       </c:v>
                </c:pt>
                <c:pt idx="14">
                  <c:v>K       </c:v>
                </c:pt>
                <c:pt idx="15">
                  <c:v>Y       </c:v>
                </c:pt>
                <c:pt idx="16">
                  <c:v>H       </c:v>
                </c:pt>
                <c:pt idx="17">
                  <c:v>Z       </c:v>
                </c:pt>
                <c:pt idx="18">
                  <c:v>W       </c:v>
                </c:pt>
                <c:pt idx="19">
                  <c:v>C       </c:v>
                </c:pt>
                <c:pt idx="20">
                  <c:v>J       </c:v>
                </c:pt>
                <c:pt idx="21">
                  <c:v>N       </c:v>
                </c:pt>
              </c:strCache>
            </c:strRef>
          </c:cat>
          <c:val>
            <c:numRef>
              <c:f>'Domein 4'!$L$2:$L$23</c:f>
              <c:numCache>
                <c:formatCode>General</c:formatCode>
                <c:ptCount val="22"/>
                <c:pt idx="0">
                  <c:v>3.6325846658314558</c:v>
                </c:pt>
                <c:pt idx="1">
                  <c:v>3.6271719385783299</c:v>
                </c:pt>
                <c:pt idx="2">
                  <c:v>3.5929771549249789</c:v>
                </c:pt>
                <c:pt idx="3">
                  <c:v>3.581613248222173</c:v>
                </c:pt>
                <c:pt idx="4">
                  <c:v>3.5683171682377424</c:v>
                </c:pt>
                <c:pt idx="5">
                  <c:v>3.5608992977001948</c:v>
                </c:pt>
                <c:pt idx="6">
                  <c:v>3.568463690824478</c:v>
                </c:pt>
                <c:pt idx="7">
                  <c:v>3.559376245912603</c:v>
                </c:pt>
                <c:pt idx="8">
                  <c:v>3.5465547246392046</c:v>
                </c:pt>
                <c:pt idx="9">
                  <c:v>3.5228031672494602</c:v>
                </c:pt>
                <c:pt idx="10">
                  <c:v>3.5269179500032215</c:v>
                </c:pt>
                <c:pt idx="11">
                  <c:v>3.5288497242169479</c:v>
                </c:pt>
                <c:pt idx="12">
                  <c:v>3.5242100404376631</c:v>
                </c:pt>
                <c:pt idx="13">
                  <c:v>3.5182698295682107</c:v>
                </c:pt>
                <c:pt idx="14">
                  <c:v>3.5036570800577707</c:v>
                </c:pt>
                <c:pt idx="15">
                  <c:v>3.490903720564448</c:v>
                </c:pt>
                <c:pt idx="16">
                  <c:v>3.4893310355719982</c:v>
                </c:pt>
                <c:pt idx="17">
                  <c:v>3.476519452892203</c:v>
                </c:pt>
                <c:pt idx="18">
                  <c:v>3.4660313676412282</c:v>
                </c:pt>
                <c:pt idx="19">
                  <c:v>3.463415455049943</c:v>
                </c:pt>
                <c:pt idx="20">
                  <c:v>3.4451326159403761</c:v>
                </c:pt>
                <c:pt idx="21">
                  <c:v>3.444266080834498</c:v>
                </c:pt>
              </c:numCache>
            </c:numRef>
          </c:val>
          <c:smooth val="0"/>
          <c:extLst>
            <c:ext xmlns:c16="http://schemas.microsoft.com/office/drawing/2014/chart" uri="{C3380CC4-5D6E-409C-BE32-E72D297353CC}">
              <c16:uniqueId val="{00000000-C839-42CB-9E48-368B170C4C16}"/>
            </c:ext>
          </c:extLst>
        </c:ser>
        <c:ser>
          <c:idx val="1"/>
          <c:order val="1"/>
          <c:spPr>
            <a:ln w="28575">
              <a:noFill/>
            </a:ln>
          </c:spPr>
          <c:marker>
            <c:symbol val="none"/>
          </c:marker>
          <c:cat>
            <c:strRef>
              <c:f>'Domein 4'!$K$2:$K$23</c:f>
              <c:strCache>
                <c:ptCount val="22"/>
                <c:pt idx="0">
                  <c:v>G       </c:v>
                </c:pt>
                <c:pt idx="1">
                  <c:v>X       </c:v>
                </c:pt>
                <c:pt idx="2">
                  <c:v>R       </c:v>
                </c:pt>
                <c:pt idx="3">
                  <c:v>A       </c:v>
                </c:pt>
                <c:pt idx="4">
                  <c:v>B       </c:v>
                </c:pt>
                <c:pt idx="5">
                  <c:v>T       </c:v>
                </c:pt>
                <c:pt idx="6">
                  <c:v>O       </c:v>
                </c:pt>
                <c:pt idx="7">
                  <c:v>U       </c:v>
                </c:pt>
                <c:pt idx="8">
                  <c:v>P       </c:v>
                </c:pt>
                <c:pt idx="9">
                  <c:v>E       </c:v>
                </c:pt>
                <c:pt idx="10">
                  <c:v>F       </c:v>
                </c:pt>
                <c:pt idx="11">
                  <c:v>S       </c:v>
                </c:pt>
                <c:pt idx="12">
                  <c:v>L       </c:v>
                </c:pt>
                <c:pt idx="13">
                  <c:v>M       </c:v>
                </c:pt>
                <c:pt idx="14">
                  <c:v>K       </c:v>
                </c:pt>
                <c:pt idx="15">
                  <c:v>Y       </c:v>
                </c:pt>
                <c:pt idx="16">
                  <c:v>H       </c:v>
                </c:pt>
                <c:pt idx="17">
                  <c:v>Z       </c:v>
                </c:pt>
                <c:pt idx="18">
                  <c:v>W       </c:v>
                </c:pt>
                <c:pt idx="19">
                  <c:v>C       </c:v>
                </c:pt>
                <c:pt idx="20">
                  <c:v>J       </c:v>
                </c:pt>
                <c:pt idx="21">
                  <c:v>N       </c:v>
                </c:pt>
              </c:strCache>
            </c:strRef>
          </c:cat>
          <c:val>
            <c:numRef>
              <c:f>'Domein 4'!$M$2:$M$23</c:f>
              <c:numCache>
                <c:formatCode>General</c:formatCode>
                <c:ptCount val="22"/>
                <c:pt idx="0">
                  <c:v>3.7663398110304813</c:v>
                </c:pt>
                <c:pt idx="1">
                  <c:v>3.7529519317736022</c:v>
                </c:pt>
                <c:pt idx="2">
                  <c:v>3.725226906242785</c:v>
                </c:pt>
                <c:pt idx="3">
                  <c:v>3.7250823845345051</c:v>
                </c:pt>
                <c:pt idx="4">
                  <c:v>3.7079008566596743</c:v>
                </c:pt>
                <c:pt idx="5">
                  <c:v>3.7122640073857629</c:v>
                </c:pt>
                <c:pt idx="6">
                  <c:v>3.7028799317026362</c:v>
                </c:pt>
                <c:pt idx="7">
                  <c:v>3.695144629152705</c:v>
                </c:pt>
                <c:pt idx="8">
                  <c:v>3.7054159726673181</c:v>
                </c:pt>
                <c:pt idx="9">
                  <c:v>3.6738518579467505</c:v>
                </c:pt>
                <c:pt idx="10">
                  <c:v>3.6636107653337957</c:v>
                </c:pt>
                <c:pt idx="11">
                  <c:v>3.65667967946596</c:v>
                </c:pt>
                <c:pt idx="12">
                  <c:v>3.6564597917554691</c:v>
                </c:pt>
                <c:pt idx="13">
                  <c:v>3.6622819241057694</c:v>
                </c:pt>
                <c:pt idx="14">
                  <c:v>3.644500633759991</c:v>
                </c:pt>
                <c:pt idx="15">
                  <c:v>3.6465659062418401</c:v>
                </c:pt>
                <c:pt idx="16">
                  <c:v>3.6260238509025724</c:v>
                </c:pt>
                <c:pt idx="17">
                  <c:v>3.6236321253499222</c:v>
                </c:pt>
                <c:pt idx="18">
                  <c:v>3.6161437467790143</c:v>
                </c:pt>
                <c:pt idx="19">
                  <c:v>3.6170492676884547</c:v>
                </c:pt>
                <c:pt idx="20">
                  <c:v>3.5937224374635695</c:v>
                </c:pt>
                <c:pt idx="21">
                  <c:v>3.5880059271578744</c:v>
                </c:pt>
              </c:numCache>
            </c:numRef>
          </c:val>
          <c:smooth val="0"/>
          <c:extLst>
            <c:ext xmlns:c16="http://schemas.microsoft.com/office/drawing/2014/chart" uri="{C3380CC4-5D6E-409C-BE32-E72D297353CC}">
              <c16:uniqueId val="{00000001-C839-42CB-9E48-368B170C4C16}"/>
            </c:ext>
          </c:extLst>
        </c:ser>
        <c:ser>
          <c:idx val="2"/>
          <c:order val="2"/>
          <c:spPr>
            <a:ln w="28575">
              <a:noFill/>
            </a:ln>
          </c:spPr>
          <c:cat>
            <c:strRef>
              <c:f>'Domein 4'!$K$2:$K$23</c:f>
              <c:strCache>
                <c:ptCount val="22"/>
                <c:pt idx="0">
                  <c:v>G       </c:v>
                </c:pt>
                <c:pt idx="1">
                  <c:v>X       </c:v>
                </c:pt>
                <c:pt idx="2">
                  <c:v>R       </c:v>
                </c:pt>
                <c:pt idx="3">
                  <c:v>A       </c:v>
                </c:pt>
                <c:pt idx="4">
                  <c:v>B       </c:v>
                </c:pt>
                <c:pt idx="5">
                  <c:v>T       </c:v>
                </c:pt>
                <c:pt idx="6">
                  <c:v>O       </c:v>
                </c:pt>
                <c:pt idx="7">
                  <c:v>U       </c:v>
                </c:pt>
                <c:pt idx="8">
                  <c:v>P       </c:v>
                </c:pt>
                <c:pt idx="9">
                  <c:v>E       </c:v>
                </c:pt>
                <c:pt idx="10">
                  <c:v>F       </c:v>
                </c:pt>
                <c:pt idx="11">
                  <c:v>S       </c:v>
                </c:pt>
                <c:pt idx="12">
                  <c:v>L       </c:v>
                </c:pt>
                <c:pt idx="13">
                  <c:v>M       </c:v>
                </c:pt>
                <c:pt idx="14">
                  <c:v>K       </c:v>
                </c:pt>
                <c:pt idx="15">
                  <c:v>Y       </c:v>
                </c:pt>
                <c:pt idx="16">
                  <c:v>H       </c:v>
                </c:pt>
                <c:pt idx="17">
                  <c:v>Z       </c:v>
                </c:pt>
                <c:pt idx="18">
                  <c:v>W       </c:v>
                </c:pt>
                <c:pt idx="19">
                  <c:v>C       </c:v>
                </c:pt>
                <c:pt idx="20">
                  <c:v>J       </c:v>
                </c:pt>
                <c:pt idx="21">
                  <c:v>N       </c:v>
                </c:pt>
              </c:strCache>
            </c:strRef>
          </c:cat>
          <c:val>
            <c:numRef>
              <c:f>'Domein 4'!$N$2:$N$23</c:f>
              <c:numCache>
                <c:formatCode>General</c:formatCode>
                <c:ptCount val="22"/>
                <c:pt idx="0">
                  <c:v>3.6994622384309683</c:v>
                </c:pt>
                <c:pt idx="1">
                  <c:v>3.690061935175966</c:v>
                </c:pt>
                <c:pt idx="2">
                  <c:v>3.6591020305838819</c:v>
                </c:pt>
                <c:pt idx="3">
                  <c:v>3.6533478163783388</c:v>
                </c:pt>
                <c:pt idx="4">
                  <c:v>3.6381090124487083</c:v>
                </c:pt>
                <c:pt idx="5">
                  <c:v>3.6365816525429788</c:v>
                </c:pt>
                <c:pt idx="6">
                  <c:v>3.6356718112635571</c:v>
                </c:pt>
                <c:pt idx="7">
                  <c:v>3.6272604375326538</c:v>
                </c:pt>
                <c:pt idx="8">
                  <c:v>3.6259853486532614</c:v>
                </c:pt>
                <c:pt idx="9">
                  <c:v>3.5983275125981051</c:v>
                </c:pt>
                <c:pt idx="10">
                  <c:v>3.5952643576685088</c:v>
                </c:pt>
                <c:pt idx="11">
                  <c:v>3.5927647018414541</c:v>
                </c:pt>
                <c:pt idx="12">
                  <c:v>3.5903349160965661</c:v>
                </c:pt>
                <c:pt idx="13">
                  <c:v>3.5902758768369902</c:v>
                </c:pt>
                <c:pt idx="14">
                  <c:v>3.5740788569088808</c:v>
                </c:pt>
                <c:pt idx="15">
                  <c:v>3.568734813403144</c:v>
                </c:pt>
                <c:pt idx="16">
                  <c:v>3.5576774432372851</c:v>
                </c:pt>
                <c:pt idx="17">
                  <c:v>3.5500757891210628</c:v>
                </c:pt>
                <c:pt idx="18">
                  <c:v>3.5410875572101213</c:v>
                </c:pt>
                <c:pt idx="19">
                  <c:v>3.5402323613691986</c:v>
                </c:pt>
                <c:pt idx="20">
                  <c:v>3.519427526701973</c:v>
                </c:pt>
                <c:pt idx="21">
                  <c:v>3.5161360039961864</c:v>
                </c:pt>
              </c:numCache>
            </c:numRef>
          </c:val>
          <c:smooth val="0"/>
          <c:extLst>
            <c:ext xmlns:c16="http://schemas.microsoft.com/office/drawing/2014/chart" uri="{C3380CC4-5D6E-409C-BE32-E72D297353CC}">
              <c16:uniqueId val="{00000002-C839-42CB-9E48-368B170C4C16}"/>
            </c:ext>
          </c:extLst>
        </c:ser>
        <c:dLbls>
          <c:showLegendKey val="0"/>
          <c:showVal val="0"/>
          <c:showCatName val="0"/>
          <c:showSerName val="0"/>
          <c:showPercent val="0"/>
          <c:showBubbleSize val="0"/>
        </c:dLbls>
        <c:hiLowLines/>
        <c:axId val="264604672"/>
        <c:axId val="281462656"/>
      </c:stockChart>
      <c:catAx>
        <c:axId val="26460467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281462656"/>
        <c:crossesAt val="3.6"/>
        <c:auto val="1"/>
        <c:lblAlgn val="ctr"/>
        <c:lblOffset val="100"/>
        <c:noMultiLvlLbl val="0"/>
      </c:catAx>
      <c:valAx>
        <c:axId val="281462656"/>
        <c:scaling>
          <c:orientation val="minMax"/>
          <c:min val="3.4"/>
        </c:scaling>
        <c:delete val="0"/>
        <c:axPos val="l"/>
        <c:majorGridlines/>
        <c:title>
          <c:tx>
            <c:rich>
              <a:bodyPr/>
              <a:lstStyle/>
              <a:p>
                <a:pPr>
                  <a:defRPr sz="1000" b="1" i="0" u="none" strike="noStrike" baseline="0">
                    <a:solidFill>
                      <a:srgbClr val="000000"/>
                    </a:solidFill>
                    <a:latin typeface="Calibri"/>
                    <a:ea typeface="Calibri"/>
                    <a:cs typeface="Calibri"/>
                  </a:defRPr>
                </a:pPr>
                <a:r>
                  <a:rPr lang="nl-NL"/>
                  <a:t>Domeinscore (gemiddelde; 95% CI)</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264604672"/>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nl-NL"/>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'Domein 5'!$K$2:$K$23</c:f>
              <c:strCache>
                <c:ptCount val="22"/>
                <c:pt idx="0">
                  <c:v>G       </c:v>
                </c:pt>
                <c:pt idx="1">
                  <c:v>A       </c:v>
                </c:pt>
                <c:pt idx="2">
                  <c:v>O       </c:v>
                </c:pt>
                <c:pt idx="3">
                  <c:v>R       </c:v>
                </c:pt>
                <c:pt idx="4">
                  <c:v>X       </c:v>
                </c:pt>
                <c:pt idx="5">
                  <c:v>U       </c:v>
                </c:pt>
                <c:pt idx="6">
                  <c:v>S       </c:v>
                </c:pt>
                <c:pt idx="7">
                  <c:v>B       </c:v>
                </c:pt>
                <c:pt idx="8">
                  <c:v>F       </c:v>
                </c:pt>
                <c:pt idx="9">
                  <c:v>E       </c:v>
                </c:pt>
                <c:pt idx="10">
                  <c:v>K       </c:v>
                </c:pt>
                <c:pt idx="11">
                  <c:v>P       </c:v>
                </c:pt>
                <c:pt idx="12">
                  <c:v>T       </c:v>
                </c:pt>
                <c:pt idx="13">
                  <c:v>L       </c:v>
                </c:pt>
                <c:pt idx="14">
                  <c:v>Y       </c:v>
                </c:pt>
                <c:pt idx="15">
                  <c:v>H       </c:v>
                </c:pt>
                <c:pt idx="16">
                  <c:v>W       </c:v>
                </c:pt>
                <c:pt idx="17">
                  <c:v>N       </c:v>
                </c:pt>
                <c:pt idx="18">
                  <c:v>J       </c:v>
                </c:pt>
                <c:pt idx="19">
                  <c:v>M       </c:v>
                </c:pt>
                <c:pt idx="20">
                  <c:v>Z       </c:v>
                </c:pt>
                <c:pt idx="21">
                  <c:v>C       </c:v>
                </c:pt>
              </c:strCache>
            </c:strRef>
          </c:cat>
          <c:val>
            <c:numRef>
              <c:f>'Domein 5'!$L$2:$L$23</c:f>
              <c:numCache>
                <c:formatCode>General</c:formatCode>
                <c:ptCount val="22"/>
                <c:pt idx="0">
                  <c:v>3.5240163544772209</c:v>
                </c:pt>
                <c:pt idx="1">
                  <c:v>3.485712590482331</c:v>
                </c:pt>
                <c:pt idx="2">
                  <c:v>3.484213177874806</c:v>
                </c:pt>
                <c:pt idx="3">
                  <c:v>3.481373192810858</c:v>
                </c:pt>
                <c:pt idx="4">
                  <c:v>3.4711205782066172</c:v>
                </c:pt>
                <c:pt idx="5">
                  <c:v>3.4612517834827514</c:v>
                </c:pt>
                <c:pt idx="6">
                  <c:v>3.4613625617369732</c:v>
                </c:pt>
                <c:pt idx="7">
                  <c:v>3.4519025436233952</c:v>
                </c:pt>
                <c:pt idx="8">
                  <c:v>3.4389955127366298</c:v>
                </c:pt>
                <c:pt idx="9">
                  <c:v>3.4341881788172213</c:v>
                </c:pt>
                <c:pt idx="10">
                  <c:v>3.4333747089633619</c:v>
                </c:pt>
                <c:pt idx="11">
                  <c:v>3.4250558763265704</c:v>
                </c:pt>
                <c:pt idx="12">
                  <c:v>3.4270803378110113</c:v>
                </c:pt>
                <c:pt idx="13">
                  <c:v>3.4246468861543544</c:v>
                </c:pt>
                <c:pt idx="14">
                  <c:v>3.4137375252742328</c:v>
                </c:pt>
                <c:pt idx="15">
                  <c:v>3.4141752859308916</c:v>
                </c:pt>
                <c:pt idx="16">
                  <c:v>3.4008841896079933</c:v>
                </c:pt>
                <c:pt idx="17">
                  <c:v>3.393044288054504</c:v>
                </c:pt>
                <c:pt idx="18">
                  <c:v>3.3892351069811721</c:v>
                </c:pt>
                <c:pt idx="19">
                  <c:v>3.3865219949154719</c:v>
                </c:pt>
                <c:pt idx="20">
                  <c:v>3.3782355355021041</c:v>
                </c:pt>
                <c:pt idx="21">
                  <c:v>3.3555199531204369</c:v>
                </c:pt>
              </c:numCache>
            </c:numRef>
          </c:val>
          <c:smooth val="0"/>
          <c:extLst>
            <c:ext xmlns:c16="http://schemas.microsoft.com/office/drawing/2014/chart" uri="{C3380CC4-5D6E-409C-BE32-E72D297353CC}">
              <c16:uniqueId val="{00000000-0A4C-4A43-BF75-BEF49A8EB147}"/>
            </c:ext>
          </c:extLst>
        </c:ser>
        <c:ser>
          <c:idx val="1"/>
          <c:order val="1"/>
          <c:spPr>
            <a:ln w="28575">
              <a:noFill/>
            </a:ln>
          </c:spPr>
          <c:marker>
            <c:symbol val="none"/>
          </c:marker>
          <c:cat>
            <c:strRef>
              <c:f>'Domein 5'!$K$2:$K$23</c:f>
              <c:strCache>
                <c:ptCount val="22"/>
                <c:pt idx="0">
                  <c:v>G       </c:v>
                </c:pt>
                <c:pt idx="1">
                  <c:v>A       </c:v>
                </c:pt>
                <c:pt idx="2">
                  <c:v>O       </c:v>
                </c:pt>
                <c:pt idx="3">
                  <c:v>R       </c:v>
                </c:pt>
                <c:pt idx="4">
                  <c:v>X       </c:v>
                </c:pt>
                <c:pt idx="5">
                  <c:v>U       </c:v>
                </c:pt>
                <c:pt idx="6">
                  <c:v>S       </c:v>
                </c:pt>
                <c:pt idx="7">
                  <c:v>B       </c:v>
                </c:pt>
                <c:pt idx="8">
                  <c:v>F       </c:v>
                </c:pt>
                <c:pt idx="9">
                  <c:v>E       </c:v>
                </c:pt>
                <c:pt idx="10">
                  <c:v>K       </c:v>
                </c:pt>
                <c:pt idx="11">
                  <c:v>P       </c:v>
                </c:pt>
                <c:pt idx="12">
                  <c:v>T       </c:v>
                </c:pt>
                <c:pt idx="13">
                  <c:v>L       </c:v>
                </c:pt>
                <c:pt idx="14">
                  <c:v>Y       </c:v>
                </c:pt>
                <c:pt idx="15">
                  <c:v>H       </c:v>
                </c:pt>
                <c:pt idx="16">
                  <c:v>W       </c:v>
                </c:pt>
                <c:pt idx="17">
                  <c:v>N       </c:v>
                </c:pt>
                <c:pt idx="18">
                  <c:v>J       </c:v>
                </c:pt>
                <c:pt idx="19">
                  <c:v>M       </c:v>
                </c:pt>
                <c:pt idx="20">
                  <c:v>Z       </c:v>
                </c:pt>
                <c:pt idx="21">
                  <c:v>C       </c:v>
                </c:pt>
              </c:strCache>
            </c:strRef>
          </c:cat>
          <c:val>
            <c:numRef>
              <c:f>'Domein 5'!$M$2:$M$23</c:f>
              <c:numCache>
                <c:formatCode>General</c:formatCode>
                <c:ptCount val="22"/>
                <c:pt idx="0">
                  <c:v>3.650469088376656</c:v>
                </c:pt>
                <c:pt idx="1">
                  <c:v>3.6203749973465422</c:v>
                </c:pt>
                <c:pt idx="2">
                  <c:v>3.610665911774241</c:v>
                </c:pt>
                <c:pt idx="3">
                  <c:v>3.6087145210358158</c:v>
                </c:pt>
                <c:pt idx="4">
                  <c:v>3.5952917410835723</c:v>
                </c:pt>
                <c:pt idx="5">
                  <c:v>3.5899618412613972</c:v>
                </c:pt>
                <c:pt idx="6">
                  <c:v>3.5865166072797012</c:v>
                </c:pt>
                <c:pt idx="7">
                  <c:v>3.5831588855798278</c:v>
                </c:pt>
                <c:pt idx="8">
                  <c:v>3.5702518546930624</c:v>
                </c:pt>
                <c:pt idx="9">
                  <c:v>3.5735060799356355</c:v>
                </c:pt>
                <c:pt idx="10">
                  <c:v>3.5646310509197945</c:v>
                </c:pt>
                <c:pt idx="11">
                  <c:v>3.5693299483932273</c:v>
                </c:pt>
                <c:pt idx="12">
                  <c:v>3.5658139712394328</c:v>
                </c:pt>
                <c:pt idx="13">
                  <c:v>3.5482666948295316</c:v>
                </c:pt>
                <c:pt idx="14">
                  <c:v>3.5580115973408897</c:v>
                </c:pt>
                <c:pt idx="15">
                  <c:v>3.545926097296598</c:v>
                </c:pt>
                <c:pt idx="16">
                  <c:v>3.5402020907264076</c:v>
                </c:pt>
                <c:pt idx="17">
                  <c:v>3.5287813612656977</c:v>
                </c:pt>
                <c:pt idx="18">
                  <c:v>3.525703085021346</c:v>
                </c:pt>
                <c:pt idx="19">
                  <c:v>3.5203080827759292</c:v>
                </c:pt>
                <c:pt idx="20">
                  <c:v>3.5134320722317351</c:v>
                </c:pt>
                <c:pt idx="21">
                  <c:v>3.4950342567016253</c:v>
                </c:pt>
              </c:numCache>
            </c:numRef>
          </c:val>
          <c:smooth val="0"/>
          <c:extLst>
            <c:ext xmlns:c16="http://schemas.microsoft.com/office/drawing/2014/chart" uri="{C3380CC4-5D6E-409C-BE32-E72D297353CC}">
              <c16:uniqueId val="{00000001-0A4C-4A43-BF75-BEF49A8EB147}"/>
            </c:ext>
          </c:extLst>
        </c:ser>
        <c:ser>
          <c:idx val="2"/>
          <c:order val="2"/>
          <c:spPr>
            <a:ln w="28575">
              <a:noFill/>
            </a:ln>
          </c:spPr>
          <c:cat>
            <c:strRef>
              <c:f>'Domein 5'!$K$2:$K$23</c:f>
              <c:strCache>
                <c:ptCount val="22"/>
                <c:pt idx="0">
                  <c:v>G       </c:v>
                </c:pt>
                <c:pt idx="1">
                  <c:v>A       </c:v>
                </c:pt>
                <c:pt idx="2">
                  <c:v>O       </c:v>
                </c:pt>
                <c:pt idx="3">
                  <c:v>R       </c:v>
                </c:pt>
                <c:pt idx="4">
                  <c:v>X       </c:v>
                </c:pt>
                <c:pt idx="5">
                  <c:v>U       </c:v>
                </c:pt>
                <c:pt idx="6">
                  <c:v>S       </c:v>
                </c:pt>
                <c:pt idx="7">
                  <c:v>B       </c:v>
                </c:pt>
                <c:pt idx="8">
                  <c:v>F       </c:v>
                </c:pt>
                <c:pt idx="9">
                  <c:v>E       </c:v>
                </c:pt>
                <c:pt idx="10">
                  <c:v>K       </c:v>
                </c:pt>
                <c:pt idx="11">
                  <c:v>P       </c:v>
                </c:pt>
                <c:pt idx="12">
                  <c:v>T       </c:v>
                </c:pt>
                <c:pt idx="13">
                  <c:v>L       </c:v>
                </c:pt>
                <c:pt idx="14">
                  <c:v>Y       </c:v>
                </c:pt>
                <c:pt idx="15">
                  <c:v>H       </c:v>
                </c:pt>
                <c:pt idx="16">
                  <c:v>W       </c:v>
                </c:pt>
                <c:pt idx="17">
                  <c:v>N       </c:v>
                </c:pt>
                <c:pt idx="18">
                  <c:v>J       </c:v>
                </c:pt>
                <c:pt idx="19">
                  <c:v>M       </c:v>
                </c:pt>
                <c:pt idx="20">
                  <c:v>Z       </c:v>
                </c:pt>
                <c:pt idx="21">
                  <c:v>C       </c:v>
                </c:pt>
              </c:strCache>
            </c:strRef>
          </c:cat>
          <c:val>
            <c:numRef>
              <c:f>'Domein 5'!$N$2:$N$23</c:f>
              <c:numCache>
                <c:formatCode>General</c:formatCode>
                <c:ptCount val="22"/>
                <c:pt idx="0">
                  <c:v>3.5872427214269385</c:v>
                </c:pt>
                <c:pt idx="1">
                  <c:v>3.5530437939144366</c:v>
                </c:pt>
                <c:pt idx="2">
                  <c:v>3.5474395448245235</c:v>
                </c:pt>
                <c:pt idx="3">
                  <c:v>3.5450438569233373</c:v>
                </c:pt>
                <c:pt idx="4">
                  <c:v>3.5332061596450948</c:v>
                </c:pt>
                <c:pt idx="5">
                  <c:v>3.5256068123720743</c:v>
                </c:pt>
                <c:pt idx="6">
                  <c:v>3.5239395845083372</c:v>
                </c:pt>
                <c:pt idx="7">
                  <c:v>3.5175307146016115</c:v>
                </c:pt>
                <c:pt idx="8">
                  <c:v>3.5046236837148461</c:v>
                </c:pt>
                <c:pt idx="9">
                  <c:v>3.5038471293764286</c:v>
                </c:pt>
                <c:pt idx="10">
                  <c:v>3.4990028799415782</c:v>
                </c:pt>
                <c:pt idx="11">
                  <c:v>3.4971929123598988</c:v>
                </c:pt>
                <c:pt idx="12">
                  <c:v>3.4964471545252218</c:v>
                </c:pt>
                <c:pt idx="13">
                  <c:v>3.486456790491943</c:v>
                </c:pt>
                <c:pt idx="14">
                  <c:v>3.4858745613075612</c:v>
                </c:pt>
                <c:pt idx="15">
                  <c:v>3.4800506916137448</c:v>
                </c:pt>
                <c:pt idx="16">
                  <c:v>3.4705431401672007</c:v>
                </c:pt>
                <c:pt idx="17">
                  <c:v>3.4609128246601006</c:v>
                </c:pt>
                <c:pt idx="18">
                  <c:v>3.4574690960012586</c:v>
                </c:pt>
                <c:pt idx="19">
                  <c:v>3.4534150388457006</c:v>
                </c:pt>
                <c:pt idx="20">
                  <c:v>3.4458338038669196</c:v>
                </c:pt>
                <c:pt idx="21">
                  <c:v>3.4252771049110309</c:v>
                </c:pt>
              </c:numCache>
            </c:numRef>
          </c:val>
          <c:smooth val="0"/>
          <c:extLst>
            <c:ext xmlns:c16="http://schemas.microsoft.com/office/drawing/2014/chart" uri="{C3380CC4-5D6E-409C-BE32-E72D297353CC}">
              <c16:uniqueId val="{00000002-0A4C-4A43-BF75-BEF49A8EB147}"/>
            </c:ext>
          </c:extLst>
        </c:ser>
        <c:dLbls>
          <c:showLegendKey val="0"/>
          <c:showVal val="0"/>
          <c:showCatName val="0"/>
          <c:showSerName val="0"/>
          <c:showPercent val="0"/>
          <c:showBubbleSize val="0"/>
        </c:dLbls>
        <c:hiLowLines/>
        <c:axId val="120143232"/>
        <c:axId val="162090368"/>
      </c:stockChart>
      <c:catAx>
        <c:axId val="12014323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162090368"/>
        <c:crossesAt val="3.5"/>
        <c:auto val="1"/>
        <c:lblAlgn val="ctr"/>
        <c:lblOffset val="100"/>
        <c:noMultiLvlLbl val="0"/>
      </c:catAx>
      <c:valAx>
        <c:axId val="162090368"/>
        <c:scaling>
          <c:orientation val="minMax"/>
          <c:min val="3.3"/>
        </c:scaling>
        <c:delete val="0"/>
        <c:axPos val="l"/>
        <c:majorGridlines/>
        <c:title>
          <c:tx>
            <c:rich>
              <a:bodyPr/>
              <a:lstStyle/>
              <a:p>
                <a:pPr>
                  <a:defRPr sz="1000" b="1" i="0" u="none" strike="noStrike" baseline="0">
                    <a:solidFill>
                      <a:srgbClr val="000000"/>
                    </a:solidFill>
                    <a:latin typeface="Calibri"/>
                    <a:ea typeface="Calibri"/>
                    <a:cs typeface="Calibri"/>
                  </a:defRPr>
                </a:pPr>
                <a:r>
                  <a:rPr lang="nl-NL"/>
                  <a:t>Domeinscore (gemiddelde; 95% CI)</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120143232"/>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nl-NL"/>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'Domein 6'!$K$2:$K$23</c:f>
              <c:strCache>
                <c:ptCount val="22"/>
                <c:pt idx="0">
                  <c:v>G       </c:v>
                </c:pt>
                <c:pt idx="1">
                  <c:v>A       </c:v>
                </c:pt>
                <c:pt idx="2">
                  <c:v>R       </c:v>
                </c:pt>
                <c:pt idx="3">
                  <c:v>U       </c:v>
                </c:pt>
                <c:pt idx="4">
                  <c:v>O       </c:v>
                </c:pt>
                <c:pt idx="5">
                  <c:v>S       </c:v>
                </c:pt>
                <c:pt idx="6">
                  <c:v>E       </c:v>
                </c:pt>
                <c:pt idx="7">
                  <c:v>L       </c:v>
                </c:pt>
                <c:pt idx="8">
                  <c:v>T       </c:v>
                </c:pt>
                <c:pt idx="9">
                  <c:v>B       </c:v>
                </c:pt>
                <c:pt idx="10">
                  <c:v>X       </c:v>
                </c:pt>
                <c:pt idx="11">
                  <c:v>J       </c:v>
                </c:pt>
                <c:pt idx="12">
                  <c:v>K       </c:v>
                </c:pt>
                <c:pt idx="13">
                  <c:v>N       </c:v>
                </c:pt>
                <c:pt idx="14">
                  <c:v>Y       </c:v>
                </c:pt>
                <c:pt idx="15">
                  <c:v>W       </c:v>
                </c:pt>
                <c:pt idx="16">
                  <c:v>P       </c:v>
                </c:pt>
                <c:pt idx="17">
                  <c:v>H       </c:v>
                </c:pt>
                <c:pt idx="18">
                  <c:v>M       </c:v>
                </c:pt>
                <c:pt idx="19">
                  <c:v>F       </c:v>
                </c:pt>
                <c:pt idx="20">
                  <c:v>C       </c:v>
                </c:pt>
                <c:pt idx="21">
                  <c:v>Z       </c:v>
                </c:pt>
              </c:strCache>
            </c:strRef>
          </c:cat>
          <c:val>
            <c:numRef>
              <c:f>'Domein 6'!$L$2:$L$23</c:f>
              <c:numCache>
                <c:formatCode>General</c:formatCode>
                <c:ptCount val="22"/>
                <c:pt idx="0">
                  <c:v>3.4436792279198718</c:v>
                </c:pt>
                <c:pt idx="1">
                  <c:v>3.4249232736457058</c:v>
                </c:pt>
                <c:pt idx="2">
                  <c:v>3.3681645983537698</c:v>
                </c:pt>
                <c:pt idx="3">
                  <c:v>3.3439450501617238</c:v>
                </c:pt>
                <c:pt idx="4">
                  <c:v>3.3363375759188103</c:v>
                </c:pt>
                <c:pt idx="5">
                  <c:v>3.2970626022717666</c:v>
                </c:pt>
                <c:pt idx="6">
                  <c:v>3.2622751512073402</c:v>
                </c:pt>
                <c:pt idx="7">
                  <c:v>3.275151997982908</c:v>
                </c:pt>
                <c:pt idx="8">
                  <c:v>3.2580668765344196</c:v>
                </c:pt>
                <c:pt idx="9">
                  <c:v>3.260463384532851</c:v>
                </c:pt>
                <c:pt idx="10">
                  <c:v>3.2568018006027284</c:v>
                </c:pt>
                <c:pt idx="11">
                  <c:v>3.2234426525039708</c:v>
                </c:pt>
                <c:pt idx="12">
                  <c:v>3.1880708155516366</c:v>
                </c:pt>
                <c:pt idx="13">
                  <c:v>3.1648628292622289</c:v>
                </c:pt>
                <c:pt idx="14">
                  <c:v>3.1254972619029489</c:v>
                </c:pt>
                <c:pt idx="15">
                  <c:v>3.1252318165102619</c:v>
                </c:pt>
                <c:pt idx="16">
                  <c:v>3.1170243955950907</c:v>
                </c:pt>
                <c:pt idx="17">
                  <c:v>3.1236615033015767</c:v>
                </c:pt>
                <c:pt idx="18">
                  <c:v>3.1188252564305108</c:v>
                </c:pt>
                <c:pt idx="19">
                  <c:v>3.1108672331391669</c:v>
                </c:pt>
                <c:pt idx="20">
                  <c:v>3.09684711412977</c:v>
                </c:pt>
                <c:pt idx="21">
                  <c:v>3.0804602775493857</c:v>
                </c:pt>
              </c:numCache>
            </c:numRef>
          </c:val>
          <c:smooth val="0"/>
          <c:extLst>
            <c:ext xmlns:c16="http://schemas.microsoft.com/office/drawing/2014/chart" uri="{C3380CC4-5D6E-409C-BE32-E72D297353CC}">
              <c16:uniqueId val="{00000000-642B-473E-B48D-E5C7813700F1}"/>
            </c:ext>
          </c:extLst>
        </c:ser>
        <c:ser>
          <c:idx val="1"/>
          <c:order val="1"/>
          <c:spPr>
            <a:ln w="28575">
              <a:noFill/>
            </a:ln>
          </c:spPr>
          <c:marker>
            <c:symbol val="none"/>
          </c:marker>
          <c:cat>
            <c:strRef>
              <c:f>'Domein 6'!$K$2:$K$23</c:f>
              <c:strCache>
                <c:ptCount val="22"/>
                <c:pt idx="0">
                  <c:v>G       </c:v>
                </c:pt>
                <c:pt idx="1">
                  <c:v>A       </c:v>
                </c:pt>
                <c:pt idx="2">
                  <c:v>R       </c:v>
                </c:pt>
                <c:pt idx="3">
                  <c:v>U       </c:v>
                </c:pt>
                <c:pt idx="4">
                  <c:v>O       </c:v>
                </c:pt>
                <c:pt idx="5">
                  <c:v>S       </c:v>
                </c:pt>
                <c:pt idx="6">
                  <c:v>E       </c:v>
                </c:pt>
                <c:pt idx="7">
                  <c:v>L       </c:v>
                </c:pt>
                <c:pt idx="8">
                  <c:v>T       </c:v>
                </c:pt>
                <c:pt idx="9">
                  <c:v>B       </c:v>
                </c:pt>
                <c:pt idx="10">
                  <c:v>X       </c:v>
                </c:pt>
                <c:pt idx="11">
                  <c:v>J       </c:v>
                </c:pt>
                <c:pt idx="12">
                  <c:v>K       </c:v>
                </c:pt>
                <c:pt idx="13">
                  <c:v>N       </c:v>
                </c:pt>
                <c:pt idx="14">
                  <c:v>Y       </c:v>
                </c:pt>
                <c:pt idx="15">
                  <c:v>W       </c:v>
                </c:pt>
                <c:pt idx="16">
                  <c:v>P       </c:v>
                </c:pt>
                <c:pt idx="17">
                  <c:v>H       </c:v>
                </c:pt>
                <c:pt idx="18">
                  <c:v>M       </c:v>
                </c:pt>
                <c:pt idx="19">
                  <c:v>F       </c:v>
                </c:pt>
                <c:pt idx="20">
                  <c:v>C       </c:v>
                </c:pt>
                <c:pt idx="21">
                  <c:v>Z       </c:v>
                </c:pt>
              </c:strCache>
            </c:strRef>
          </c:cat>
          <c:val>
            <c:numRef>
              <c:f>'Domein 6'!$M$2:$M$23</c:f>
              <c:numCache>
                <c:formatCode>General</c:formatCode>
                <c:ptCount val="22"/>
                <c:pt idx="0">
                  <c:v>3.5780599372339927</c:v>
                </c:pt>
                <c:pt idx="1">
                  <c:v>3.573366038244818</c:v>
                </c:pt>
                <c:pt idx="2">
                  <c:v>3.5044140684922818</c:v>
                </c:pt>
                <c:pt idx="3">
                  <c:v>3.480915676931442</c:v>
                </c:pt>
                <c:pt idx="4">
                  <c:v>3.4707182852329317</c:v>
                </c:pt>
                <c:pt idx="5">
                  <c:v>3.4292120290715689</c:v>
                </c:pt>
                <c:pt idx="6">
                  <c:v>3.4194512642064856</c:v>
                </c:pt>
                <c:pt idx="7">
                  <c:v>3.4033514245455128</c:v>
                </c:pt>
                <c:pt idx="8">
                  <c:v>3.413798655942033</c:v>
                </c:pt>
                <c:pt idx="9">
                  <c:v>3.403925384439074</c:v>
                </c:pt>
                <c:pt idx="10">
                  <c:v>3.3868275230749294</c:v>
                </c:pt>
                <c:pt idx="11">
                  <c:v>3.37250613024045</c:v>
                </c:pt>
                <c:pt idx="12">
                  <c:v>3.3301607284699863</c:v>
                </c:pt>
                <c:pt idx="13">
                  <c:v>3.3148721516066475</c:v>
                </c:pt>
                <c:pt idx="14">
                  <c:v>3.2872600783262396</c:v>
                </c:pt>
                <c:pt idx="15">
                  <c:v>3.2799061011212536</c:v>
                </c:pt>
                <c:pt idx="16">
                  <c:v>3.2825035389218562</c:v>
                </c:pt>
                <c:pt idx="17">
                  <c:v>3.2668459059655666</c:v>
                </c:pt>
                <c:pt idx="18">
                  <c:v>3.2651550619410523</c:v>
                </c:pt>
                <c:pt idx="19">
                  <c:v>3.2535012415997135</c:v>
                </c:pt>
                <c:pt idx="20">
                  <c:v>3.2532960602828607</c:v>
                </c:pt>
                <c:pt idx="21">
                  <c:v>3.2282900190974231</c:v>
                </c:pt>
              </c:numCache>
            </c:numRef>
          </c:val>
          <c:smooth val="0"/>
          <c:extLst>
            <c:ext xmlns:c16="http://schemas.microsoft.com/office/drawing/2014/chart" uri="{C3380CC4-5D6E-409C-BE32-E72D297353CC}">
              <c16:uniqueId val="{00000001-642B-473E-B48D-E5C7813700F1}"/>
            </c:ext>
          </c:extLst>
        </c:ser>
        <c:ser>
          <c:idx val="2"/>
          <c:order val="2"/>
          <c:spPr>
            <a:ln w="28575">
              <a:noFill/>
            </a:ln>
          </c:spPr>
          <c:cat>
            <c:strRef>
              <c:f>'Domein 6'!$K$2:$K$23</c:f>
              <c:strCache>
                <c:ptCount val="22"/>
                <c:pt idx="0">
                  <c:v>G       </c:v>
                </c:pt>
                <c:pt idx="1">
                  <c:v>A       </c:v>
                </c:pt>
                <c:pt idx="2">
                  <c:v>R       </c:v>
                </c:pt>
                <c:pt idx="3">
                  <c:v>U       </c:v>
                </c:pt>
                <c:pt idx="4">
                  <c:v>O       </c:v>
                </c:pt>
                <c:pt idx="5">
                  <c:v>S       </c:v>
                </c:pt>
                <c:pt idx="6">
                  <c:v>E       </c:v>
                </c:pt>
                <c:pt idx="7">
                  <c:v>L       </c:v>
                </c:pt>
                <c:pt idx="8">
                  <c:v>T       </c:v>
                </c:pt>
                <c:pt idx="9">
                  <c:v>B       </c:v>
                </c:pt>
                <c:pt idx="10">
                  <c:v>X       </c:v>
                </c:pt>
                <c:pt idx="11">
                  <c:v>J       </c:v>
                </c:pt>
                <c:pt idx="12">
                  <c:v>K       </c:v>
                </c:pt>
                <c:pt idx="13">
                  <c:v>N       </c:v>
                </c:pt>
                <c:pt idx="14">
                  <c:v>Y       </c:v>
                </c:pt>
                <c:pt idx="15">
                  <c:v>W       </c:v>
                </c:pt>
                <c:pt idx="16">
                  <c:v>P       </c:v>
                </c:pt>
                <c:pt idx="17">
                  <c:v>H       </c:v>
                </c:pt>
                <c:pt idx="18">
                  <c:v>M       </c:v>
                </c:pt>
                <c:pt idx="19">
                  <c:v>F       </c:v>
                </c:pt>
                <c:pt idx="20">
                  <c:v>C       </c:v>
                </c:pt>
                <c:pt idx="21">
                  <c:v>Z       </c:v>
                </c:pt>
              </c:strCache>
            </c:strRef>
          </c:cat>
          <c:val>
            <c:numRef>
              <c:f>'Domein 6'!$N$2:$N$23</c:f>
              <c:numCache>
                <c:formatCode>General</c:formatCode>
                <c:ptCount val="22"/>
                <c:pt idx="0">
                  <c:v>3.5108695825769329</c:v>
                </c:pt>
                <c:pt idx="1">
                  <c:v>3.4991446559452619</c:v>
                </c:pt>
                <c:pt idx="2">
                  <c:v>3.436289333423026</c:v>
                </c:pt>
                <c:pt idx="3">
                  <c:v>3.4124303635465827</c:v>
                </c:pt>
                <c:pt idx="4">
                  <c:v>3.403527930575871</c:v>
                </c:pt>
                <c:pt idx="5">
                  <c:v>3.363137315671668</c:v>
                </c:pt>
                <c:pt idx="6">
                  <c:v>3.3408632077069131</c:v>
                </c:pt>
                <c:pt idx="7">
                  <c:v>3.3392517112642102</c:v>
                </c:pt>
                <c:pt idx="8">
                  <c:v>3.3359327662382259</c:v>
                </c:pt>
                <c:pt idx="9">
                  <c:v>3.3321943844859621</c:v>
                </c:pt>
                <c:pt idx="10">
                  <c:v>3.3218146618388289</c:v>
                </c:pt>
                <c:pt idx="11">
                  <c:v>3.2979743913722102</c:v>
                </c:pt>
                <c:pt idx="12">
                  <c:v>3.2591157720108113</c:v>
                </c:pt>
                <c:pt idx="13">
                  <c:v>3.2398674904344382</c:v>
                </c:pt>
                <c:pt idx="14">
                  <c:v>3.2063786701145944</c:v>
                </c:pt>
                <c:pt idx="15">
                  <c:v>3.2025689588157578</c:v>
                </c:pt>
                <c:pt idx="16">
                  <c:v>3.1997639672584737</c:v>
                </c:pt>
                <c:pt idx="17">
                  <c:v>3.1952537046335716</c:v>
                </c:pt>
                <c:pt idx="18">
                  <c:v>3.191990159185782</c:v>
                </c:pt>
                <c:pt idx="19">
                  <c:v>3.18218423736944</c:v>
                </c:pt>
                <c:pt idx="20">
                  <c:v>3.175071587206316</c:v>
                </c:pt>
                <c:pt idx="21">
                  <c:v>3.154375148323405</c:v>
                </c:pt>
              </c:numCache>
            </c:numRef>
          </c:val>
          <c:smooth val="0"/>
          <c:extLst>
            <c:ext xmlns:c16="http://schemas.microsoft.com/office/drawing/2014/chart" uri="{C3380CC4-5D6E-409C-BE32-E72D297353CC}">
              <c16:uniqueId val="{00000002-642B-473E-B48D-E5C7813700F1}"/>
            </c:ext>
          </c:extLst>
        </c:ser>
        <c:dLbls>
          <c:showLegendKey val="0"/>
          <c:showVal val="0"/>
          <c:showCatName val="0"/>
          <c:showSerName val="0"/>
          <c:showPercent val="0"/>
          <c:showBubbleSize val="0"/>
        </c:dLbls>
        <c:hiLowLines/>
        <c:axId val="120177408"/>
        <c:axId val="120178944"/>
      </c:stockChart>
      <c:catAx>
        <c:axId val="120177408"/>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120178944"/>
        <c:crossesAt val="3.3"/>
        <c:auto val="1"/>
        <c:lblAlgn val="ctr"/>
        <c:lblOffset val="100"/>
        <c:noMultiLvlLbl val="0"/>
      </c:catAx>
      <c:valAx>
        <c:axId val="120178944"/>
        <c:scaling>
          <c:orientation val="minMax"/>
          <c:min val="3"/>
        </c:scaling>
        <c:delete val="0"/>
        <c:axPos val="l"/>
        <c:majorGridlines/>
        <c:title>
          <c:tx>
            <c:rich>
              <a:bodyPr/>
              <a:lstStyle/>
              <a:p>
                <a:pPr>
                  <a:defRPr sz="1000" b="1" i="0" u="none" strike="noStrike" baseline="0">
                    <a:solidFill>
                      <a:srgbClr val="000000"/>
                    </a:solidFill>
                    <a:latin typeface="Calibri"/>
                    <a:ea typeface="Calibri"/>
                    <a:cs typeface="Calibri"/>
                  </a:defRPr>
                </a:pPr>
                <a:r>
                  <a:rPr lang="nl-NL"/>
                  <a:t>Domeinscore (gemiddelde; 95% CI)</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120177408"/>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nl-NL"/>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'Domein 7'!$K$2:$K$23</c:f>
              <c:strCache>
                <c:ptCount val="22"/>
                <c:pt idx="0">
                  <c:v>G       </c:v>
                </c:pt>
                <c:pt idx="1">
                  <c:v>A       </c:v>
                </c:pt>
                <c:pt idx="2">
                  <c:v>N       </c:v>
                </c:pt>
                <c:pt idx="3">
                  <c:v>K       </c:v>
                </c:pt>
                <c:pt idx="4">
                  <c:v>M       </c:v>
                </c:pt>
                <c:pt idx="5">
                  <c:v>O       </c:v>
                </c:pt>
                <c:pt idx="6">
                  <c:v>P       </c:v>
                </c:pt>
                <c:pt idx="7">
                  <c:v>X       </c:v>
                </c:pt>
                <c:pt idx="8">
                  <c:v>R       </c:v>
                </c:pt>
                <c:pt idx="9">
                  <c:v>U       </c:v>
                </c:pt>
                <c:pt idx="10">
                  <c:v>H       </c:v>
                </c:pt>
                <c:pt idx="11">
                  <c:v>S       </c:v>
                </c:pt>
                <c:pt idx="12">
                  <c:v>Z       </c:v>
                </c:pt>
                <c:pt idx="13">
                  <c:v>B       </c:v>
                </c:pt>
                <c:pt idx="14">
                  <c:v>J       </c:v>
                </c:pt>
                <c:pt idx="15">
                  <c:v>C       </c:v>
                </c:pt>
                <c:pt idx="16">
                  <c:v>T       </c:v>
                </c:pt>
                <c:pt idx="17">
                  <c:v>F       </c:v>
                </c:pt>
                <c:pt idx="18">
                  <c:v>L       </c:v>
                </c:pt>
                <c:pt idx="19">
                  <c:v>W       </c:v>
                </c:pt>
                <c:pt idx="20">
                  <c:v>E       </c:v>
                </c:pt>
                <c:pt idx="21">
                  <c:v>Y       </c:v>
                </c:pt>
              </c:strCache>
            </c:strRef>
          </c:cat>
          <c:val>
            <c:numRef>
              <c:f>'Domein 7'!$L$2:$L$23</c:f>
              <c:numCache>
                <c:formatCode>General</c:formatCode>
                <c:ptCount val="22"/>
                <c:pt idx="0">
                  <c:v>2.9487350897764975</c:v>
                </c:pt>
                <c:pt idx="1">
                  <c:v>2.9373691324007387</c:v>
                </c:pt>
                <c:pt idx="2">
                  <c:v>2.9366059252696237</c:v>
                </c:pt>
                <c:pt idx="3">
                  <c:v>2.9314618452944678</c:v>
                </c:pt>
                <c:pt idx="4">
                  <c:v>2.9192448136903875</c:v>
                </c:pt>
                <c:pt idx="5">
                  <c:v>2.922522836309573</c:v>
                </c:pt>
                <c:pt idx="6">
                  <c:v>2.9129525211497191</c:v>
                </c:pt>
                <c:pt idx="7">
                  <c:v>2.915097818739167</c:v>
                </c:pt>
                <c:pt idx="8">
                  <c:v>2.910241963283021</c:v>
                </c:pt>
                <c:pt idx="9">
                  <c:v>2.9074906324651639</c:v>
                </c:pt>
                <c:pt idx="10">
                  <c:v>2.9035466162043986</c:v>
                </c:pt>
                <c:pt idx="11">
                  <c:v>2.8957627757664839</c:v>
                </c:pt>
                <c:pt idx="12">
                  <c:v>2.8968094857423909</c:v>
                </c:pt>
                <c:pt idx="13">
                  <c:v>2.885952298218061</c:v>
                </c:pt>
                <c:pt idx="14">
                  <c:v>2.8845199532352859</c:v>
                </c:pt>
                <c:pt idx="15">
                  <c:v>2.8748588607985321</c:v>
                </c:pt>
                <c:pt idx="16">
                  <c:v>2.8711756952007952</c:v>
                </c:pt>
                <c:pt idx="17">
                  <c:v>2.866212619176332</c:v>
                </c:pt>
                <c:pt idx="18">
                  <c:v>2.8671886834332878</c:v>
                </c:pt>
                <c:pt idx="19">
                  <c:v>2.859707041139373</c:v>
                </c:pt>
                <c:pt idx="20">
                  <c:v>2.8565649465252618</c:v>
                </c:pt>
                <c:pt idx="21">
                  <c:v>2.8465377277866368</c:v>
                </c:pt>
              </c:numCache>
            </c:numRef>
          </c:val>
          <c:smooth val="0"/>
          <c:extLst>
            <c:ext xmlns:c16="http://schemas.microsoft.com/office/drawing/2014/chart" uri="{C3380CC4-5D6E-409C-BE32-E72D297353CC}">
              <c16:uniqueId val="{00000000-D9CC-4AD7-8B86-BB728464E2A8}"/>
            </c:ext>
          </c:extLst>
        </c:ser>
        <c:ser>
          <c:idx val="1"/>
          <c:order val="1"/>
          <c:spPr>
            <a:ln w="28575">
              <a:noFill/>
            </a:ln>
          </c:spPr>
          <c:marker>
            <c:symbol val="none"/>
          </c:marker>
          <c:cat>
            <c:strRef>
              <c:f>'Domein 7'!$K$2:$K$23</c:f>
              <c:strCache>
                <c:ptCount val="22"/>
                <c:pt idx="0">
                  <c:v>G       </c:v>
                </c:pt>
                <c:pt idx="1">
                  <c:v>A       </c:v>
                </c:pt>
                <c:pt idx="2">
                  <c:v>N       </c:v>
                </c:pt>
                <c:pt idx="3">
                  <c:v>K       </c:v>
                </c:pt>
                <c:pt idx="4">
                  <c:v>M       </c:v>
                </c:pt>
                <c:pt idx="5">
                  <c:v>O       </c:v>
                </c:pt>
                <c:pt idx="6">
                  <c:v>P       </c:v>
                </c:pt>
                <c:pt idx="7">
                  <c:v>X       </c:v>
                </c:pt>
                <c:pt idx="8">
                  <c:v>R       </c:v>
                </c:pt>
                <c:pt idx="9">
                  <c:v>U       </c:v>
                </c:pt>
                <c:pt idx="10">
                  <c:v>H       </c:v>
                </c:pt>
                <c:pt idx="11">
                  <c:v>S       </c:v>
                </c:pt>
                <c:pt idx="12">
                  <c:v>Z       </c:v>
                </c:pt>
                <c:pt idx="13">
                  <c:v>B       </c:v>
                </c:pt>
                <c:pt idx="14">
                  <c:v>J       </c:v>
                </c:pt>
                <c:pt idx="15">
                  <c:v>C       </c:v>
                </c:pt>
                <c:pt idx="16">
                  <c:v>T       </c:v>
                </c:pt>
                <c:pt idx="17">
                  <c:v>F       </c:v>
                </c:pt>
                <c:pt idx="18">
                  <c:v>L       </c:v>
                </c:pt>
                <c:pt idx="19">
                  <c:v>W       </c:v>
                </c:pt>
                <c:pt idx="20">
                  <c:v>E       </c:v>
                </c:pt>
                <c:pt idx="21">
                  <c:v>Y       </c:v>
                </c:pt>
              </c:strCache>
            </c:strRef>
          </c:cat>
          <c:val>
            <c:numRef>
              <c:f>'Domein 7'!$M$2:$M$23</c:f>
              <c:numCache>
                <c:formatCode>General</c:formatCode>
                <c:ptCount val="22"/>
                <c:pt idx="0">
                  <c:v>3.1448295208946559</c:v>
                </c:pt>
                <c:pt idx="1">
                  <c:v>3.1453236410145129</c:v>
                </c:pt>
                <c:pt idx="2">
                  <c:v>3.1397190101607211</c:v>
                </c:pt>
                <c:pt idx="3">
                  <c:v>3.1353583840581352</c:v>
                </c:pt>
                <c:pt idx="4">
                  <c:v>3.1255472532325439</c:v>
                </c:pt>
                <c:pt idx="5">
                  <c:v>3.1214826803008551</c:v>
                </c:pt>
                <c:pt idx="6">
                  <c:v>3.127475505905752</c:v>
                </c:pt>
                <c:pt idx="7">
                  <c:v>3.1238933857278419</c:v>
                </c:pt>
                <c:pt idx="8">
                  <c:v>3.1247649480390538</c:v>
                </c:pt>
                <c:pt idx="9">
                  <c:v>3.1167105735894198</c:v>
                </c:pt>
                <c:pt idx="10">
                  <c:v>3.1066597010954959</c:v>
                </c:pt>
                <c:pt idx="11">
                  <c:v>3.0996593145301516</c:v>
                </c:pt>
                <c:pt idx="12">
                  <c:v>3.0968767035124372</c:v>
                </c:pt>
                <c:pt idx="13">
                  <c:v>3.0860195159881076</c:v>
                </c:pt>
                <c:pt idx="14">
                  <c:v>3.0849604249803875</c:v>
                </c:pt>
                <c:pt idx="15">
                  <c:v>3.0803498954463731</c:v>
                </c:pt>
                <c:pt idx="16">
                  <c:v>3.0799712621894701</c:v>
                </c:pt>
                <c:pt idx="17">
                  <c:v>3.0721081571694997</c:v>
                </c:pt>
                <c:pt idx="18">
                  <c:v>3.0657834690353285</c:v>
                </c:pt>
                <c:pt idx="19">
                  <c:v>3.0647959471801061</c:v>
                </c:pt>
                <c:pt idx="20">
                  <c:v>3.0555247905165435</c:v>
                </c:pt>
                <c:pt idx="21">
                  <c:v>3.0516266338273699</c:v>
                </c:pt>
              </c:numCache>
            </c:numRef>
          </c:val>
          <c:smooth val="0"/>
          <c:extLst>
            <c:ext xmlns:c16="http://schemas.microsoft.com/office/drawing/2014/chart" uri="{C3380CC4-5D6E-409C-BE32-E72D297353CC}">
              <c16:uniqueId val="{00000001-D9CC-4AD7-8B86-BB728464E2A8}"/>
            </c:ext>
          </c:extLst>
        </c:ser>
        <c:ser>
          <c:idx val="2"/>
          <c:order val="2"/>
          <c:spPr>
            <a:ln w="28575">
              <a:noFill/>
            </a:ln>
          </c:spPr>
          <c:cat>
            <c:strRef>
              <c:f>'Domein 7'!$K$2:$K$23</c:f>
              <c:strCache>
                <c:ptCount val="22"/>
                <c:pt idx="0">
                  <c:v>G       </c:v>
                </c:pt>
                <c:pt idx="1">
                  <c:v>A       </c:v>
                </c:pt>
                <c:pt idx="2">
                  <c:v>N       </c:v>
                </c:pt>
                <c:pt idx="3">
                  <c:v>K       </c:v>
                </c:pt>
                <c:pt idx="4">
                  <c:v>M       </c:v>
                </c:pt>
                <c:pt idx="5">
                  <c:v>O       </c:v>
                </c:pt>
                <c:pt idx="6">
                  <c:v>P       </c:v>
                </c:pt>
                <c:pt idx="7">
                  <c:v>X       </c:v>
                </c:pt>
                <c:pt idx="8">
                  <c:v>R       </c:v>
                </c:pt>
                <c:pt idx="9">
                  <c:v>U       </c:v>
                </c:pt>
                <c:pt idx="10">
                  <c:v>H       </c:v>
                </c:pt>
                <c:pt idx="11">
                  <c:v>S       </c:v>
                </c:pt>
                <c:pt idx="12">
                  <c:v>Z       </c:v>
                </c:pt>
                <c:pt idx="13">
                  <c:v>B       </c:v>
                </c:pt>
                <c:pt idx="14">
                  <c:v>J       </c:v>
                </c:pt>
                <c:pt idx="15">
                  <c:v>C       </c:v>
                </c:pt>
                <c:pt idx="16">
                  <c:v>T       </c:v>
                </c:pt>
                <c:pt idx="17">
                  <c:v>F       </c:v>
                </c:pt>
                <c:pt idx="18">
                  <c:v>L       </c:v>
                </c:pt>
                <c:pt idx="19">
                  <c:v>W       </c:v>
                </c:pt>
                <c:pt idx="20">
                  <c:v>E       </c:v>
                </c:pt>
                <c:pt idx="21">
                  <c:v>Y       </c:v>
                </c:pt>
              </c:strCache>
            </c:strRef>
          </c:cat>
          <c:val>
            <c:numRef>
              <c:f>'Domein 7'!$N$2:$N$23</c:f>
              <c:numCache>
                <c:formatCode>General</c:formatCode>
                <c:ptCount val="22"/>
                <c:pt idx="0">
                  <c:v>3.0467823053355767</c:v>
                </c:pt>
                <c:pt idx="1">
                  <c:v>3.0413463867076258</c:v>
                </c:pt>
                <c:pt idx="2">
                  <c:v>3.0381624677151726</c:v>
                </c:pt>
                <c:pt idx="3">
                  <c:v>3.0334101146763017</c:v>
                </c:pt>
                <c:pt idx="4">
                  <c:v>3.0223960334614657</c:v>
                </c:pt>
                <c:pt idx="5">
                  <c:v>3.0220027583052138</c:v>
                </c:pt>
                <c:pt idx="6">
                  <c:v>3.0202140135277356</c:v>
                </c:pt>
                <c:pt idx="7">
                  <c:v>3.0194956022335044</c:v>
                </c:pt>
                <c:pt idx="8">
                  <c:v>3.0175034556610374</c:v>
                </c:pt>
                <c:pt idx="9">
                  <c:v>3.0121006030272919</c:v>
                </c:pt>
                <c:pt idx="10">
                  <c:v>3.0051031586499475</c:v>
                </c:pt>
                <c:pt idx="11">
                  <c:v>2.9977110451483178</c:v>
                </c:pt>
                <c:pt idx="12">
                  <c:v>2.9968430946274141</c:v>
                </c:pt>
                <c:pt idx="13">
                  <c:v>2.9859859071030845</c:v>
                </c:pt>
                <c:pt idx="14">
                  <c:v>2.9847401891078369</c:v>
                </c:pt>
                <c:pt idx="15">
                  <c:v>2.9776043781224524</c:v>
                </c:pt>
                <c:pt idx="16">
                  <c:v>2.9755734786951327</c:v>
                </c:pt>
                <c:pt idx="17">
                  <c:v>2.9691603881729156</c:v>
                </c:pt>
                <c:pt idx="18">
                  <c:v>2.9664860762343079</c:v>
                </c:pt>
                <c:pt idx="19">
                  <c:v>2.9622514941597395</c:v>
                </c:pt>
                <c:pt idx="20">
                  <c:v>2.9560448685209026</c:v>
                </c:pt>
                <c:pt idx="21">
                  <c:v>2.9490821808070034</c:v>
                </c:pt>
              </c:numCache>
            </c:numRef>
          </c:val>
          <c:smooth val="0"/>
          <c:extLst>
            <c:ext xmlns:c16="http://schemas.microsoft.com/office/drawing/2014/chart" uri="{C3380CC4-5D6E-409C-BE32-E72D297353CC}">
              <c16:uniqueId val="{00000002-D9CC-4AD7-8B86-BB728464E2A8}"/>
            </c:ext>
          </c:extLst>
        </c:ser>
        <c:dLbls>
          <c:showLegendKey val="0"/>
          <c:showVal val="0"/>
          <c:showCatName val="0"/>
          <c:showSerName val="0"/>
          <c:showPercent val="0"/>
          <c:showBubbleSize val="0"/>
        </c:dLbls>
        <c:hiLowLines/>
        <c:axId val="162087296"/>
        <c:axId val="183067008"/>
      </c:stockChart>
      <c:catAx>
        <c:axId val="162087296"/>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183067008"/>
        <c:crossesAt val="3"/>
        <c:auto val="1"/>
        <c:lblAlgn val="ctr"/>
        <c:lblOffset val="100"/>
        <c:noMultiLvlLbl val="0"/>
      </c:catAx>
      <c:valAx>
        <c:axId val="183067008"/>
        <c:scaling>
          <c:orientation val="minMax"/>
          <c:min val="2.8"/>
        </c:scaling>
        <c:delete val="0"/>
        <c:axPos val="l"/>
        <c:majorGridlines/>
        <c:title>
          <c:tx>
            <c:rich>
              <a:bodyPr/>
              <a:lstStyle/>
              <a:p>
                <a:pPr>
                  <a:defRPr sz="1000" b="1" i="0" u="none" strike="noStrike" baseline="0">
                    <a:solidFill>
                      <a:srgbClr val="000000"/>
                    </a:solidFill>
                    <a:latin typeface="Calibri"/>
                    <a:ea typeface="Calibri"/>
                    <a:cs typeface="Calibri"/>
                  </a:defRPr>
                </a:pPr>
                <a:r>
                  <a:rPr lang="nl-NL"/>
                  <a:t>Domeinscore (gemiddelde; 95% CI)</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162087296"/>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nl-NL"/>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'Domein 7a'!$K$2:$K$23</c:f>
              <c:strCache>
                <c:ptCount val="22"/>
                <c:pt idx="0">
                  <c:v>G       </c:v>
                </c:pt>
                <c:pt idx="1">
                  <c:v>A       </c:v>
                </c:pt>
                <c:pt idx="2">
                  <c:v>P       </c:v>
                </c:pt>
                <c:pt idx="3">
                  <c:v>X       </c:v>
                </c:pt>
                <c:pt idx="4">
                  <c:v>F       </c:v>
                </c:pt>
                <c:pt idx="5">
                  <c:v>U       </c:v>
                </c:pt>
                <c:pt idx="6">
                  <c:v>R       </c:v>
                </c:pt>
                <c:pt idx="7">
                  <c:v>K       </c:v>
                </c:pt>
                <c:pt idx="8">
                  <c:v>M       </c:v>
                </c:pt>
                <c:pt idx="9">
                  <c:v>B       </c:v>
                </c:pt>
                <c:pt idx="10">
                  <c:v>H       </c:v>
                </c:pt>
                <c:pt idx="11">
                  <c:v>E       </c:v>
                </c:pt>
                <c:pt idx="12">
                  <c:v>O       </c:v>
                </c:pt>
                <c:pt idx="13">
                  <c:v>N       </c:v>
                </c:pt>
                <c:pt idx="14">
                  <c:v>S       </c:v>
                </c:pt>
                <c:pt idx="15">
                  <c:v>W       </c:v>
                </c:pt>
                <c:pt idx="16">
                  <c:v>C       </c:v>
                </c:pt>
                <c:pt idx="17">
                  <c:v>L       </c:v>
                </c:pt>
                <c:pt idx="18">
                  <c:v>T       </c:v>
                </c:pt>
                <c:pt idx="19">
                  <c:v>Z       </c:v>
                </c:pt>
                <c:pt idx="20">
                  <c:v>J       </c:v>
                </c:pt>
                <c:pt idx="21">
                  <c:v>Y       </c:v>
                </c:pt>
              </c:strCache>
            </c:strRef>
          </c:cat>
          <c:val>
            <c:numRef>
              <c:f>'Domein 7a'!$L$2:$L$23</c:f>
              <c:numCache>
                <c:formatCode>General</c:formatCode>
                <c:ptCount val="22"/>
                <c:pt idx="0">
                  <c:v>2.7625327661217889</c:v>
                </c:pt>
                <c:pt idx="1">
                  <c:v>2.742200207701734</c:v>
                </c:pt>
                <c:pt idx="2">
                  <c:v>2.7253978726597485</c:v>
                </c:pt>
                <c:pt idx="3">
                  <c:v>2.7236969270217908</c:v>
                </c:pt>
                <c:pt idx="4">
                  <c:v>2.7189218086570599</c:v>
                </c:pt>
                <c:pt idx="5">
                  <c:v>2.7116301602374957</c:v>
                </c:pt>
                <c:pt idx="6">
                  <c:v>2.6994233610088929</c:v>
                </c:pt>
                <c:pt idx="7">
                  <c:v>2.699012257984899</c:v>
                </c:pt>
                <c:pt idx="8">
                  <c:v>2.6893393825221459</c:v>
                </c:pt>
                <c:pt idx="9">
                  <c:v>2.68641187402029</c:v>
                </c:pt>
                <c:pt idx="10">
                  <c:v>2.684411228744207</c:v>
                </c:pt>
                <c:pt idx="11">
                  <c:v>2.6780037529760228</c:v>
                </c:pt>
                <c:pt idx="12">
                  <c:v>2.6792458557961316</c:v>
                </c:pt>
                <c:pt idx="13">
                  <c:v>2.6768792085275166</c:v>
                </c:pt>
                <c:pt idx="14">
                  <c:v>2.6716948604660247</c:v>
                </c:pt>
                <c:pt idx="15">
                  <c:v>2.664509450653036</c:v>
                </c:pt>
                <c:pt idx="16">
                  <c:v>2.665285472486461</c:v>
                </c:pt>
                <c:pt idx="17">
                  <c:v>2.667948093497694</c:v>
                </c:pt>
                <c:pt idx="18">
                  <c:v>2.6596952191930976</c:v>
                </c:pt>
                <c:pt idx="19">
                  <c:v>2.6571324025604857</c:v>
                </c:pt>
                <c:pt idx="20">
                  <c:v>2.6331198021475366</c:v>
                </c:pt>
                <c:pt idx="21">
                  <c:v>2.6209572066674949</c:v>
                </c:pt>
              </c:numCache>
            </c:numRef>
          </c:val>
          <c:smooth val="0"/>
          <c:extLst>
            <c:ext xmlns:c16="http://schemas.microsoft.com/office/drawing/2014/chart" uri="{C3380CC4-5D6E-409C-BE32-E72D297353CC}">
              <c16:uniqueId val="{00000000-6C18-4A9D-8F70-C0D086A5BA38}"/>
            </c:ext>
          </c:extLst>
        </c:ser>
        <c:ser>
          <c:idx val="1"/>
          <c:order val="1"/>
          <c:spPr>
            <a:ln w="28575">
              <a:noFill/>
            </a:ln>
          </c:spPr>
          <c:marker>
            <c:symbol val="none"/>
          </c:marker>
          <c:cat>
            <c:strRef>
              <c:f>'Domein 7a'!$K$2:$K$23</c:f>
              <c:strCache>
                <c:ptCount val="22"/>
                <c:pt idx="0">
                  <c:v>G       </c:v>
                </c:pt>
                <c:pt idx="1">
                  <c:v>A       </c:v>
                </c:pt>
                <c:pt idx="2">
                  <c:v>P       </c:v>
                </c:pt>
                <c:pt idx="3">
                  <c:v>X       </c:v>
                </c:pt>
                <c:pt idx="4">
                  <c:v>F       </c:v>
                </c:pt>
                <c:pt idx="5">
                  <c:v>U       </c:v>
                </c:pt>
                <c:pt idx="6">
                  <c:v>R       </c:v>
                </c:pt>
                <c:pt idx="7">
                  <c:v>K       </c:v>
                </c:pt>
                <c:pt idx="8">
                  <c:v>M       </c:v>
                </c:pt>
                <c:pt idx="9">
                  <c:v>B       </c:v>
                </c:pt>
                <c:pt idx="10">
                  <c:v>H       </c:v>
                </c:pt>
                <c:pt idx="11">
                  <c:v>E       </c:v>
                </c:pt>
                <c:pt idx="12">
                  <c:v>O       </c:v>
                </c:pt>
                <c:pt idx="13">
                  <c:v>N       </c:v>
                </c:pt>
                <c:pt idx="14">
                  <c:v>S       </c:v>
                </c:pt>
                <c:pt idx="15">
                  <c:v>W       </c:v>
                </c:pt>
                <c:pt idx="16">
                  <c:v>C       </c:v>
                </c:pt>
                <c:pt idx="17">
                  <c:v>L       </c:v>
                </c:pt>
                <c:pt idx="18">
                  <c:v>T       </c:v>
                </c:pt>
                <c:pt idx="19">
                  <c:v>Z       </c:v>
                </c:pt>
                <c:pt idx="20">
                  <c:v>J       </c:v>
                </c:pt>
                <c:pt idx="21">
                  <c:v>Y       </c:v>
                </c:pt>
              </c:strCache>
            </c:strRef>
          </c:cat>
          <c:val>
            <c:numRef>
              <c:f>'Domein 7a'!$M$2:$M$23</c:f>
              <c:numCache>
                <c:formatCode>General</c:formatCode>
                <c:ptCount val="22"/>
                <c:pt idx="0">
                  <c:v>2.9810326188143739</c:v>
                </c:pt>
                <c:pt idx="1">
                  <c:v>2.9734090629625278</c:v>
                </c:pt>
                <c:pt idx="2">
                  <c:v>2.9594253083123396</c:v>
                </c:pt>
                <c:pt idx="3">
                  <c:v>2.9518534589890977</c:v>
                </c:pt>
                <c:pt idx="4">
                  <c:v>2.9416282070765116</c:v>
                </c:pt>
                <c:pt idx="5">
                  <c:v>2.939124663511695</c:v>
                </c:pt>
                <c:pt idx="6">
                  <c:v>2.9327364977446098</c:v>
                </c:pt>
                <c:pt idx="7">
                  <c:v>2.926177900713189</c:v>
                </c:pt>
                <c:pt idx="8">
                  <c:v>2.9161775867721347</c:v>
                </c:pt>
                <c:pt idx="9">
                  <c:v>2.9119543421741567</c:v>
                </c:pt>
                <c:pt idx="10">
                  <c:v>2.9122360249552348</c:v>
                </c:pt>
                <c:pt idx="11">
                  <c:v>2.9010199969262978</c:v>
                </c:pt>
                <c:pt idx="12">
                  <c:v>2.8983320767819056</c:v>
                </c:pt>
                <c:pt idx="13">
                  <c:v>2.8977532705100968</c:v>
                </c:pt>
                <c:pt idx="14">
                  <c:v>2.8975591800035847</c:v>
                </c:pt>
                <c:pt idx="15">
                  <c:v>2.8913476549030248</c:v>
                </c:pt>
                <c:pt idx="16">
                  <c:v>2.8898705796011379</c:v>
                </c:pt>
                <c:pt idx="17">
                  <c:v>2.8838663566995764</c:v>
                </c:pt>
                <c:pt idx="18">
                  <c:v>2.8912508361411069</c:v>
                </c:pt>
                <c:pt idx="19">
                  <c:v>2.881717509675163</c:v>
                </c:pt>
                <c:pt idx="20">
                  <c:v>2.8542961142263223</c:v>
                </c:pt>
                <c:pt idx="21">
                  <c:v>2.8497815808542692</c:v>
                </c:pt>
              </c:numCache>
            </c:numRef>
          </c:val>
          <c:smooth val="0"/>
          <c:extLst>
            <c:ext xmlns:c16="http://schemas.microsoft.com/office/drawing/2014/chart" uri="{C3380CC4-5D6E-409C-BE32-E72D297353CC}">
              <c16:uniqueId val="{00000001-6C18-4A9D-8F70-C0D086A5BA38}"/>
            </c:ext>
          </c:extLst>
        </c:ser>
        <c:ser>
          <c:idx val="2"/>
          <c:order val="2"/>
          <c:spPr>
            <a:ln w="28575">
              <a:noFill/>
            </a:ln>
          </c:spPr>
          <c:cat>
            <c:strRef>
              <c:f>'Domein 7a'!$K$2:$K$23</c:f>
              <c:strCache>
                <c:ptCount val="22"/>
                <c:pt idx="0">
                  <c:v>G       </c:v>
                </c:pt>
                <c:pt idx="1">
                  <c:v>A       </c:v>
                </c:pt>
                <c:pt idx="2">
                  <c:v>P       </c:v>
                </c:pt>
                <c:pt idx="3">
                  <c:v>X       </c:v>
                </c:pt>
                <c:pt idx="4">
                  <c:v>F       </c:v>
                </c:pt>
                <c:pt idx="5">
                  <c:v>U       </c:v>
                </c:pt>
                <c:pt idx="6">
                  <c:v>R       </c:v>
                </c:pt>
                <c:pt idx="7">
                  <c:v>K       </c:v>
                </c:pt>
                <c:pt idx="8">
                  <c:v>M       </c:v>
                </c:pt>
                <c:pt idx="9">
                  <c:v>B       </c:v>
                </c:pt>
                <c:pt idx="10">
                  <c:v>H       </c:v>
                </c:pt>
                <c:pt idx="11">
                  <c:v>E       </c:v>
                </c:pt>
                <c:pt idx="12">
                  <c:v>O       </c:v>
                </c:pt>
                <c:pt idx="13">
                  <c:v>N       </c:v>
                </c:pt>
                <c:pt idx="14">
                  <c:v>S       </c:v>
                </c:pt>
                <c:pt idx="15">
                  <c:v>W       </c:v>
                </c:pt>
                <c:pt idx="16">
                  <c:v>C       </c:v>
                </c:pt>
                <c:pt idx="17">
                  <c:v>L       </c:v>
                </c:pt>
                <c:pt idx="18">
                  <c:v>T       </c:v>
                </c:pt>
                <c:pt idx="19">
                  <c:v>Z       </c:v>
                </c:pt>
                <c:pt idx="20">
                  <c:v>J       </c:v>
                </c:pt>
                <c:pt idx="21">
                  <c:v>Y       </c:v>
                </c:pt>
              </c:strCache>
            </c:strRef>
          </c:cat>
          <c:val>
            <c:numRef>
              <c:f>'Domein 7a'!$N$2:$N$23</c:f>
              <c:numCache>
                <c:formatCode>General</c:formatCode>
                <c:ptCount val="22"/>
                <c:pt idx="0">
                  <c:v>2.8717826924680816</c:v>
                </c:pt>
                <c:pt idx="1">
                  <c:v>2.8578046353321311</c:v>
                </c:pt>
                <c:pt idx="2">
                  <c:v>2.8424115904860439</c:v>
                </c:pt>
                <c:pt idx="3">
                  <c:v>2.8377751930054442</c:v>
                </c:pt>
                <c:pt idx="4">
                  <c:v>2.8302750078667858</c:v>
                </c:pt>
                <c:pt idx="5">
                  <c:v>2.8253774118745953</c:v>
                </c:pt>
                <c:pt idx="6">
                  <c:v>2.8160799293767513</c:v>
                </c:pt>
                <c:pt idx="7">
                  <c:v>2.8125950793490442</c:v>
                </c:pt>
                <c:pt idx="8">
                  <c:v>2.8027584846471405</c:v>
                </c:pt>
                <c:pt idx="9">
                  <c:v>2.7991831080972234</c:v>
                </c:pt>
                <c:pt idx="10">
                  <c:v>2.7983236268497209</c:v>
                </c:pt>
                <c:pt idx="11">
                  <c:v>2.78951187495116</c:v>
                </c:pt>
                <c:pt idx="12">
                  <c:v>2.7887889662890188</c:v>
                </c:pt>
                <c:pt idx="13">
                  <c:v>2.7873162395188067</c:v>
                </c:pt>
                <c:pt idx="14">
                  <c:v>2.7846270202348049</c:v>
                </c:pt>
                <c:pt idx="15">
                  <c:v>2.7779285527780302</c:v>
                </c:pt>
                <c:pt idx="16">
                  <c:v>2.7775780260437992</c:v>
                </c:pt>
                <c:pt idx="17">
                  <c:v>2.775907225098635</c:v>
                </c:pt>
                <c:pt idx="18">
                  <c:v>2.7754730276671027</c:v>
                </c:pt>
                <c:pt idx="19">
                  <c:v>2.7694249561178244</c:v>
                </c:pt>
                <c:pt idx="20">
                  <c:v>2.7437079581869299</c:v>
                </c:pt>
                <c:pt idx="21">
                  <c:v>2.7353693937608821</c:v>
                </c:pt>
              </c:numCache>
            </c:numRef>
          </c:val>
          <c:smooth val="0"/>
          <c:extLst>
            <c:ext xmlns:c16="http://schemas.microsoft.com/office/drawing/2014/chart" uri="{C3380CC4-5D6E-409C-BE32-E72D297353CC}">
              <c16:uniqueId val="{00000002-6C18-4A9D-8F70-C0D086A5BA38}"/>
            </c:ext>
          </c:extLst>
        </c:ser>
        <c:dLbls>
          <c:showLegendKey val="0"/>
          <c:showVal val="0"/>
          <c:showCatName val="0"/>
          <c:showSerName val="0"/>
          <c:showPercent val="0"/>
          <c:showBubbleSize val="0"/>
        </c:dLbls>
        <c:hiLowLines/>
        <c:axId val="127965056"/>
        <c:axId val="127966592"/>
      </c:stockChart>
      <c:catAx>
        <c:axId val="127965056"/>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127966592"/>
        <c:crossesAt val="2.8"/>
        <c:auto val="1"/>
        <c:lblAlgn val="ctr"/>
        <c:lblOffset val="100"/>
        <c:noMultiLvlLbl val="0"/>
      </c:catAx>
      <c:valAx>
        <c:axId val="127966592"/>
        <c:scaling>
          <c:orientation val="minMax"/>
          <c:max val="3"/>
          <c:min val="2.6"/>
        </c:scaling>
        <c:delete val="0"/>
        <c:axPos val="l"/>
        <c:majorGridlines/>
        <c:title>
          <c:tx>
            <c:rich>
              <a:bodyPr/>
              <a:lstStyle/>
              <a:p>
                <a:pPr>
                  <a:defRPr sz="1000" b="1" i="0" u="none" strike="noStrike" baseline="0">
                    <a:solidFill>
                      <a:srgbClr val="000000"/>
                    </a:solidFill>
                    <a:latin typeface="Calibri"/>
                    <a:ea typeface="Calibri"/>
                    <a:cs typeface="Calibri"/>
                  </a:defRPr>
                </a:pPr>
                <a:r>
                  <a:rPr lang="nl-NL"/>
                  <a:t>Domeinscore (gemiddelde; 95% CI)</a:t>
                </a:r>
              </a:p>
            </c:rich>
          </c:tx>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nl-NL"/>
          </a:p>
        </c:txPr>
        <c:crossAx val="127965056"/>
        <c:crosses val="autoZero"/>
        <c:crossBetween val="between"/>
      </c:valAx>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nl-NL"/>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stockChart>
        <c:ser>
          <c:idx val="0"/>
          <c:order val="0"/>
          <c:spPr>
            <a:ln w="28575">
              <a:noFill/>
            </a:ln>
          </c:spPr>
          <c:marker>
            <c:symbol val="none"/>
          </c:marker>
          <c:cat>
            <c:strRef>
              <c:f>domein8!$M$2:$M$23</c:f>
              <c:strCache>
                <c:ptCount val="22"/>
                <c:pt idx="0">
                  <c:v>G       </c:v>
                </c:pt>
                <c:pt idx="1">
                  <c:v>A       </c:v>
                </c:pt>
                <c:pt idx="2">
                  <c:v>R       </c:v>
                </c:pt>
                <c:pt idx="3">
                  <c:v>U       </c:v>
                </c:pt>
                <c:pt idx="4">
                  <c:v>X       </c:v>
                </c:pt>
                <c:pt idx="5">
                  <c:v>P       </c:v>
                </c:pt>
                <c:pt idx="6">
                  <c:v>S       </c:v>
                </c:pt>
                <c:pt idx="7">
                  <c:v>O       </c:v>
                </c:pt>
                <c:pt idx="8">
                  <c:v>L       </c:v>
                </c:pt>
                <c:pt idx="9">
                  <c:v>B       </c:v>
                </c:pt>
                <c:pt idx="10">
                  <c:v>E       </c:v>
                </c:pt>
                <c:pt idx="11">
                  <c:v>K       </c:v>
                </c:pt>
                <c:pt idx="12">
                  <c:v>Z       </c:v>
                </c:pt>
                <c:pt idx="13">
                  <c:v>C       </c:v>
                </c:pt>
                <c:pt idx="14">
                  <c:v>J       </c:v>
                </c:pt>
                <c:pt idx="15">
                  <c:v>F       </c:v>
                </c:pt>
                <c:pt idx="16">
                  <c:v>Y       </c:v>
                </c:pt>
                <c:pt idx="17">
                  <c:v>T       </c:v>
                </c:pt>
                <c:pt idx="18">
                  <c:v>M       </c:v>
                </c:pt>
                <c:pt idx="19">
                  <c:v>H       </c:v>
                </c:pt>
                <c:pt idx="20">
                  <c:v>N       </c:v>
                </c:pt>
                <c:pt idx="21">
                  <c:v>W       </c:v>
                </c:pt>
              </c:strCache>
            </c:strRef>
          </c:cat>
          <c:val>
            <c:numRef>
              <c:f>domein8!$N$2:$N$23</c:f>
              <c:numCache>
                <c:formatCode>General</c:formatCode>
                <c:ptCount val="22"/>
                <c:pt idx="0">
                  <c:v>7.9328216604733734</c:v>
                </c:pt>
                <c:pt idx="1">
                  <c:v>7.8643483133730978</c:v>
                </c:pt>
                <c:pt idx="2">
                  <c:v>7.8063540765014023</c:v>
                </c:pt>
                <c:pt idx="3">
                  <c:v>7.7820972810366849</c:v>
                </c:pt>
                <c:pt idx="4">
                  <c:v>7.7386832849719598</c:v>
                </c:pt>
                <c:pt idx="5">
                  <c:v>7.5622408397786929</c:v>
                </c:pt>
                <c:pt idx="6">
                  <c:v>7.5611562387626678</c:v>
                </c:pt>
                <c:pt idx="7">
                  <c:v>7.5462903606837903</c:v>
                </c:pt>
                <c:pt idx="8">
                  <c:v>7.5388168659683803</c:v>
                </c:pt>
                <c:pt idx="9">
                  <c:v>7.5122597138481506</c:v>
                </c:pt>
                <c:pt idx="10">
                  <c:v>7.4703414753467694</c:v>
                </c:pt>
                <c:pt idx="11">
                  <c:v>7.4823767508252619</c:v>
                </c:pt>
                <c:pt idx="12">
                  <c:v>7.4614758940059982</c:v>
                </c:pt>
                <c:pt idx="13">
                  <c:v>7.4487577410030203</c:v>
                </c:pt>
                <c:pt idx="14">
                  <c:v>7.4359564528165434</c:v>
                </c:pt>
                <c:pt idx="15">
                  <c:v>7.4195114066494012</c:v>
                </c:pt>
                <c:pt idx="16">
                  <c:v>7.339867329293301</c:v>
                </c:pt>
                <c:pt idx="17">
                  <c:v>7.3363403888370726</c:v>
                </c:pt>
                <c:pt idx="18">
                  <c:v>7.3244382437755871</c:v>
                </c:pt>
                <c:pt idx="19">
                  <c:v>7.3122743083515784</c:v>
                </c:pt>
                <c:pt idx="20">
                  <c:v>7.236906940877847</c:v>
                </c:pt>
                <c:pt idx="21">
                  <c:v>7.2037399134987252</c:v>
                </c:pt>
              </c:numCache>
            </c:numRef>
          </c:val>
          <c:smooth val="0"/>
          <c:extLst>
            <c:ext xmlns:c16="http://schemas.microsoft.com/office/drawing/2014/chart" uri="{C3380CC4-5D6E-409C-BE32-E72D297353CC}">
              <c16:uniqueId val="{00000000-45B2-48D1-8C8D-253435EBDED5}"/>
            </c:ext>
          </c:extLst>
        </c:ser>
        <c:ser>
          <c:idx val="1"/>
          <c:order val="1"/>
          <c:spPr>
            <a:ln w="28575">
              <a:noFill/>
            </a:ln>
          </c:spPr>
          <c:marker>
            <c:symbol val="none"/>
          </c:marker>
          <c:cat>
            <c:strRef>
              <c:f>domein8!$M$2:$M$23</c:f>
              <c:strCache>
                <c:ptCount val="22"/>
                <c:pt idx="0">
                  <c:v>G       </c:v>
                </c:pt>
                <c:pt idx="1">
                  <c:v>A       </c:v>
                </c:pt>
                <c:pt idx="2">
                  <c:v>R       </c:v>
                </c:pt>
                <c:pt idx="3">
                  <c:v>U       </c:v>
                </c:pt>
                <c:pt idx="4">
                  <c:v>X       </c:v>
                </c:pt>
                <c:pt idx="5">
                  <c:v>P       </c:v>
                </c:pt>
                <c:pt idx="6">
                  <c:v>S       </c:v>
                </c:pt>
                <c:pt idx="7">
                  <c:v>O       </c:v>
                </c:pt>
                <c:pt idx="8">
                  <c:v>L       </c:v>
                </c:pt>
                <c:pt idx="9">
                  <c:v>B       </c:v>
                </c:pt>
                <c:pt idx="10">
                  <c:v>E       </c:v>
                </c:pt>
                <c:pt idx="11">
                  <c:v>K       </c:v>
                </c:pt>
                <c:pt idx="12">
                  <c:v>Z       </c:v>
                </c:pt>
                <c:pt idx="13">
                  <c:v>C       </c:v>
                </c:pt>
                <c:pt idx="14">
                  <c:v>J       </c:v>
                </c:pt>
                <c:pt idx="15">
                  <c:v>F       </c:v>
                </c:pt>
                <c:pt idx="16">
                  <c:v>Y       </c:v>
                </c:pt>
                <c:pt idx="17">
                  <c:v>T       </c:v>
                </c:pt>
                <c:pt idx="18">
                  <c:v>M       </c:v>
                </c:pt>
                <c:pt idx="19">
                  <c:v>H       </c:v>
                </c:pt>
                <c:pt idx="20">
                  <c:v>N       </c:v>
                </c:pt>
                <c:pt idx="21">
                  <c:v>W       </c:v>
                </c:pt>
              </c:strCache>
            </c:strRef>
          </c:cat>
          <c:val>
            <c:numRef>
              <c:f>domein8!$O$2:$O$23</c:f>
              <c:numCache>
                <c:formatCode>General</c:formatCode>
                <c:ptCount val="22"/>
                <c:pt idx="0">
                  <c:v>8.2768943513837865</c:v>
                </c:pt>
                <c:pt idx="1">
                  <c:v>8.2425217899641403</c:v>
                </c:pt>
                <c:pt idx="2">
                  <c:v>8.1552894244782426</c:v>
                </c:pt>
                <c:pt idx="3">
                  <c:v>8.1343913253386866</c:v>
                </c:pt>
                <c:pt idx="4">
                  <c:v>8.0736109686122095</c:v>
                </c:pt>
                <c:pt idx="5">
                  <c:v>7.983261126978241</c:v>
                </c:pt>
                <c:pt idx="6">
                  <c:v>7.9031320408616468</c:v>
                </c:pt>
                <c:pt idx="7">
                  <c:v>7.8908933285639513</c:v>
                </c:pt>
                <c:pt idx="8">
                  <c:v>7.8718095280804468</c:v>
                </c:pt>
                <c:pt idx="9">
                  <c:v>7.8764921160371273</c:v>
                </c:pt>
                <c:pt idx="10">
                  <c:v>7.8698647147885366</c:v>
                </c:pt>
                <c:pt idx="11">
                  <c:v>7.8466091530142386</c:v>
                </c:pt>
                <c:pt idx="12">
                  <c:v>7.8403537949984106</c:v>
                </c:pt>
                <c:pt idx="13">
                  <c:v>7.8474552710547734</c:v>
                </c:pt>
                <c:pt idx="14">
                  <c:v>7.8169714825193992</c:v>
                </c:pt>
                <c:pt idx="15">
                  <c:v>7.7837438088383779</c:v>
                </c:pt>
                <c:pt idx="16">
                  <c:v>7.7506139798068689</c:v>
                </c:pt>
                <c:pt idx="17">
                  <c:v>7.7301889280183138</c:v>
                </c:pt>
                <c:pt idx="18">
                  <c:v>7.6977883655733192</c:v>
                </c:pt>
                <c:pt idx="19">
                  <c:v>7.6777684419019625</c:v>
                </c:pt>
                <c:pt idx="20">
                  <c:v>7.6164932173911577</c:v>
                </c:pt>
                <c:pt idx="21">
                  <c:v>7.596797361118564</c:v>
                </c:pt>
              </c:numCache>
            </c:numRef>
          </c:val>
          <c:smooth val="0"/>
          <c:extLst>
            <c:ext xmlns:c16="http://schemas.microsoft.com/office/drawing/2014/chart" uri="{C3380CC4-5D6E-409C-BE32-E72D297353CC}">
              <c16:uniqueId val="{00000001-45B2-48D1-8C8D-253435EBDED5}"/>
            </c:ext>
          </c:extLst>
        </c:ser>
        <c:ser>
          <c:idx val="2"/>
          <c:order val="2"/>
          <c:spPr>
            <a:ln w="28575">
              <a:noFill/>
            </a:ln>
          </c:spPr>
          <c:cat>
            <c:strRef>
              <c:f>domein8!$M$2:$M$23</c:f>
              <c:strCache>
                <c:ptCount val="22"/>
                <c:pt idx="0">
                  <c:v>G       </c:v>
                </c:pt>
                <c:pt idx="1">
                  <c:v>A       </c:v>
                </c:pt>
                <c:pt idx="2">
                  <c:v>R       </c:v>
                </c:pt>
                <c:pt idx="3">
                  <c:v>U       </c:v>
                </c:pt>
                <c:pt idx="4">
                  <c:v>X       </c:v>
                </c:pt>
                <c:pt idx="5">
                  <c:v>P       </c:v>
                </c:pt>
                <c:pt idx="6">
                  <c:v>S       </c:v>
                </c:pt>
                <c:pt idx="7">
                  <c:v>O       </c:v>
                </c:pt>
                <c:pt idx="8">
                  <c:v>L       </c:v>
                </c:pt>
                <c:pt idx="9">
                  <c:v>B       </c:v>
                </c:pt>
                <c:pt idx="10">
                  <c:v>E       </c:v>
                </c:pt>
                <c:pt idx="11">
                  <c:v>K       </c:v>
                </c:pt>
                <c:pt idx="12">
                  <c:v>Z       </c:v>
                </c:pt>
                <c:pt idx="13">
                  <c:v>C       </c:v>
                </c:pt>
                <c:pt idx="14">
                  <c:v>J       </c:v>
                </c:pt>
                <c:pt idx="15">
                  <c:v>F       </c:v>
                </c:pt>
                <c:pt idx="16">
                  <c:v>Y       </c:v>
                </c:pt>
                <c:pt idx="17">
                  <c:v>T       </c:v>
                </c:pt>
                <c:pt idx="18">
                  <c:v>M       </c:v>
                </c:pt>
                <c:pt idx="19">
                  <c:v>H       </c:v>
                </c:pt>
                <c:pt idx="20">
                  <c:v>N       </c:v>
                </c:pt>
                <c:pt idx="21">
                  <c:v>W       </c:v>
                </c:pt>
              </c:strCache>
            </c:strRef>
          </c:cat>
          <c:val>
            <c:numRef>
              <c:f>domein8!$P$2:$P$23</c:f>
              <c:numCache>
                <c:formatCode>General</c:formatCode>
                <c:ptCount val="22"/>
                <c:pt idx="0">
                  <c:v>8.1048580059285804</c:v>
                </c:pt>
                <c:pt idx="1">
                  <c:v>8.0534350516686199</c:v>
                </c:pt>
                <c:pt idx="2">
                  <c:v>7.980821750489822</c:v>
                </c:pt>
                <c:pt idx="3">
                  <c:v>7.9582443031876853</c:v>
                </c:pt>
                <c:pt idx="4">
                  <c:v>7.9061471267920842</c:v>
                </c:pt>
                <c:pt idx="5">
                  <c:v>7.7727509833784669</c:v>
                </c:pt>
                <c:pt idx="6">
                  <c:v>7.7321441398121582</c:v>
                </c:pt>
                <c:pt idx="7">
                  <c:v>7.7185918446238704</c:v>
                </c:pt>
                <c:pt idx="8">
                  <c:v>7.705313197024414</c:v>
                </c:pt>
                <c:pt idx="9">
                  <c:v>7.6943759149426381</c:v>
                </c:pt>
                <c:pt idx="10">
                  <c:v>7.6701030950676525</c:v>
                </c:pt>
                <c:pt idx="11">
                  <c:v>7.6644929519197502</c:v>
                </c:pt>
                <c:pt idx="12">
                  <c:v>7.6509148445022044</c:v>
                </c:pt>
                <c:pt idx="13">
                  <c:v>7.6481065060288973</c:v>
                </c:pt>
                <c:pt idx="14">
                  <c:v>7.6264639676679709</c:v>
                </c:pt>
                <c:pt idx="15">
                  <c:v>7.6016276077438896</c:v>
                </c:pt>
                <c:pt idx="16">
                  <c:v>7.545240654550085</c:v>
                </c:pt>
                <c:pt idx="17">
                  <c:v>7.5332646584276928</c:v>
                </c:pt>
                <c:pt idx="18">
                  <c:v>7.5111133046744536</c:v>
                </c:pt>
                <c:pt idx="19">
                  <c:v>7.49502137512677</c:v>
                </c:pt>
                <c:pt idx="20">
                  <c:v>7.4267000791345019</c:v>
                </c:pt>
                <c:pt idx="21">
                  <c:v>7.4002686373086446</c:v>
                </c:pt>
              </c:numCache>
            </c:numRef>
          </c:val>
          <c:smooth val="0"/>
          <c:extLst>
            <c:ext xmlns:c16="http://schemas.microsoft.com/office/drawing/2014/chart" uri="{C3380CC4-5D6E-409C-BE32-E72D297353CC}">
              <c16:uniqueId val="{00000002-45B2-48D1-8C8D-253435EBDED5}"/>
            </c:ext>
          </c:extLst>
        </c:ser>
        <c:dLbls>
          <c:showLegendKey val="0"/>
          <c:showVal val="0"/>
          <c:showCatName val="0"/>
          <c:showSerName val="0"/>
          <c:showPercent val="0"/>
          <c:showBubbleSize val="0"/>
        </c:dLbls>
        <c:hiLowLines/>
        <c:axId val="260799872"/>
        <c:axId val="281463040"/>
      </c:stockChart>
      <c:catAx>
        <c:axId val="260799872"/>
        <c:scaling>
          <c:orientation val="minMax"/>
        </c:scaling>
        <c:delete val="0"/>
        <c:axPos val="b"/>
        <c:numFmt formatCode="General" sourceLinked="0"/>
        <c:majorTickMark val="out"/>
        <c:minorTickMark val="none"/>
        <c:tickLblPos val="nextTo"/>
        <c:crossAx val="281463040"/>
        <c:crossesAt val="7.7"/>
        <c:auto val="1"/>
        <c:lblAlgn val="ctr"/>
        <c:lblOffset val="100"/>
        <c:noMultiLvlLbl val="0"/>
      </c:catAx>
      <c:valAx>
        <c:axId val="281463040"/>
        <c:scaling>
          <c:orientation val="minMax"/>
          <c:min val="7"/>
        </c:scaling>
        <c:delete val="0"/>
        <c:axPos val="l"/>
        <c:majorGridlines/>
        <c:title>
          <c:tx>
            <c:rich>
              <a:bodyPr rot="-5400000" vert="horz"/>
              <a:lstStyle/>
              <a:p>
                <a:pPr>
                  <a:defRPr/>
                </a:pPr>
                <a:r>
                  <a:rPr lang="en-US"/>
                  <a:t>Alg. waarderingscijfer (Gem.; 95%CI)</a:t>
                </a:r>
              </a:p>
            </c:rich>
          </c:tx>
          <c:overlay val="0"/>
        </c:title>
        <c:numFmt formatCode="General" sourceLinked="1"/>
        <c:majorTickMark val="out"/>
        <c:minorTickMark val="none"/>
        <c:tickLblPos val="nextTo"/>
        <c:crossAx val="260799872"/>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4.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E3D17F8CCD17664B94BBB056531B4323" ma:contentTypeVersion="173" ma:contentTypeDescription="Content type for CT MeetInstrument" ma:contentTypeScope="" ma:versionID="f41773eb82d66bb38543fe535cb59346">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2013-12-31T23:00:00+00:00</Ontwikkeldatum>
    <Notities xmlns="fd2069cc-00ae-4f60-8ff8-57f81a5b98cd" xsi:nil="true"/>
    <Anders xmlns="http://schemas.microsoft.com/sharepoint/v3">&lt;div&gt;&lt;/div&gt;</Anders>
    <MeetinstrumentType xmlns="http://schemas.microsoft.com/sharepoint/v3">Rapport</MeetinstrumentType>
    <Openbaarzetten xmlns="http://schemas.microsoft.com/sharepoint/v3">Openbaar</Openbaarzetten>
    <Versienummer xmlns="http://schemas.microsoft.com/sharepoint/v3"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A4B6C-FFF0-4CBB-A5A8-574386EE8655}">
  <ds:schemaRefs>
    <ds:schemaRef ds:uri="http://schemas.microsoft.com/office/2006/metadata/longProperties"/>
  </ds:schemaRefs>
</ds:datastoreItem>
</file>

<file path=customXml/itemProps2.xml><?xml version="1.0" encoding="utf-8"?>
<ds:datastoreItem xmlns:ds="http://schemas.openxmlformats.org/officeDocument/2006/customXml" ds:itemID="{046A9924-DFF9-4EBA-AA20-59FD4920239B}">
  <ds:schemaRefs>
    <ds:schemaRef ds:uri="http://schemas.microsoft.com/sharepoint/v3/contenttype/forms"/>
  </ds:schemaRefs>
</ds:datastoreItem>
</file>

<file path=customXml/itemProps3.xml><?xml version="1.0" encoding="utf-8"?>
<ds:datastoreItem xmlns:ds="http://schemas.openxmlformats.org/officeDocument/2006/customXml" ds:itemID="{5C5AA1BA-8789-406B-90B6-3E9F7388F7D1}">
  <ds:schemaRefs>
    <ds:schemaRef ds:uri="Microsoft.SharePoint.Taxonomy.ContentTypeSync"/>
  </ds:schemaRefs>
</ds:datastoreItem>
</file>

<file path=customXml/itemProps4.xml><?xml version="1.0" encoding="utf-8"?>
<ds:datastoreItem xmlns:ds="http://schemas.openxmlformats.org/officeDocument/2006/customXml" ds:itemID="{65BA77DB-5C36-45E2-A928-DFE87A68D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0A421FA-B3B9-45A2-826F-ECDAC0D4CB26}">
  <ds:schemaRefs>
    <ds:schemaRef ds:uri="http://schemas.microsoft.com/office/2006/metadata/properties"/>
    <ds:schemaRef ds:uri="http://schemas.microsoft.com/office/infopath/2007/PartnerControls"/>
    <ds:schemaRef ds:uri="http://schemas.microsoft.com/sharepoint/v3"/>
    <ds:schemaRef ds:uri="fd2069cc-00ae-4f60-8ff8-57f81a5b98cd"/>
  </ds:schemaRefs>
</ds:datastoreItem>
</file>

<file path=customXml/itemProps6.xml><?xml version="1.0" encoding="utf-8"?>
<ds:datastoreItem xmlns:ds="http://schemas.openxmlformats.org/officeDocument/2006/customXml" ds:itemID="{5522AF76-0F06-44D1-AF29-5369942EF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22482</Words>
  <Characters>123652</Characters>
  <Application>Microsoft Office Word</Application>
  <DocSecurity>0</DocSecurity>
  <Lines>1030</Lines>
  <Paragraphs>291</Paragraphs>
  <ScaleCrop>false</ScaleCrop>
  <HeadingPairs>
    <vt:vector size="2" baseType="variant">
      <vt:variant>
        <vt:lpstr>Titel</vt:lpstr>
      </vt:variant>
      <vt:variant>
        <vt:i4>1</vt:i4>
      </vt:variant>
    </vt:vector>
  </HeadingPairs>
  <TitlesOfParts>
    <vt:vector size="1" baseType="lpstr">
      <vt:lpstr>Consumer Quality Index Spoedeisende hulpafdeling (CQI SEH); bepalen van het discriminerend vermogen</vt:lpstr>
    </vt:vector>
  </TitlesOfParts>
  <Company>UMC Utrecht</Company>
  <LinksUpToDate>false</LinksUpToDate>
  <CharactersWithSpaces>145843</CharactersWithSpaces>
  <SharedDoc>false</SharedDoc>
  <HLinks>
    <vt:vector size="240" baseType="variant">
      <vt:variant>
        <vt:i4>1114161</vt:i4>
      </vt:variant>
      <vt:variant>
        <vt:i4>241</vt:i4>
      </vt:variant>
      <vt:variant>
        <vt:i4>0</vt:i4>
      </vt:variant>
      <vt:variant>
        <vt:i4>5</vt:i4>
      </vt:variant>
      <vt:variant>
        <vt:lpwstr/>
      </vt:variant>
      <vt:variant>
        <vt:lpwstr>_Toc376533774</vt:lpwstr>
      </vt:variant>
      <vt:variant>
        <vt:i4>1114161</vt:i4>
      </vt:variant>
      <vt:variant>
        <vt:i4>235</vt:i4>
      </vt:variant>
      <vt:variant>
        <vt:i4>0</vt:i4>
      </vt:variant>
      <vt:variant>
        <vt:i4>5</vt:i4>
      </vt:variant>
      <vt:variant>
        <vt:lpwstr/>
      </vt:variant>
      <vt:variant>
        <vt:lpwstr>_Toc376533773</vt:lpwstr>
      </vt:variant>
      <vt:variant>
        <vt:i4>1114161</vt:i4>
      </vt:variant>
      <vt:variant>
        <vt:i4>229</vt:i4>
      </vt:variant>
      <vt:variant>
        <vt:i4>0</vt:i4>
      </vt:variant>
      <vt:variant>
        <vt:i4>5</vt:i4>
      </vt:variant>
      <vt:variant>
        <vt:lpwstr/>
      </vt:variant>
      <vt:variant>
        <vt:lpwstr>_Toc376533772</vt:lpwstr>
      </vt:variant>
      <vt:variant>
        <vt:i4>1114161</vt:i4>
      </vt:variant>
      <vt:variant>
        <vt:i4>223</vt:i4>
      </vt:variant>
      <vt:variant>
        <vt:i4>0</vt:i4>
      </vt:variant>
      <vt:variant>
        <vt:i4>5</vt:i4>
      </vt:variant>
      <vt:variant>
        <vt:lpwstr/>
      </vt:variant>
      <vt:variant>
        <vt:lpwstr>_Toc376533771</vt:lpwstr>
      </vt:variant>
      <vt:variant>
        <vt:i4>1114161</vt:i4>
      </vt:variant>
      <vt:variant>
        <vt:i4>217</vt:i4>
      </vt:variant>
      <vt:variant>
        <vt:i4>0</vt:i4>
      </vt:variant>
      <vt:variant>
        <vt:i4>5</vt:i4>
      </vt:variant>
      <vt:variant>
        <vt:lpwstr/>
      </vt:variant>
      <vt:variant>
        <vt:lpwstr>_Toc376533770</vt:lpwstr>
      </vt:variant>
      <vt:variant>
        <vt:i4>1048625</vt:i4>
      </vt:variant>
      <vt:variant>
        <vt:i4>211</vt:i4>
      </vt:variant>
      <vt:variant>
        <vt:i4>0</vt:i4>
      </vt:variant>
      <vt:variant>
        <vt:i4>5</vt:i4>
      </vt:variant>
      <vt:variant>
        <vt:lpwstr/>
      </vt:variant>
      <vt:variant>
        <vt:lpwstr>_Toc376533769</vt:lpwstr>
      </vt:variant>
      <vt:variant>
        <vt:i4>1048625</vt:i4>
      </vt:variant>
      <vt:variant>
        <vt:i4>205</vt:i4>
      </vt:variant>
      <vt:variant>
        <vt:i4>0</vt:i4>
      </vt:variant>
      <vt:variant>
        <vt:i4>5</vt:i4>
      </vt:variant>
      <vt:variant>
        <vt:lpwstr/>
      </vt:variant>
      <vt:variant>
        <vt:lpwstr>_Toc376533768</vt:lpwstr>
      </vt:variant>
      <vt:variant>
        <vt:i4>1048625</vt:i4>
      </vt:variant>
      <vt:variant>
        <vt:i4>199</vt:i4>
      </vt:variant>
      <vt:variant>
        <vt:i4>0</vt:i4>
      </vt:variant>
      <vt:variant>
        <vt:i4>5</vt:i4>
      </vt:variant>
      <vt:variant>
        <vt:lpwstr/>
      </vt:variant>
      <vt:variant>
        <vt:lpwstr>_Toc376533767</vt:lpwstr>
      </vt:variant>
      <vt:variant>
        <vt:i4>1048625</vt:i4>
      </vt:variant>
      <vt:variant>
        <vt:i4>193</vt:i4>
      </vt:variant>
      <vt:variant>
        <vt:i4>0</vt:i4>
      </vt:variant>
      <vt:variant>
        <vt:i4>5</vt:i4>
      </vt:variant>
      <vt:variant>
        <vt:lpwstr/>
      </vt:variant>
      <vt:variant>
        <vt:lpwstr>_Toc376533766</vt:lpwstr>
      </vt:variant>
      <vt:variant>
        <vt:i4>1048625</vt:i4>
      </vt:variant>
      <vt:variant>
        <vt:i4>187</vt:i4>
      </vt:variant>
      <vt:variant>
        <vt:i4>0</vt:i4>
      </vt:variant>
      <vt:variant>
        <vt:i4>5</vt:i4>
      </vt:variant>
      <vt:variant>
        <vt:lpwstr/>
      </vt:variant>
      <vt:variant>
        <vt:lpwstr>_Toc376533765</vt:lpwstr>
      </vt:variant>
      <vt:variant>
        <vt:i4>1048625</vt:i4>
      </vt:variant>
      <vt:variant>
        <vt:i4>181</vt:i4>
      </vt:variant>
      <vt:variant>
        <vt:i4>0</vt:i4>
      </vt:variant>
      <vt:variant>
        <vt:i4>5</vt:i4>
      </vt:variant>
      <vt:variant>
        <vt:lpwstr/>
      </vt:variant>
      <vt:variant>
        <vt:lpwstr>_Toc376533764</vt:lpwstr>
      </vt:variant>
      <vt:variant>
        <vt:i4>1048625</vt:i4>
      </vt:variant>
      <vt:variant>
        <vt:i4>175</vt:i4>
      </vt:variant>
      <vt:variant>
        <vt:i4>0</vt:i4>
      </vt:variant>
      <vt:variant>
        <vt:i4>5</vt:i4>
      </vt:variant>
      <vt:variant>
        <vt:lpwstr/>
      </vt:variant>
      <vt:variant>
        <vt:lpwstr>_Toc376533763</vt:lpwstr>
      </vt:variant>
      <vt:variant>
        <vt:i4>1048625</vt:i4>
      </vt:variant>
      <vt:variant>
        <vt:i4>169</vt:i4>
      </vt:variant>
      <vt:variant>
        <vt:i4>0</vt:i4>
      </vt:variant>
      <vt:variant>
        <vt:i4>5</vt:i4>
      </vt:variant>
      <vt:variant>
        <vt:lpwstr/>
      </vt:variant>
      <vt:variant>
        <vt:lpwstr>_Toc376533762</vt:lpwstr>
      </vt:variant>
      <vt:variant>
        <vt:i4>1048625</vt:i4>
      </vt:variant>
      <vt:variant>
        <vt:i4>163</vt:i4>
      </vt:variant>
      <vt:variant>
        <vt:i4>0</vt:i4>
      </vt:variant>
      <vt:variant>
        <vt:i4>5</vt:i4>
      </vt:variant>
      <vt:variant>
        <vt:lpwstr/>
      </vt:variant>
      <vt:variant>
        <vt:lpwstr>_Toc376533761</vt:lpwstr>
      </vt:variant>
      <vt:variant>
        <vt:i4>1048625</vt:i4>
      </vt:variant>
      <vt:variant>
        <vt:i4>157</vt:i4>
      </vt:variant>
      <vt:variant>
        <vt:i4>0</vt:i4>
      </vt:variant>
      <vt:variant>
        <vt:i4>5</vt:i4>
      </vt:variant>
      <vt:variant>
        <vt:lpwstr/>
      </vt:variant>
      <vt:variant>
        <vt:lpwstr>_Toc376533760</vt:lpwstr>
      </vt:variant>
      <vt:variant>
        <vt:i4>1245233</vt:i4>
      </vt:variant>
      <vt:variant>
        <vt:i4>151</vt:i4>
      </vt:variant>
      <vt:variant>
        <vt:i4>0</vt:i4>
      </vt:variant>
      <vt:variant>
        <vt:i4>5</vt:i4>
      </vt:variant>
      <vt:variant>
        <vt:lpwstr/>
      </vt:variant>
      <vt:variant>
        <vt:lpwstr>_Toc376533759</vt:lpwstr>
      </vt:variant>
      <vt:variant>
        <vt:i4>1245233</vt:i4>
      </vt:variant>
      <vt:variant>
        <vt:i4>145</vt:i4>
      </vt:variant>
      <vt:variant>
        <vt:i4>0</vt:i4>
      </vt:variant>
      <vt:variant>
        <vt:i4>5</vt:i4>
      </vt:variant>
      <vt:variant>
        <vt:lpwstr/>
      </vt:variant>
      <vt:variant>
        <vt:lpwstr>_Toc376533758</vt:lpwstr>
      </vt:variant>
      <vt:variant>
        <vt:i4>1245233</vt:i4>
      </vt:variant>
      <vt:variant>
        <vt:i4>139</vt:i4>
      </vt:variant>
      <vt:variant>
        <vt:i4>0</vt:i4>
      </vt:variant>
      <vt:variant>
        <vt:i4>5</vt:i4>
      </vt:variant>
      <vt:variant>
        <vt:lpwstr/>
      </vt:variant>
      <vt:variant>
        <vt:lpwstr>_Toc376533757</vt:lpwstr>
      </vt:variant>
      <vt:variant>
        <vt:i4>1245233</vt:i4>
      </vt:variant>
      <vt:variant>
        <vt:i4>133</vt:i4>
      </vt:variant>
      <vt:variant>
        <vt:i4>0</vt:i4>
      </vt:variant>
      <vt:variant>
        <vt:i4>5</vt:i4>
      </vt:variant>
      <vt:variant>
        <vt:lpwstr/>
      </vt:variant>
      <vt:variant>
        <vt:lpwstr>_Toc376533756</vt:lpwstr>
      </vt:variant>
      <vt:variant>
        <vt:i4>1245233</vt:i4>
      </vt:variant>
      <vt:variant>
        <vt:i4>127</vt:i4>
      </vt:variant>
      <vt:variant>
        <vt:i4>0</vt:i4>
      </vt:variant>
      <vt:variant>
        <vt:i4>5</vt:i4>
      </vt:variant>
      <vt:variant>
        <vt:lpwstr/>
      </vt:variant>
      <vt:variant>
        <vt:lpwstr>_Toc376533755</vt:lpwstr>
      </vt:variant>
      <vt:variant>
        <vt:i4>1245233</vt:i4>
      </vt:variant>
      <vt:variant>
        <vt:i4>121</vt:i4>
      </vt:variant>
      <vt:variant>
        <vt:i4>0</vt:i4>
      </vt:variant>
      <vt:variant>
        <vt:i4>5</vt:i4>
      </vt:variant>
      <vt:variant>
        <vt:lpwstr/>
      </vt:variant>
      <vt:variant>
        <vt:lpwstr>_Toc376533754</vt:lpwstr>
      </vt:variant>
      <vt:variant>
        <vt:i4>1245233</vt:i4>
      </vt:variant>
      <vt:variant>
        <vt:i4>115</vt:i4>
      </vt:variant>
      <vt:variant>
        <vt:i4>0</vt:i4>
      </vt:variant>
      <vt:variant>
        <vt:i4>5</vt:i4>
      </vt:variant>
      <vt:variant>
        <vt:lpwstr/>
      </vt:variant>
      <vt:variant>
        <vt:lpwstr>_Toc376533753</vt:lpwstr>
      </vt:variant>
      <vt:variant>
        <vt:i4>1245233</vt:i4>
      </vt:variant>
      <vt:variant>
        <vt:i4>109</vt:i4>
      </vt:variant>
      <vt:variant>
        <vt:i4>0</vt:i4>
      </vt:variant>
      <vt:variant>
        <vt:i4>5</vt:i4>
      </vt:variant>
      <vt:variant>
        <vt:lpwstr/>
      </vt:variant>
      <vt:variant>
        <vt:lpwstr>_Toc376533752</vt:lpwstr>
      </vt:variant>
      <vt:variant>
        <vt:i4>1245233</vt:i4>
      </vt:variant>
      <vt:variant>
        <vt:i4>103</vt:i4>
      </vt:variant>
      <vt:variant>
        <vt:i4>0</vt:i4>
      </vt:variant>
      <vt:variant>
        <vt:i4>5</vt:i4>
      </vt:variant>
      <vt:variant>
        <vt:lpwstr/>
      </vt:variant>
      <vt:variant>
        <vt:lpwstr>_Toc376533751</vt:lpwstr>
      </vt:variant>
      <vt:variant>
        <vt:i4>1245233</vt:i4>
      </vt:variant>
      <vt:variant>
        <vt:i4>97</vt:i4>
      </vt:variant>
      <vt:variant>
        <vt:i4>0</vt:i4>
      </vt:variant>
      <vt:variant>
        <vt:i4>5</vt:i4>
      </vt:variant>
      <vt:variant>
        <vt:lpwstr/>
      </vt:variant>
      <vt:variant>
        <vt:lpwstr>_Toc376533750</vt:lpwstr>
      </vt:variant>
      <vt:variant>
        <vt:i4>1179697</vt:i4>
      </vt:variant>
      <vt:variant>
        <vt:i4>91</vt:i4>
      </vt:variant>
      <vt:variant>
        <vt:i4>0</vt:i4>
      </vt:variant>
      <vt:variant>
        <vt:i4>5</vt:i4>
      </vt:variant>
      <vt:variant>
        <vt:lpwstr/>
      </vt:variant>
      <vt:variant>
        <vt:lpwstr>_Toc376533749</vt:lpwstr>
      </vt:variant>
      <vt:variant>
        <vt:i4>1179697</vt:i4>
      </vt:variant>
      <vt:variant>
        <vt:i4>85</vt:i4>
      </vt:variant>
      <vt:variant>
        <vt:i4>0</vt:i4>
      </vt:variant>
      <vt:variant>
        <vt:i4>5</vt:i4>
      </vt:variant>
      <vt:variant>
        <vt:lpwstr/>
      </vt:variant>
      <vt:variant>
        <vt:lpwstr>_Toc376533748</vt:lpwstr>
      </vt:variant>
      <vt:variant>
        <vt:i4>1179697</vt:i4>
      </vt:variant>
      <vt:variant>
        <vt:i4>79</vt:i4>
      </vt:variant>
      <vt:variant>
        <vt:i4>0</vt:i4>
      </vt:variant>
      <vt:variant>
        <vt:i4>5</vt:i4>
      </vt:variant>
      <vt:variant>
        <vt:lpwstr/>
      </vt:variant>
      <vt:variant>
        <vt:lpwstr>_Toc376533747</vt:lpwstr>
      </vt:variant>
      <vt:variant>
        <vt:i4>1179697</vt:i4>
      </vt:variant>
      <vt:variant>
        <vt:i4>73</vt:i4>
      </vt:variant>
      <vt:variant>
        <vt:i4>0</vt:i4>
      </vt:variant>
      <vt:variant>
        <vt:i4>5</vt:i4>
      </vt:variant>
      <vt:variant>
        <vt:lpwstr/>
      </vt:variant>
      <vt:variant>
        <vt:lpwstr>_Toc376533746</vt:lpwstr>
      </vt:variant>
      <vt:variant>
        <vt:i4>1179697</vt:i4>
      </vt:variant>
      <vt:variant>
        <vt:i4>67</vt:i4>
      </vt:variant>
      <vt:variant>
        <vt:i4>0</vt:i4>
      </vt:variant>
      <vt:variant>
        <vt:i4>5</vt:i4>
      </vt:variant>
      <vt:variant>
        <vt:lpwstr/>
      </vt:variant>
      <vt:variant>
        <vt:lpwstr>_Toc376533745</vt:lpwstr>
      </vt:variant>
      <vt:variant>
        <vt:i4>1179697</vt:i4>
      </vt:variant>
      <vt:variant>
        <vt:i4>61</vt:i4>
      </vt:variant>
      <vt:variant>
        <vt:i4>0</vt:i4>
      </vt:variant>
      <vt:variant>
        <vt:i4>5</vt:i4>
      </vt:variant>
      <vt:variant>
        <vt:lpwstr/>
      </vt:variant>
      <vt:variant>
        <vt:lpwstr>_Toc376533744</vt:lpwstr>
      </vt:variant>
      <vt:variant>
        <vt:i4>1179697</vt:i4>
      </vt:variant>
      <vt:variant>
        <vt:i4>55</vt:i4>
      </vt:variant>
      <vt:variant>
        <vt:i4>0</vt:i4>
      </vt:variant>
      <vt:variant>
        <vt:i4>5</vt:i4>
      </vt:variant>
      <vt:variant>
        <vt:lpwstr/>
      </vt:variant>
      <vt:variant>
        <vt:lpwstr>_Toc376533743</vt:lpwstr>
      </vt:variant>
      <vt:variant>
        <vt:i4>1179697</vt:i4>
      </vt:variant>
      <vt:variant>
        <vt:i4>49</vt:i4>
      </vt:variant>
      <vt:variant>
        <vt:i4>0</vt:i4>
      </vt:variant>
      <vt:variant>
        <vt:i4>5</vt:i4>
      </vt:variant>
      <vt:variant>
        <vt:lpwstr/>
      </vt:variant>
      <vt:variant>
        <vt:lpwstr>_Toc376533742</vt:lpwstr>
      </vt:variant>
      <vt:variant>
        <vt:i4>1179697</vt:i4>
      </vt:variant>
      <vt:variant>
        <vt:i4>43</vt:i4>
      </vt:variant>
      <vt:variant>
        <vt:i4>0</vt:i4>
      </vt:variant>
      <vt:variant>
        <vt:i4>5</vt:i4>
      </vt:variant>
      <vt:variant>
        <vt:lpwstr/>
      </vt:variant>
      <vt:variant>
        <vt:lpwstr>_Toc376533741</vt:lpwstr>
      </vt:variant>
      <vt:variant>
        <vt:i4>1179697</vt:i4>
      </vt:variant>
      <vt:variant>
        <vt:i4>37</vt:i4>
      </vt:variant>
      <vt:variant>
        <vt:i4>0</vt:i4>
      </vt:variant>
      <vt:variant>
        <vt:i4>5</vt:i4>
      </vt:variant>
      <vt:variant>
        <vt:lpwstr/>
      </vt:variant>
      <vt:variant>
        <vt:lpwstr>_Toc376533740</vt:lpwstr>
      </vt:variant>
      <vt:variant>
        <vt:i4>1376305</vt:i4>
      </vt:variant>
      <vt:variant>
        <vt:i4>31</vt:i4>
      </vt:variant>
      <vt:variant>
        <vt:i4>0</vt:i4>
      </vt:variant>
      <vt:variant>
        <vt:i4>5</vt:i4>
      </vt:variant>
      <vt:variant>
        <vt:lpwstr/>
      </vt:variant>
      <vt:variant>
        <vt:lpwstr>_Toc376533739</vt:lpwstr>
      </vt:variant>
      <vt:variant>
        <vt:i4>1376305</vt:i4>
      </vt:variant>
      <vt:variant>
        <vt:i4>25</vt:i4>
      </vt:variant>
      <vt:variant>
        <vt:i4>0</vt:i4>
      </vt:variant>
      <vt:variant>
        <vt:i4>5</vt:i4>
      </vt:variant>
      <vt:variant>
        <vt:lpwstr/>
      </vt:variant>
      <vt:variant>
        <vt:lpwstr>_Toc376533738</vt:lpwstr>
      </vt:variant>
      <vt:variant>
        <vt:i4>1376305</vt:i4>
      </vt:variant>
      <vt:variant>
        <vt:i4>19</vt:i4>
      </vt:variant>
      <vt:variant>
        <vt:i4>0</vt:i4>
      </vt:variant>
      <vt:variant>
        <vt:i4>5</vt:i4>
      </vt:variant>
      <vt:variant>
        <vt:lpwstr/>
      </vt:variant>
      <vt:variant>
        <vt:lpwstr>_Toc376533737</vt:lpwstr>
      </vt:variant>
      <vt:variant>
        <vt:i4>1376305</vt:i4>
      </vt:variant>
      <vt:variant>
        <vt:i4>13</vt:i4>
      </vt:variant>
      <vt:variant>
        <vt:i4>0</vt:i4>
      </vt:variant>
      <vt:variant>
        <vt:i4>5</vt:i4>
      </vt:variant>
      <vt:variant>
        <vt:lpwstr/>
      </vt:variant>
      <vt:variant>
        <vt:lpwstr>_Toc376533736</vt:lpwstr>
      </vt:variant>
      <vt:variant>
        <vt:i4>1376305</vt:i4>
      </vt:variant>
      <vt:variant>
        <vt:i4>7</vt:i4>
      </vt:variant>
      <vt:variant>
        <vt:i4>0</vt:i4>
      </vt:variant>
      <vt:variant>
        <vt:i4>5</vt:i4>
      </vt:variant>
      <vt:variant>
        <vt:lpwstr/>
      </vt:variant>
      <vt:variant>
        <vt:lpwstr>_Toc376533735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 Quality Index Spoedeisende hulpafdeling (CQI SEH); bepalen van het discriminerend vermogen</dc:title>
  <dc:subject/>
  <dc:creator>Nanne Bos</dc:creator>
  <cp:keywords/>
  <cp:lastModifiedBy>Rijk, mw. J. de</cp:lastModifiedBy>
  <cp:revision>2</cp:revision>
  <cp:lastPrinted>2013-06-06T08:58:00Z</cp:lastPrinted>
  <dcterms:created xsi:type="dcterms:W3CDTF">2019-03-25T10:16:00Z</dcterms:created>
  <dcterms:modified xsi:type="dcterms:W3CDTF">2019-03-25T10:16:00Z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